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2303B" w14:textId="08F44A3E" w:rsidR="00577C83" w:rsidRPr="00142DB9" w:rsidRDefault="00577C83" w:rsidP="00821177">
      <w:pPr>
        <w:contextualSpacing/>
        <w:jc w:val="center"/>
        <w:rPr>
          <w:rFonts w:ascii="Montserrat" w:eastAsia="Arial" w:hAnsi="Montserrat" w:cs="Mongolian Baiti"/>
          <w:b/>
          <w:color w:val="000000" w:themeColor="text1"/>
          <w:sz w:val="20"/>
          <w:szCs w:val="20"/>
        </w:rPr>
      </w:pPr>
    </w:p>
    <w:p w14:paraId="50A107B9" w14:textId="77777777" w:rsidR="00577C83" w:rsidRPr="00716999" w:rsidRDefault="00577C83" w:rsidP="00821177">
      <w:pPr>
        <w:jc w:val="center"/>
        <w:rPr>
          <w:rStyle w:val="Hipervnculo"/>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Control de versiones del documento</w:t>
      </w:r>
    </w:p>
    <w:tbl>
      <w:tblPr>
        <w:tblW w:w="9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4"/>
        <w:gridCol w:w="1611"/>
        <w:gridCol w:w="2875"/>
        <w:gridCol w:w="3137"/>
      </w:tblGrid>
      <w:tr w:rsidR="00553095" w:rsidRPr="00716999" w14:paraId="29C2F0E4" w14:textId="77777777">
        <w:trPr>
          <w:trHeight w:val="104"/>
        </w:trPr>
        <w:tc>
          <w:tcPr>
            <w:tcW w:w="1554" w:type="dxa"/>
            <w:tcBorders>
              <w:right w:val="single" w:sz="4" w:space="0" w:color="000000"/>
            </w:tcBorders>
            <w:shd w:val="clear" w:color="auto" w:fill="D9D9D9"/>
            <w:vAlign w:val="center"/>
          </w:tcPr>
          <w:p w14:paraId="6DC9CF3E" w14:textId="77777777" w:rsidR="00553095" w:rsidRPr="00716999" w:rsidRDefault="00553095" w:rsidP="00821177">
            <w:pPr>
              <w:jc w:val="center"/>
              <w:rPr>
                <w:rFonts w:ascii="Montserrat" w:eastAsia="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Versión</w:t>
            </w:r>
          </w:p>
        </w:tc>
        <w:tc>
          <w:tcPr>
            <w:tcW w:w="1611" w:type="dxa"/>
            <w:tcBorders>
              <w:right w:val="single" w:sz="4" w:space="0" w:color="000000"/>
            </w:tcBorders>
            <w:shd w:val="clear" w:color="auto" w:fill="D9D9D9"/>
            <w:vAlign w:val="center"/>
          </w:tcPr>
          <w:p w14:paraId="72208045" w14:textId="77777777" w:rsidR="00553095" w:rsidRPr="00716999" w:rsidRDefault="00553095" w:rsidP="00821177">
            <w:pPr>
              <w:jc w:val="center"/>
              <w:rPr>
                <w:rFonts w:ascii="Montserrat" w:eastAsia="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Fecha</w:t>
            </w:r>
          </w:p>
        </w:tc>
        <w:tc>
          <w:tcPr>
            <w:tcW w:w="2875" w:type="dxa"/>
            <w:tcBorders>
              <w:right w:val="single" w:sz="4" w:space="0" w:color="000000"/>
            </w:tcBorders>
            <w:shd w:val="clear" w:color="auto" w:fill="D9D9D9"/>
            <w:vAlign w:val="center"/>
          </w:tcPr>
          <w:p w14:paraId="63E5D5EB" w14:textId="77777777" w:rsidR="00553095" w:rsidRPr="00716999" w:rsidRDefault="00553095" w:rsidP="00821177">
            <w:pPr>
              <w:jc w:val="center"/>
              <w:rPr>
                <w:rFonts w:ascii="Montserrat" w:eastAsia="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Descripción</w:t>
            </w:r>
          </w:p>
        </w:tc>
        <w:tc>
          <w:tcPr>
            <w:tcW w:w="3137" w:type="dxa"/>
            <w:tcBorders>
              <w:left w:val="single" w:sz="4" w:space="0" w:color="000000"/>
              <w:right w:val="single" w:sz="4" w:space="0" w:color="000000"/>
            </w:tcBorders>
            <w:shd w:val="clear" w:color="auto" w:fill="D9D9D9"/>
            <w:vAlign w:val="center"/>
          </w:tcPr>
          <w:p w14:paraId="034C8625" w14:textId="77777777" w:rsidR="00553095" w:rsidRPr="00716999" w:rsidRDefault="00553095" w:rsidP="00821177">
            <w:pPr>
              <w:jc w:val="center"/>
              <w:rPr>
                <w:rFonts w:ascii="Montserrat" w:eastAsia="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Responsable</w:t>
            </w:r>
          </w:p>
        </w:tc>
      </w:tr>
      <w:tr w:rsidR="00553095" w:rsidRPr="00716999" w14:paraId="5137E6EE" w14:textId="77777777">
        <w:trPr>
          <w:trHeight w:val="201"/>
        </w:trPr>
        <w:tc>
          <w:tcPr>
            <w:tcW w:w="1554" w:type="dxa"/>
            <w:tcBorders>
              <w:right w:val="single" w:sz="4" w:space="0" w:color="000000"/>
            </w:tcBorders>
            <w:vAlign w:val="center"/>
          </w:tcPr>
          <w:p w14:paraId="36A01E31" w14:textId="77777777" w:rsidR="00553095" w:rsidRPr="00716999" w:rsidRDefault="00553095"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0.1</w:t>
            </w:r>
          </w:p>
        </w:tc>
        <w:tc>
          <w:tcPr>
            <w:tcW w:w="1611" w:type="dxa"/>
            <w:tcBorders>
              <w:right w:val="single" w:sz="4" w:space="0" w:color="000000"/>
            </w:tcBorders>
            <w:vAlign w:val="center"/>
          </w:tcPr>
          <w:p w14:paraId="37B31398" w14:textId="77777777" w:rsidR="00553095" w:rsidRPr="00716999" w:rsidRDefault="00553095" w:rsidP="00821177">
            <w:pPr>
              <w:tabs>
                <w:tab w:val="left" w:pos="1100"/>
                <w:tab w:val="right" w:pos="9771"/>
              </w:tabs>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03/11/2025</w:t>
            </w:r>
          </w:p>
        </w:tc>
        <w:tc>
          <w:tcPr>
            <w:tcW w:w="2875" w:type="dxa"/>
            <w:tcBorders>
              <w:right w:val="single" w:sz="4" w:space="0" w:color="000000"/>
            </w:tcBorders>
            <w:vAlign w:val="center"/>
          </w:tcPr>
          <w:p w14:paraId="6C03873B" w14:textId="77777777" w:rsidR="00553095" w:rsidRPr="00716999" w:rsidRDefault="00553095"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Elaboración del documento</w:t>
            </w:r>
          </w:p>
        </w:tc>
        <w:tc>
          <w:tcPr>
            <w:tcW w:w="3137" w:type="dxa"/>
            <w:tcBorders>
              <w:left w:val="single" w:sz="4" w:space="0" w:color="000000"/>
              <w:right w:val="single" w:sz="4" w:space="0" w:color="000000"/>
            </w:tcBorders>
            <w:vAlign w:val="center"/>
          </w:tcPr>
          <w:p w14:paraId="5E67DA8B" w14:textId="77777777" w:rsidR="00553095" w:rsidRPr="00716999" w:rsidRDefault="00553095"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Lic. Rómulo Vizzuett Martinez</w:t>
            </w:r>
          </w:p>
        </w:tc>
      </w:tr>
      <w:tr w:rsidR="00553095" w:rsidRPr="00716999" w14:paraId="4A70CC63" w14:textId="77777777">
        <w:trPr>
          <w:trHeight w:val="201"/>
        </w:trPr>
        <w:tc>
          <w:tcPr>
            <w:tcW w:w="1554" w:type="dxa"/>
            <w:tcBorders>
              <w:right w:val="single" w:sz="4" w:space="0" w:color="000000"/>
            </w:tcBorders>
            <w:vAlign w:val="center"/>
          </w:tcPr>
          <w:p w14:paraId="68A30988" w14:textId="77777777" w:rsidR="00553095" w:rsidRPr="00716999" w:rsidRDefault="00553095"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0.2</w:t>
            </w:r>
          </w:p>
        </w:tc>
        <w:tc>
          <w:tcPr>
            <w:tcW w:w="1611" w:type="dxa"/>
            <w:tcBorders>
              <w:right w:val="single" w:sz="4" w:space="0" w:color="000000"/>
            </w:tcBorders>
            <w:vAlign w:val="center"/>
          </w:tcPr>
          <w:p w14:paraId="51B194C6" w14:textId="77777777" w:rsidR="00553095" w:rsidRPr="00716999" w:rsidRDefault="00553095" w:rsidP="00821177">
            <w:pPr>
              <w:tabs>
                <w:tab w:val="left" w:pos="1100"/>
                <w:tab w:val="right" w:pos="9771"/>
              </w:tabs>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03/11/2025</w:t>
            </w:r>
          </w:p>
        </w:tc>
        <w:tc>
          <w:tcPr>
            <w:tcW w:w="2875" w:type="dxa"/>
            <w:tcBorders>
              <w:right w:val="single" w:sz="4" w:space="0" w:color="000000"/>
            </w:tcBorders>
            <w:vAlign w:val="center"/>
          </w:tcPr>
          <w:p w14:paraId="24A55F20" w14:textId="77777777" w:rsidR="00553095" w:rsidRPr="00716999" w:rsidRDefault="00553095"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Revisión del documento</w:t>
            </w:r>
          </w:p>
        </w:tc>
        <w:tc>
          <w:tcPr>
            <w:tcW w:w="3137" w:type="dxa"/>
            <w:tcBorders>
              <w:left w:val="single" w:sz="4" w:space="0" w:color="000000"/>
              <w:right w:val="single" w:sz="4" w:space="0" w:color="000000"/>
            </w:tcBorders>
            <w:vAlign w:val="center"/>
          </w:tcPr>
          <w:p w14:paraId="773F1761" w14:textId="77777777" w:rsidR="00553095" w:rsidRPr="00716999" w:rsidRDefault="00553095"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Mtro. Andrés Chiguil Alvarado</w:t>
            </w:r>
          </w:p>
        </w:tc>
      </w:tr>
      <w:tr w:rsidR="00553095" w:rsidRPr="00716999" w14:paraId="6A7845C6" w14:textId="77777777">
        <w:trPr>
          <w:trHeight w:val="201"/>
        </w:trPr>
        <w:tc>
          <w:tcPr>
            <w:tcW w:w="1554" w:type="dxa"/>
            <w:tcBorders>
              <w:right w:val="single" w:sz="4" w:space="0" w:color="000000"/>
            </w:tcBorders>
            <w:vAlign w:val="center"/>
          </w:tcPr>
          <w:p w14:paraId="645DDE62" w14:textId="77777777" w:rsidR="00553095" w:rsidRPr="00716999" w:rsidRDefault="00553095"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1.0</w:t>
            </w:r>
          </w:p>
        </w:tc>
        <w:tc>
          <w:tcPr>
            <w:tcW w:w="1611" w:type="dxa"/>
            <w:tcBorders>
              <w:right w:val="single" w:sz="4" w:space="0" w:color="000000"/>
            </w:tcBorders>
            <w:vAlign w:val="center"/>
          </w:tcPr>
          <w:p w14:paraId="00294F70" w14:textId="77777777" w:rsidR="00553095" w:rsidRPr="00716999" w:rsidRDefault="00553095" w:rsidP="00821177">
            <w:pPr>
              <w:tabs>
                <w:tab w:val="left" w:pos="1100"/>
                <w:tab w:val="right" w:pos="9771"/>
              </w:tabs>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11/11/2025</w:t>
            </w:r>
          </w:p>
        </w:tc>
        <w:tc>
          <w:tcPr>
            <w:tcW w:w="2875" w:type="dxa"/>
            <w:tcBorders>
              <w:right w:val="single" w:sz="4" w:space="0" w:color="000000"/>
            </w:tcBorders>
            <w:vAlign w:val="center"/>
          </w:tcPr>
          <w:p w14:paraId="4BD93C80" w14:textId="77777777" w:rsidR="00553095" w:rsidRPr="00716999" w:rsidRDefault="00553095"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Aprobación del documento</w:t>
            </w:r>
          </w:p>
        </w:tc>
        <w:tc>
          <w:tcPr>
            <w:tcW w:w="3137" w:type="dxa"/>
            <w:tcBorders>
              <w:left w:val="single" w:sz="4" w:space="0" w:color="000000"/>
              <w:right w:val="single" w:sz="4" w:space="0" w:color="000000"/>
            </w:tcBorders>
            <w:vAlign w:val="center"/>
          </w:tcPr>
          <w:p w14:paraId="67F2D8E9" w14:textId="77777777" w:rsidR="00553095" w:rsidRPr="00716999" w:rsidRDefault="00553095"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Ing. Eduardo Oropeza Ortiz</w:t>
            </w:r>
          </w:p>
        </w:tc>
      </w:tr>
      <w:tr w:rsidR="00553095" w:rsidRPr="00716999" w14:paraId="64E76C33" w14:textId="77777777">
        <w:trPr>
          <w:trHeight w:val="201"/>
        </w:trPr>
        <w:tc>
          <w:tcPr>
            <w:tcW w:w="1554" w:type="dxa"/>
            <w:tcBorders>
              <w:right w:val="single" w:sz="4" w:space="0" w:color="000000"/>
            </w:tcBorders>
            <w:vAlign w:val="center"/>
          </w:tcPr>
          <w:p w14:paraId="2319A2AF" w14:textId="77777777" w:rsidR="00553095" w:rsidRPr="00716999" w:rsidRDefault="00553095"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1.1</w:t>
            </w:r>
          </w:p>
        </w:tc>
        <w:tc>
          <w:tcPr>
            <w:tcW w:w="1611" w:type="dxa"/>
            <w:tcBorders>
              <w:right w:val="single" w:sz="4" w:space="0" w:color="000000"/>
            </w:tcBorders>
            <w:vAlign w:val="center"/>
          </w:tcPr>
          <w:p w14:paraId="2982E0AD" w14:textId="77777777" w:rsidR="00553095" w:rsidRPr="00716999" w:rsidRDefault="00553095" w:rsidP="00821177">
            <w:pPr>
              <w:tabs>
                <w:tab w:val="left" w:pos="1100"/>
                <w:tab w:val="right" w:pos="9771"/>
              </w:tabs>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02/12/2025</w:t>
            </w:r>
          </w:p>
        </w:tc>
        <w:tc>
          <w:tcPr>
            <w:tcW w:w="2875" w:type="dxa"/>
            <w:tcBorders>
              <w:right w:val="single" w:sz="4" w:space="0" w:color="000000"/>
            </w:tcBorders>
            <w:vAlign w:val="center"/>
          </w:tcPr>
          <w:p w14:paraId="1CF2232B" w14:textId="77777777" w:rsidR="00553095" w:rsidRPr="00716999" w:rsidRDefault="00553095"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Actualización del documento</w:t>
            </w:r>
          </w:p>
        </w:tc>
        <w:tc>
          <w:tcPr>
            <w:tcW w:w="3137" w:type="dxa"/>
            <w:tcBorders>
              <w:left w:val="single" w:sz="4" w:space="0" w:color="000000"/>
              <w:right w:val="single" w:sz="4" w:space="0" w:color="000000"/>
            </w:tcBorders>
            <w:vAlign w:val="center"/>
          </w:tcPr>
          <w:p w14:paraId="103BE5B1" w14:textId="77777777" w:rsidR="00553095" w:rsidRPr="00716999" w:rsidRDefault="00553095"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Mtro. Andrés Chiguil Alvarado </w:t>
            </w:r>
          </w:p>
        </w:tc>
      </w:tr>
      <w:tr w:rsidR="00553095" w:rsidRPr="00716999" w14:paraId="33DCEA75" w14:textId="77777777">
        <w:trPr>
          <w:trHeight w:val="201"/>
        </w:trPr>
        <w:tc>
          <w:tcPr>
            <w:tcW w:w="1554" w:type="dxa"/>
            <w:tcBorders>
              <w:right w:val="single" w:sz="4" w:space="0" w:color="000000"/>
            </w:tcBorders>
            <w:vAlign w:val="center"/>
          </w:tcPr>
          <w:p w14:paraId="1D2EC383" w14:textId="77777777" w:rsidR="00553095" w:rsidRPr="00716999" w:rsidRDefault="00553095"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2.0</w:t>
            </w:r>
          </w:p>
        </w:tc>
        <w:tc>
          <w:tcPr>
            <w:tcW w:w="1611" w:type="dxa"/>
            <w:tcBorders>
              <w:right w:val="single" w:sz="4" w:space="0" w:color="000000"/>
            </w:tcBorders>
            <w:vAlign w:val="center"/>
          </w:tcPr>
          <w:p w14:paraId="260F2A0B" w14:textId="77777777" w:rsidR="00553095" w:rsidRPr="00716999" w:rsidRDefault="00553095" w:rsidP="00821177">
            <w:pPr>
              <w:tabs>
                <w:tab w:val="left" w:pos="1100"/>
                <w:tab w:val="right" w:pos="9771"/>
              </w:tabs>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15/12/2025</w:t>
            </w:r>
          </w:p>
        </w:tc>
        <w:tc>
          <w:tcPr>
            <w:tcW w:w="2875" w:type="dxa"/>
            <w:tcBorders>
              <w:right w:val="single" w:sz="4" w:space="0" w:color="000000"/>
            </w:tcBorders>
            <w:vAlign w:val="center"/>
          </w:tcPr>
          <w:p w14:paraId="2ECCBD57" w14:textId="77777777" w:rsidR="00553095" w:rsidRPr="00716999" w:rsidRDefault="00553095"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Revisión y Aprobación del documento</w:t>
            </w:r>
          </w:p>
        </w:tc>
        <w:tc>
          <w:tcPr>
            <w:tcW w:w="3137" w:type="dxa"/>
            <w:tcBorders>
              <w:left w:val="single" w:sz="4" w:space="0" w:color="000000"/>
              <w:right w:val="single" w:sz="4" w:space="0" w:color="000000"/>
            </w:tcBorders>
            <w:vAlign w:val="center"/>
          </w:tcPr>
          <w:p w14:paraId="7F88882C" w14:textId="77777777" w:rsidR="00553095" w:rsidRPr="00716999" w:rsidRDefault="00553095"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Ing. Eduardo Oropeza Ortiz</w:t>
            </w:r>
          </w:p>
        </w:tc>
      </w:tr>
      <w:tr w:rsidR="00821177" w:rsidRPr="00716999" w14:paraId="24728189" w14:textId="77777777">
        <w:trPr>
          <w:trHeight w:val="201"/>
        </w:trPr>
        <w:tc>
          <w:tcPr>
            <w:tcW w:w="1554" w:type="dxa"/>
            <w:tcBorders>
              <w:right w:val="single" w:sz="4" w:space="0" w:color="000000"/>
            </w:tcBorders>
            <w:vAlign w:val="center"/>
          </w:tcPr>
          <w:p w14:paraId="6A562F7C" w14:textId="570B8619" w:rsidR="00821177" w:rsidRPr="00716999" w:rsidRDefault="00821177"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2.1</w:t>
            </w:r>
          </w:p>
        </w:tc>
        <w:tc>
          <w:tcPr>
            <w:tcW w:w="1611" w:type="dxa"/>
            <w:tcBorders>
              <w:right w:val="single" w:sz="4" w:space="0" w:color="000000"/>
            </w:tcBorders>
            <w:vAlign w:val="center"/>
          </w:tcPr>
          <w:p w14:paraId="07688F60" w14:textId="33BB9A23" w:rsidR="00821177" w:rsidRPr="00716999" w:rsidRDefault="00821177" w:rsidP="00821177">
            <w:pPr>
              <w:tabs>
                <w:tab w:val="left" w:pos="1100"/>
                <w:tab w:val="right" w:pos="9771"/>
              </w:tabs>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07/01/2026</w:t>
            </w:r>
          </w:p>
        </w:tc>
        <w:tc>
          <w:tcPr>
            <w:tcW w:w="2875" w:type="dxa"/>
            <w:tcBorders>
              <w:right w:val="single" w:sz="4" w:space="0" w:color="000000"/>
            </w:tcBorders>
            <w:vAlign w:val="center"/>
          </w:tcPr>
          <w:p w14:paraId="51511BDB" w14:textId="03005E17" w:rsidR="00821177" w:rsidRPr="00716999" w:rsidRDefault="00821177"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Actualización del documento</w:t>
            </w:r>
          </w:p>
        </w:tc>
        <w:tc>
          <w:tcPr>
            <w:tcW w:w="3137" w:type="dxa"/>
            <w:tcBorders>
              <w:left w:val="single" w:sz="4" w:space="0" w:color="000000"/>
              <w:right w:val="single" w:sz="4" w:space="0" w:color="000000"/>
            </w:tcBorders>
            <w:vAlign w:val="center"/>
          </w:tcPr>
          <w:p w14:paraId="2FA6936D" w14:textId="40264BD5" w:rsidR="00821177" w:rsidRPr="00716999" w:rsidRDefault="00821177"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Mtro. Andrés Chiguil Alvarado </w:t>
            </w:r>
          </w:p>
        </w:tc>
      </w:tr>
      <w:tr w:rsidR="00821177" w:rsidRPr="00716999" w14:paraId="6117972D" w14:textId="77777777">
        <w:trPr>
          <w:trHeight w:val="201"/>
        </w:trPr>
        <w:tc>
          <w:tcPr>
            <w:tcW w:w="1554" w:type="dxa"/>
            <w:tcBorders>
              <w:right w:val="single" w:sz="4" w:space="0" w:color="000000"/>
            </w:tcBorders>
            <w:vAlign w:val="center"/>
          </w:tcPr>
          <w:p w14:paraId="75329135" w14:textId="193318C4" w:rsidR="00821177" w:rsidRPr="00716999" w:rsidRDefault="00821177"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3.0</w:t>
            </w:r>
          </w:p>
        </w:tc>
        <w:tc>
          <w:tcPr>
            <w:tcW w:w="1611" w:type="dxa"/>
            <w:tcBorders>
              <w:right w:val="single" w:sz="4" w:space="0" w:color="000000"/>
            </w:tcBorders>
            <w:vAlign w:val="center"/>
          </w:tcPr>
          <w:p w14:paraId="2FF99910" w14:textId="2681CCE8" w:rsidR="00821177" w:rsidRPr="00716999" w:rsidRDefault="00821177" w:rsidP="00821177">
            <w:pPr>
              <w:tabs>
                <w:tab w:val="left" w:pos="1100"/>
                <w:tab w:val="right" w:pos="9771"/>
              </w:tabs>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07/01/2026</w:t>
            </w:r>
          </w:p>
        </w:tc>
        <w:tc>
          <w:tcPr>
            <w:tcW w:w="2875" w:type="dxa"/>
            <w:tcBorders>
              <w:right w:val="single" w:sz="4" w:space="0" w:color="000000"/>
            </w:tcBorders>
            <w:vAlign w:val="center"/>
          </w:tcPr>
          <w:p w14:paraId="1571C991" w14:textId="0F2D8E8A" w:rsidR="00821177" w:rsidRPr="00716999" w:rsidRDefault="00821177"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Revisión y Aprobación del documento</w:t>
            </w:r>
          </w:p>
        </w:tc>
        <w:tc>
          <w:tcPr>
            <w:tcW w:w="3137" w:type="dxa"/>
            <w:tcBorders>
              <w:left w:val="single" w:sz="4" w:space="0" w:color="000000"/>
              <w:right w:val="single" w:sz="4" w:space="0" w:color="000000"/>
            </w:tcBorders>
            <w:vAlign w:val="center"/>
          </w:tcPr>
          <w:p w14:paraId="494E6F7B" w14:textId="61C1F476" w:rsidR="00821177" w:rsidRPr="00716999" w:rsidRDefault="00821177" w:rsidP="00821177">
            <w:pPr>
              <w:jc w:val="cente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Ing. Eduardo Oropeza Ortiz</w:t>
            </w:r>
          </w:p>
        </w:tc>
      </w:tr>
    </w:tbl>
    <w:p w14:paraId="5891266F" w14:textId="77777777" w:rsidR="00571097" w:rsidRPr="00716999" w:rsidRDefault="00571097" w:rsidP="00821177">
      <w:pPr>
        <w:rPr>
          <w:rFonts w:ascii="Montserrat" w:hAnsi="Montserrat" w:cs="Mongolian Baiti"/>
          <w:b/>
          <w:color w:val="000000" w:themeColor="text1"/>
          <w:sz w:val="20"/>
          <w:szCs w:val="20"/>
        </w:rPr>
      </w:pPr>
    </w:p>
    <w:p w14:paraId="5EC50C07" w14:textId="77777777" w:rsidR="006443A2" w:rsidRPr="00716999" w:rsidRDefault="006443A2" w:rsidP="00821177">
      <w:pPr>
        <w:rPr>
          <w:rFonts w:ascii="Montserrat" w:hAnsi="Montserrat" w:cs="Mongolian Baiti"/>
          <w:b/>
          <w:color w:val="000000" w:themeColor="text1"/>
          <w:sz w:val="20"/>
          <w:szCs w:val="20"/>
        </w:rPr>
      </w:pPr>
    </w:p>
    <w:p w14:paraId="59DAED5D" w14:textId="77777777" w:rsidR="006443A2" w:rsidRPr="00716999" w:rsidRDefault="006443A2" w:rsidP="00821177">
      <w:pPr>
        <w:rPr>
          <w:rFonts w:ascii="Montserrat" w:hAnsi="Montserrat" w:cs="Mongolian Baiti"/>
          <w:b/>
          <w:color w:val="000000" w:themeColor="text1"/>
          <w:sz w:val="20"/>
          <w:szCs w:val="20"/>
        </w:rPr>
      </w:pPr>
    </w:p>
    <w:p w14:paraId="6DBB4F7E" w14:textId="77777777" w:rsidR="006443A2" w:rsidRPr="00716999" w:rsidRDefault="006443A2" w:rsidP="00821177">
      <w:pPr>
        <w:rPr>
          <w:rFonts w:ascii="Montserrat" w:hAnsi="Montserrat" w:cs="Mongolian Baiti"/>
          <w:b/>
          <w:color w:val="000000" w:themeColor="text1"/>
          <w:sz w:val="20"/>
          <w:szCs w:val="20"/>
        </w:rPr>
      </w:pPr>
    </w:p>
    <w:p w14:paraId="13D329AC" w14:textId="77777777" w:rsidR="006443A2" w:rsidRPr="00716999" w:rsidRDefault="006443A2" w:rsidP="00821177">
      <w:pPr>
        <w:rPr>
          <w:rFonts w:ascii="Montserrat" w:hAnsi="Montserrat" w:cs="Mongolian Baiti"/>
          <w:b/>
          <w:color w:val="000000" w:themeColor="text1"/>
          <w:sz w:val="20"/>
          <w:szCs w:val="20"/>
        </w:rPr>
      </w:pPr>
    </w:p>
    <w:p w14:paraId="3A827CEE" w14:textId="77777777" w:rsidR="006443A2" w:rsidRPr="00716999" w:rsidRDefault="006443A2" w:rsidP="00821177">
      <w:pPr>
        <w:rPr>
          <w:rFonts w:ascii="Montserrat" w:hAnsi="Montserrat" w:cs="Mongolian Baiti"/>
          <w:b/>
          <w:color w:val="000000" w:themeColor="text1"/>
          <w:sz w:val="20"/>
          <w:szCs w:val="20"/>
        </w:rPr>
      </w:pPr>
    </w:p>
    <w:p w14:paraId="76AC2A08" w14:textId="77777777" w:rsidR="006443A2" w:rsidRPr="00716999" w:rsidRDefault="006443A2" w:rsidP="00821177">
      <w:pPr>
        <w:rPr>
          <w:rFonts w:ascii="Montserrat" w:hAnsi="Montserrat" w:cs="Mongolian Baiti"/>
          <w:b/>
          <w:color w:val="000000" w:themeColor="text1"/>
          <w:sz w:val="20"/>
          <w:szCs w:val="20"/>
        </w:rPr>
      </w:pPr>
    </w:p>
    <w:p w14:paraId="2A50959B" w14:textId="77777777" w:rsidR="006443A2" w:rsidRPr="00716999" w:rsidRDefault="006443A2" w:rsidP="00821177">
      <w:pPr>
        <w:rPr>
          <w:rFonts w:ascii="Montserrat" w:hAnsi="Montserrat" w:cs="Mongolian Baiti"/>
          <w:b/>
          <w:color w:val="000000" w:themeColor="text1"/>
          <w:sz w:val="20"/>
          <w:szCs w:val="20"/>
        </w:rPr>
      </w:pPr>
    </w:p>
    <w:p w14:paraId="31F0810F" w14:textId="77777777" w:rsidR="006443A2" w:rsidRPr="00716999" w:rsidRDefault="006443A2" w:rsidP="00821177">
      <w:pPr>
        <w:rPr>
          <w:rFonts w:ascii="Montserrat" w:hAnsi="Montserrat" w:cs="Mongolian Baiti"/>
          <w:b/>
          <w:color w:val="000000" w:themeColor="text1"/>
          <w:sz w:val="20"/>
          <w:szCs w:val="20"/>
        </w:rPr>
      </w:pPr>
    </w:p>
    <w:p w14:paraId="2FCF9867" w14:textId="77777777" w:rsidR="006443A2" w:rsidRPr="00716999" w:rsidRDefault="006443A2" w:rsidP="00821177">
      <w:pPr>
        <w:rPr>
          <w:rFonts w:ascii="Montserrat" w:hAnsi="Montserrat" w:cs="Mongolian Baiti"/>
          <w:b/>
          <w:color w:val="000000" w:themeColor="text1"/>
          <w:sz w:val="20"/>
          <w:szCs w:val="20"/>
        </w:rPr>
      </w:pPr>
    </w:p>
    <w:p w14:paraId="5B559F10" w14:textId="77777777" w:rsidR="006443A2" w:rsidRPr="00716999" w:rsidRDefault="006443A2" w:rsidP="00821177">
      <w:pPr>
        <w:rPr>
          <w:rFonts w:ascii="Montserrat" w:hAnsi="Montserrat" w:cs="Mongolian Baiti"/>
          <w:b/>
          <w:color w:val="000000" w:themeColor="text1"/>
          <w:sz w:val="20"/>
          <w:szCs w:val="20"/>
        </w:rPr>
      </w:pPr>
    </w:p>
    <w:p w14:paraId="42613E6C" w14:textId="77777777" w:rsidR="006443A2" w:rsidRPr="00716999" w:rsidRDefault="006443A2" w:rsidP="00821177">
      <w:pPr>
        <w:rPr>
          <w:rFonts w:ascii="Montserrat" w:hAnsi="Montserrat" w:cs="Mongolian Baiti"/>
          <w:b/>
          <w:color w:val="000000" w:themeColor="text1"/>
          <w:sz w:val="20"/>
          <w:szCs w:val="20"/>
        </w:rPr>
      </w:pPr>
    </w:p>
    <w:p w14:paraId="71A10016" w14:textId="77777777" w:rsidR="006443A2" w:rsidRPr="00716999" w:rsidRDefault="006443A2" w:rsidP="00821177">
      <w:pPr>
        <w:rPr>
          <w:rFonts w:ascii="Montserrat" w:hAnsi="Montserrat" w:cs="Mongolian Baiti"/>
          <w:b/>
          <w:color w:val="000000" w:themeColor="text1"/>
          <w:sz w:val="20"/>
          <w:szCs w:val="20"/>
        </w:rPr>
      </w:pPr>
    </w:p>
    <w:p w14:paraId="6CCB4D46" w14:textId="77777777" w:rsidR="006443A2" w:rsidRPr="00716999" w:rsidRDefault="006443A2" w:rsidP="00821177">
      <w:pPr>
        <w:rPr>
          <w:rFonts w:ascii="Montserrat" w:hAnsi="Montserrat" w:cs="Mongolian Baiti"/>
          <w:b/>
          <w:color w:val="000000" w:themeColor="text1"/>
          <w:sz w:val="20"/>
          <w:szCs w:val="20"/>
        </w:rPr>
      </w:pPr>
    </w:p>
    <w:p w14:paraId="650A5E27" w14:textId="77777777" w:rsidR="006443A2" w:rsidRPr="00716999" w:rsidRDefault="006443A2" w:rsidP="00821177">
      <w:pPr>
        <w:rPr>
          <w:rFonts w:ascii="Montserrat" w:hAnsi="Montserrat" w:cs="Mongolian Baiti"/>
          <w:b/>
          <w:color w:val="000000" w:themeColor="text1"/>
          <w:sz w:val="20"/>
          <w:szCs w:val="20"/>
        </w:rPr>
      </w:pPr>
    </w:p>
    <w:p w14:paraId="57ADA0CD" w14:textId="77777777" w:rsidR="006443A2" w:rsidRPr="00716999" w:rsidRDefault="006443A2" w:rsidP="00821177">
      <w:pPr>
        <w:rPr>
          <w:rFonts w:ascii="Montserrat" w:hAnsi="Montserrat" w:cs="Mongolian Baiti"/>
          <w:b/>
          <w:color w:val="000000" w:themeColor="text1"/>
          <w:sz w:val="20"/>
          <w:szCs w:val="20"/>
        </w:rPr>
      </w:pPr>
    </w:p>
    <w:p w14:paraId="58535580" w14:textId="77777777" w:rsidR="006443A2" w:rsidRPr="00716999" w:rsidRDefault="006443A2" w:rsidP="00821177">
      <w:pPr>
        <w:rPr>
          <w:rFonts w:ascii="Montserrat" w:hAnsi="Montserrat" w:cs="Mongolian Baiti"/>
          <w:b/>
          <w:color w:val="000000" w:themeColor="text1"/>
          <w:sz w:val="20"/>
          <w:szCs w:val="20"/>
        </w:rPr>
      </w:pPr>
    </w:p>
    <w:p w14:paraId="02D90C3C" w14:textId="77777777" w:rsidR="006443A2" w:rsidRPr="00716999" w:rsidRDefault="006443A2" w:rsidP="00821177">
      <w:pPr>
        <w:rPr>
          <w:rFonts w:ascii="Montserrat" w:hAnsi="Montserrat" w:cs="Mongolian Baiti"/>
          <w:b/>
          <w:color w:val="000000" w:themeColor="text1"/>
          <w:sz w:val="20"/>
          <w:szCs w:val="20"/>
        </w:rPr>
      </w:pPr>
    </w:p>
    <w:p w14:paraId="1A7651BC" w14:textId="77777777" w:rsidR="006443A2" w:rsidRPr="00716999" w:rsidRDefault="006443A2" w:rsidP="00821177">
      <w:pPr>
        <w:rPr>
          <w:rFonts w:ascii="Montserrat" w:hAnsi="Montserrat" w:cs="Mongolian Baiti"/>
          <w:b/>
          <w:color w:val="000000" w:themeColor="text1"/>
          <w:sz w:val="20"/>
          <w:szCs w:val="20"/>
        </w:rPr>
      </w:pPr>
    </w:p>
    <w:p w14:paraId="19D5D958" w14:textId="77777777" w:rsidR="006443A2" w:rsidRPr="00716999" w:rsidRDefault="006443A2" w:rsidP="00821177">
      <w:pPr>
        <w:rPr>
          <w:rFonts w:ascii="Montserrat" w:hAnsi="Montserrat" w:cs="Mongolian Baiti"/>
          <w:b/>
          <w:color w:val="000000" w:themeColor="text1"/>
          <w:sz w:val="20"/>
          <w:szCs w:val="20"/>
        </w:rPr>
      </w:pPr>
    </w:p>
    <w:p w14:paraId="60C60BDF" w14:textId="77777777" w:rsidR="006443A2" w:rsidRPr="00716999" w:rsidRDefault="006443A2" w:rsidP="00821177">
      <w:pPr>
        <w:rPr>
          <w:rFonts w:ascii="Montserrat" w:hAnsi="Montserrat" w:cs="Mongolian Baiti"/>
          <w:b/>
          <w:color w:val="000000" w:themeColor="text1"/>
          <w:sz w:val="20"/>
          <w:szCs w:val="20"/>
        </w:rPr>
      </w:pPr>
    </w:p>
    <w:p w14:paraId="4246F61F" w14:textId="77777777" w:rsidR="006443A2" w:rsidRPr="00716999" w:rsidRDefault="006443A2" w:rsidP="00821177">
      <w:pPr>
        <w:rPr>
          <w:rFonts w:ascii="Montserrat" w:hAnsi="Montserrat" w:cs="Mongolian Baiti"/>
          <w:b/>
          <w:color w:val="000000" w:themeColor="text1"/>
          <w:sz w:val="20"/>
          <w:szCs w:val="20"/>
        </w:rPr>
      </w:pPr>
    </w:p>
    <w:p w14:paraId="0238ED80" w14:textId="77777777" w:rsidR="006443A2" w:rsidRPr="00716999" w:rsidRDefault="006443A2" w:rsidP="00821177">
      <w:pPr>
        <w:rPr>
          <w:rFonts w:ascii="Montserrat" w:hAnsi="Montserrat" w:cs="Mongolian Baiti"/>
          <w:b/>
          <w:color w:val="000000" w:themeColor="text1"/>
          <w:sz w:val="20"/>
          <w:szCs w:val="20"/>
        </w:rPr>
      </w:pPr>
    </w:p>
    <w:p w14:paraId="4714FA4F" w14:textId="77777777" w:rsidR="006443A2" w:rsidRPr="00716999" w:rsidRDefault="006443A2" w:rsidP="00821177">
      <w:pPr>
        <w:rPr>
          <w:rFonts w:ascii="Montserrat" w:hAnsi="Montserrat" w:cs="Mongolian Baiti"/>
          <w:b/>
          <w:color w:val="000000" w:themeColor="text1"/>
          <w:sz w:val="20"/>
          <w:szCs w:val="20"/>
        </w:rPr>
      </w:pPr>
    </w:p>
    <w:p w14:paraId="6F57D8E6" w14:textId="77777777" w:rsidR="006443A2" w:rsidRPr="00716999" w:rsidRDefault="006443A2" w:rsidP="00821177">
      <w:pPr>
        <w:rPr>
          <w:rFonts w:ascii="Montserrat" w:hAnsi="Montserrat" w:cs="Mongolian Baiti"/>
          <w:b/>
          <w:color w:val="000000" w:themeColor="text1"/>
          <w:sz w:val="20"/>
          <w:szCs w:val="20"/>
        </w:rPr>
      </w:pPr>
    </w:p>
    <w:p w14:paraId="711EC9B6" w14:textId="77777777" w:rsidR="006443A2" w:rsidRPr="00716999" w:rsidRDefault="006443A2" w:rsidP="00821177">
      <w:pPr>
        <w:rPr>
          <w:rFonts w:ascii="Montserrat" w:hAnsi="Montserrat" w:cs="Mongolian Baiti"/>
          <w:b/>
          <w:color w:val="000000" w:themeColor="text1"/>
          <w:sz w:val="20"/>
          <w:szCs w:val="20"/>
        </w:rPr>
      </w:pPr>
    </w:p>
    <w:p w14:paraId="75A0FB41" w14:textId="77777777" w:rsidR="006443A2" w:rsidRPr="00716999" w:rsidRDefault="006443A2" w:rsidP="00821177">
      <w:pPr>
        <w:rPr>
          <w:rFonts w:ascii="Montserrat" w:hAnsi="Montserrat" w:cs="Mongolian Baiti"/>
          <w:b/>
          <w:color w:val="000000" w:themeColor="text1"/>
          <w:sz w:val="20"/>
          <w:szCs w:val="20"/>
        </w:rPr>
      </w:pPr>
    </w:p>
    <w:p w14:paraId="4B8D071E" w14:textId="77777777" w:rsidR="006443A2" w:rsidRPr="00716999" w:rsidRDefault="006443A2" w:rsidP="00821177">
      <w:pPr>
        <w:rPr>
          <w:rFonts w:ascii="Montserrat" w:hAnsi="Montserrat" w:cs="Mongolian Baiti"/>
          <w:b/>
          <w:color w:val="000000" w:themeColor="text1"/>
          <w:sz w:val="20"/>
          <w:szCs w:val="20"/>
        </w:rPr>
      </w:pPr>
    </w:p>
    <w:p w14:paraId="2F261BE8" w14:textId="77777777" w:rsidR="006443A2" w:rsidRPr="00716999" w:rsidRDefault="006443A2" w:rsidP="00821177">
      <w:pPr>
        <w:rPr>
          <w:rFonts w:ascii="Montserrat" w:hAnsi="Montserrat" w:cs="Mongolian Baiti"/>
          <w:b/>
          <w:color w:val="000000" w:themeColor="text1"/>
          <w:sz w:val="20"/>
          <w:szCs w:val="20"/>
        </w:rPr>
      </w:pPr>
    </w:p>
    <w:p w14:paraId="287D2FD5" w14:textId="77777777" w:rsidR="006443A2" w:rsidRPr="00716999" w:rsidRDefault="006443A2" w:rsidP="00821177">
      <w:pPr>
        <w:rPr>
          <w:rFonts w:ascii="Montserrat" w:hAnsi="Montserrat" w:cs="Mongolian Baiti"/>
          <w:b/>
          <w:color w:val="000000" w:themeColor="text1"/>
          <w:sz w:val="20"/>
          <w:szCs w:val="20"/>
        </w:rPr>
      </w:pPr>
    </w:p>
    <w:p w14:paraId="537C5C4C" w14:textId="77777777" w:rsidR="00571097" w:rsidRPr="00716999" w:rsidRDefault="00571097" w:rsidP="00821177">
      <w:pPr>
        <w:ind w:left="-426"/>
        <w:contextualSpacing/>
        <w:jc w:val="center"/>
        <w:rPr>
          <w:rFonts w:ascii="Montserrat" w:hAnsi="Montserrat" w:cs="Mongolian Baiti"/>
          <w:b/>
          <w:i/>
          <w:color w:val="000000" w:themeColor="text1"/>
          <w:sz w:val="20"/>
          <w:szCs w:val="20"/>
        </w:rPr>
      </w:pPr>
      <w:r w:rsidRPr="00716999">
        <w:rPr>
          <w:rFonts w:ascii="Montserrat" w:hAnsi="Montserrat" w:cs="Mongolian Baiti"/>
          <w:b/>
          <w:i/>
          <w:color w:val="000000" w:themeColor="text1"/>
          <w:sz w:val="20"/>
          <w:szCs w:val="20"/>
        </w:rPr>
        <w:lastRenderedPageBreak/>
        <w:t xml:space="preserve">Contenido </w:t>
      </w:r>
    </w:p>
    <w:sdt>
      <w:sdtPr>
        <w:rPr>
          <w:rFonts w:ascii="Montserrat" w:eastAsia="Times New Roman" w:hAnsi="Montserrat" w:cs="Mongolian Baiti"/>
          <w:color w:val="000000" w:themeColor="text1"/>
          <w:sz w:val="20"/>
          <w:szCs w:val="20"/>
          <w:lang w:eastAsia="es-ES"/>
        </w:rPr>
        <w:id w:val="1722398522"/>
        <w:docPartObj>
          <w:docPartGallery w:val="Table of Contents"/>
          <w:docPartUnique/>
        </w:docPartObj>
      </w:sdtPr>
      <w:sdtEndPr>
        <w:rPr>
          <w:b/>
        </w:rPr>
      </w:sdtEndPr>
      <w:sdtContent>
        <w:p w14:paraId="0B11E365" w14:textId="2BD3266F" w:rsidR="00EB2080" w:rsidRPr="00716999" w:rsidRDefault="00EB2080" w:rsidP="00821177">
          <w:pPr>
            <w:pStyle w:val="TtuloTDC"/>
            <w:spacing w:before="0" w:line="240" w:lineRule="auto"/>
            <w:contextualSpacing/>
            <w:rPr>
              <w:rFonts w:ascii="Montserrat" w:hAnsi="Montserrat" w:cs="Mongolian Baiti"/>
              <w:color w:val="000000" w:themeColor="text1"/>
              <w:sz w:val="20"/>
              <w:szCs w:val="20"/>
            </w:rPr>
          </w:pPr>
        </w:p>
        <w:p w14:paraId="1976F65B" w14:textId="14B802ED" w:rsidR="006443A2" w:rsidRPr="00716999" w:rsidRDefault="00EB2080">
          <w:pPr>
            <w:pStyle w:val="TDC2"/>
            <w:rPr>
              <w:rFonts w:ascii="Montserrat" w:eastAsiaTheme="minorEastAsia" w:hAnsi="Montserrat" w:cs="Mongolian Baiti"/>
              <w:noProof/>
              <w:kern w:val="2"/>
              <w:szCs w:val="20"/>
              <w:lang w:eastAsia="es-MX"/>
              <w14:ligatures w14:val="standardContextual"/>
            </w:rPr>
          </w:pPr>
          <w:r w:rsidRPr="00716999">
            <w:rPr>
              <w:rFonts w:ascii="Montserrat" w:hAnsi="Montserrat" w:cs="Mongolian Baiti"/>
              <w:color w:val="000000" w:themeColor="text1"/>
              <w:szCs w:val="20"/>
            </w:rPr>
            <w:fldChar w:fldCharType="begin"/>
          </w:r>
          <w:r w:rsidRPr="00716999">
            <w:rPr>
              <w:rFonts w:ascii="Montserrat" w:hAnsi="Montserrat" w:cs="Mongolian Baiti"/>
              <w:color w:val="000000" w:themeColor="text1"/>
              <w:szCs w:val="20"/>
            </w:rPr>
            <w:instrText xml:space="preserve"> TOC \o "1-3" \h \z \u </w:instrText>
          </w:r>
          <w:r w:rsidRPr="00716999">
            <w:rPr>
              <w:rFonts w:ascii="Montserrat" w:hAnsi="Montserrat" w:cs="Mongolian Baiti"/>
              <w:color w:val="000000" w:themeColor="text1"/>
              <w:szCs w:val="20"/>
            </w:rPr>
            <w:fldChar w:fldCharType="separate"/>
          </w:r>
          <w:hyperlink w:anchor="_Toc218693063" w:history="1">
            <w:r w:rsidR="006443A2" w:rsidRPr="00716999">
              <w:rPr>
                <w:rStyle w:val="Hipervnculo"/>
                <w:rFonts w:ascii="Montserrat" w:hAnsi="Montserrat" w:cs="Mongolian Baiti"/>
                <w:noProof/>
                <w:szCs w:val="20"/>
              </w:rPr>
              <w:t>1.</w:t>
            </w:r>
            <w:r w:rsidR="006443A2" w:rsidRPr="00716999">
              <w:rPr>
                <w:rFonts w:ascii="Montserrat" w:eastAsiaTheme="minorEastAsia" w:hAnsi="Montserrat" w:cs="Mongolian Baiti"/>
                <w:noProof/>
                <w:kern w:val="2"/>
                <w:szCs w:val="20"/>
                <w:lang w:eastAsia="es-MX"/>
                <w14:ligatures w14:val="standardContextual"/>
              </w:rPr>
              <w:tab/>
            </w:r>
            <w:r w:rsidR="006443A2" w:rsidRPr="00716999">
              <w:rPr>
                <w:rStyle w:val="Hipervnculo"/>
                <w:rFonts w:ascii="Montserrat" w:hAnsi="Montserrat" w:cs="Mongolian Baiti"/>
                <w:noProof/>
                <w:szCs w:val="20"/>
              </w:rPr>
              <w:t>Objetivo del documento</w:t>
            </w:r>
            <w:r w:rsidR="006443A2" w:rsidRPr="00716999">
              <w:rPr>
                <w:rFonts w:ascii="Montserrat" w:hAnsi="Montserrat" w:cs="Mongolian Baiti"/>
                <w:noProof/>
                <w:webHidden/>
                <w:szCs w:val="20"/>
              </w:rPr>
              <w:tab/>
            </w:r>
            <w:r w:rsidR="006443A2" w:rsidRPr="00716999">
              <w:rPr>
                <w:rFonts w:ascii="Montserrat" w:hAnsi="Montserrat" w:cs="Mongolian Baiti"/>
                <w:noProof/>
                <w:webHidden/>
                <w:szCs w:val="20"/>
              </w:rPr>
              <w:fldChar w:fldCharType="begin"/>
            </w:r>
            <w:r w:rsidR="006443A2" w:rsidRPr="00716999">
              <w:rPr>
                <w:rFonts w:ascii="Montserrat" w:hAnsi="Montserrat" w:cs="Mongolian Baiti"/>
                <w:noProof/>
                <w:webHidden/>
                <w:szCs w:val="20"/>
              </w:rPr>
              <w:instrText xml:space="preserve"> PAGEREF _Toc218693063 \h </w:instrText>
            </w:r>
            <w:r w:rsidR="006443A2" w:rsidRPr="00716999">
              <w:rPr>
                <w:rFonts w:ascii="Montserrat" w:hAnsi="Montserrat" w:cs="Mongolian Baiti"/>
                <w:noProof/>
                <w:webHidden/>
                <w:szCs w:val="20"/>
              </w:rPr>
            </w:r>
            <w:r w:rsidR="006443A2"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3</w:t>
            </w:r>
            <w:r w:rsidR="006443A2" w:rsidRPr="00716999">
              <w:rPr>
                <w:rFonts w:ascii="Montserrat" w:hAnsi="Montserrat" w:cs="Mongolian Baiti"/>
                <w:noProof/>
                <w:webHidden/>
                <w:szCs w:val="20"/>
              </w:rPr>
              <w:fldChar w:fldCharType="end"/>
            </w:r>
          </w:hyperlink>
        </w:p>
        <w:p w14:paraId="03D5CEB0" w14:textId="05AF0642"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64" w:history="1">
            <w:r w:rsidRPr="00716999">
              <w:rPr>
                <w:rStyle w:val="Hipervnculo"/>
                <w:rFonts w:ascii="Montserrat" w:hAnsi="Montserrat" w:cs="Mongolian Baiti"/>
                <w:noProof/>
                <w:szCs w:val="20"/>
              </w:rPr>
              <w:t>2.</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rPr>
              <w:t>Descripción del servicio.</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_Toc218693064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3</w:t>
            </w:r>
            <w:r w:rsidRPr="00716999">
              <w:rPr>
                <w:rFonts w:ascii="Montserrat" w:hAnsi="Montserrat" w:cs="Mongolian Baiti"/>
                <w:noProof/>
                <w:webHidden/>
                <w:szCs w:val="20"/>
              </w:rPr>
              <w:fldChar w:fldCharType="end"/>
            </w:r>
          </w:hyperlink>
        </w:p>
        <w:p w14:paraId="3C66F04F" w14:textId="71E203FA"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65" w:history="1">
            <w:r w:rsidRPr="00716999">
              <w:rPr>
                <w:rStyle w:val="Hipervnculo"/>
                <w:rFonts w:ascii="Montserrat" w:hAnsi="Montserrat" w:cs="Mongolian Baiti"/>
                <w:noProof/>
                <w:szCs w:val="20"/>
              </w:rPr>
              <w:t>3.</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rPr>
              <w:t>Vigencia de la contratación.</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_Toc218693065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4</w:t>
            </w:r>
            <w:r w:rsidRPr="00716999">
              <w:rPr>
                <w:rFonts w:ascii="Montserrat" w:hAnsi="Montserrat" w:cs="Mongolian Baiti"/>
                <w:noProof/>
                <w:webHidden/>
                <w:szCs w:val="20"/>
              </w:rPr>
              <w:fldChar w:fldCharType="end"/>
            </w:r>
          </w:hyperlink>
        </w:p>
        <w:p w14:paraId="541DCD48" w14:textId="7D0335FF"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66" w:history="1">
            <w:r w:rsidRPr="00716999">
              <w:rPr>
                <w:rStyle w:val="Hipervnculo"/>
                <w:rFonts w:ascii="Montserrat" w:hAnsi="Montserrat" w:cs="Mongolian Baiti"/>
                <w:noProof/>
                <w:szCs w:val="20"/>
              </w:rPr>
              <w:t>4.</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rPr>
              <w:t>Plazo, lugar y condiciones para la prestación del servicio.</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_Toc218693066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4</w:t>
            </w:r>
            <w:r w:rsidRPr="00716999">
              <w:rPr>
                <w:rFonts w:ascii="Montserrat" w:hAnsi="Montserrat" w:cs="Mongolian Baiti"/>
                <w:noProof/>
                <w:webHidden/>
                <w:szCs w:val="20"/>
              </w:rPr>
              <w:fldChar w:fldCharType="end"/>
            </w:r>
          </w:hyperlink>
        </w:p>
        <w:p w14:paraId="1659210B" w14:textId="2609F518"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67" w:history="1">
            <w:r w:rsidRPr="00716999">
              <w:rPr>
                <w:rStyle w:val="Hipervnculo"/>
                <w:rFonts w:ascii="Montserrat" w:hAnsi="Montserrat" w:cs="Mongolian Baiti"/>
                <w:noProof/>
                <w:szCs w:val="20"/>
              </w:rPr>
              <w:t>4.1. Plazo para la prestación del servicio.</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_Toc218693067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4</w:t>
            </w:r>
            <w:r w:rsidRPr="00716999">
              <w:rPr>
                <w:rFonts w:ascii="Montserrat" w:hAnsi="Montserrat" w:cs="Mongolian Baiti"/>
                <w:noProof/>
                <w:webHidden/>
                <w:szCs w:val="20"/>
              </w:rPr>
              <w:fldChar w:fldCharType="end"/>
            </w:r>
          </w:hyperlink>
        </w:p>
        <w:p w14:paraId="74556D52" w14:textId="6278151B"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68" w:history="1">
            <w:r w:rsidRPr="00716999">
              <w:rPr>
                <w:rStyle w:val="Hipervnculo"/>
                <w:rFonts w:ascii="Montserrat" w:hAnsi="Montserrat" w:cs="Mongolian Baiti"/>
                <w:noProof/>
                <w:szCs w:val="20"/>
              </w:rPr>
              <w:t>4.2. Lugar para la prestación del servicio.</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_Toc218693068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4</w:t>
            </w:r>
            <w:r w:rsidRPr="00716999">
              <w:rPr>
                <w:rFonts w:ascii="Montserrat" w:hAnsi="Montserrat" w:cs="Mongolian Baiti"/>
                <w:noProof/>
                <w:webHidden/>
                <w:szCs w:val="20"/>
              </w:rPr>
              <w:fldChar w:fldCharType="end"/>
            </w:r>
          </w:hyperlink>
        </w:p>
        <w:p w14:paraId="0C4FEA30" w14:textId="152D1EB0"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69" w:history="1">
            <w:r w:rsidRPr="00716999">
              <w:rPr>
                <w:rStyle w:val="Hipervnculo"/>
                <w:rFonts w:ascii="Montserrat" w:hAnsi="Montserrat" w:cs="Mongolian Baiti"/>
                <w:noProof/>
                <w:szCs w:val="20"/>
              </w:rPr>
              <w:t>4.3. Condiciones para la prestación del servicio.</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_Toc218693069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6</w:t>
            </w:r>
            <w:r w:rsidRPr="00716999">
              <w:rPr>
                <w:rFonts w:ascii="Montserrat" w:hAnsi="Montserrat" w:cs="Mongolian Baiti"/>
                <w:noProof/>
                <w:webHidden/>
                <w:szCs w:val="20"/>
              </w:rPr>
              <w:fldChar w:fldCharType="end"/>
            </w:r>
          </w:hyperlink>
        </w:p>
        <w:p w14:paraId="70D7EF9A" w14:textId="1634AEDF"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70" w:history="1">
            <w:r w:rsidRPr="00716999">
              <w:rPr>
                <w:rStyle w:val="Hipervnculo"/>
                <w:rFonts w:ascii="Montserrat" w:hAnsi="Montserrat" w:cs="Mongolian Baiti"/>
                <w:noProof/>
                <w:szCs w:val="20"/>
              </w:rPr>
              <w:t>5.</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rPr>
              <w:t>Tipo de contrato.</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_Toc218693070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7</w:t>
            </w:r>
            <w:r w:rsidRPr="00716999">
              <w:rPr>
                <w:rFonts w:ascii="Montserrat" w:hAnsi="Montserrat" w:cs="Mongolian Baiti"/>
                <w:noProof/>
                <w:webHidden/>
                <w:szCs w:val="20"/>
              </w:rPr>
              <w:fldChar w:fldCharType="end"/>
            </w:r>
          </w:hyperlink>
        </w:p>
        <w:p w14:paraId="270FE1AE" w14:textId="7D48E17D"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71" w:history="1">
            <w:r w:rsidRPr="00716999">
              <w:rPr>
                <w:rStyle w:val="Hipervnculo"/>
                <w:rFonts w:ascii="Montserrat" w:hAnsi="Montserrat" w:cs="Mongolian Baiti"/>
                <w:noProof/>
                <w:szCs w:val="20"/>
              </w:rPr>
              <w:t>6.</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rPr>
              <w:t>Criterio de evaluación de proposiciones.</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_Toc218693071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7</w:t>
            </w:r>
            <w:r w:rsidRPr="00716999">
              <w:rPr>
                <w:rFonts w:ascii="Montserrat" w:hAnsi="Montserrat" w:cs="Mongolian Baiti"/>
                <w:noProof/>
                <w:webHidden/>
                <w:szCs w:val="20"/>
              </w:rPr>
              <w:fldChar w:fldCharType="end"/>
            </w:r>
          </w:hyperlink>
        </w:p>
        <w:p w14:paraId="27519812" w14:textId="33A9947A"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72" w:history="1">
            <w:r w:rsidRPr="00716999">
              <w:rPr>
                <w:rStyle w:val="Hipervnculo"/>
                <w:rFonts w:ascii="Montserrat" w:hAnsi="Montserrat" w:cs="Mongolian Baiti"/>
                <w:noProof/>
                <w:szCs w:val="20"/>
              </w:rPr>
              <w:t>7.</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rPr>
              <w:t>Licencias, permisos, registros, certificados o autorizaciones que debe cumplir o aplicarse al bien o servicio a contratar.</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_Toc218693072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60</w:t>
            </w:r>
            <w:r w:rsidRPr="00716999">
              <w:rPr>
                <w:rFonts w:ascii="Montserrat" w:hAnsi="Montserrat" w:cs="Mongolian Baiti"/>
                <w:noProof/>
                <w:webHidden/>
                <w:szCs w:val="20"/>
              </w:rPr>
              <w:fldChar w:fldCharType="end"/>
            </w:r>
          </w:hyperlink>
        </w:p>
        <w:p w14:paraId="0043A570" w14:textId="41CF1077"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73" w:history="1">
            <w:r w:rsidRPr="00716999">
              <w:rPr>
                <w:rStyle w:val="Hipervnculo"/>
                <w:rFonts w:ascii="Montserrat" w:hAnsi="Montserrat" w:cs="Mongolian Baiti"/>
                <w:noProof/>
                <w:szCs w:val="20"/>
              </w:rPr>
              <w:t>Registros.</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_Toc218693073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60</w:t>
            </w:r>
            <w:r w:rsidRPr="00716999">
              <w:rPr>
                <w:rFonts w:ascii="Montserrat" w:hAnsi="Montserrat" w:cs="Mongolian Baiti"/>
                <w:noProof/>
                <w:webHidden/>
                <w:szCs w:val="20"/>
              </w:rPr>
              <w:fldChar w:fldCharType="end"/>
            </w:r>
          </w:hyperlink>
        </w:p>
        <w:p w14:paraId="3E2E6452" w14:textId="7CD4EFBE"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74" w:history="1">
            <w:r w:rsidRPr="00716999">
              <w:rPr>
                <w:rStyle w:val="Hipervnculo"/>
                <w:rFonts w:ascii="Montserrat" w:eastAsia="Montserrat" w:hAnsi="Montserrat" w:cs="Mongolian Baiti"/>
                <w:noProof/>
                <w:szCs w:val="20"/>
              </w:rPr>
              <w:t>Normas Oficiales Mexicanas, Estándar (antes mexicana) internacional, de referencia</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_Toc218693074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60</w:t>
            </w:r>
            <w:r w:rsidRPr="00716999">
              <w:rPr>
                <w:rFonts w:ascii="Montserrat" w:hAnsi="Montserrat" w:cs="Mongolian Baiti"/>
                <w:noProof/>
                <w:webHidden/>
                <w:szCs w:val="20"/>
              </w:rPr>
              <w:fldChar w:fldCharType="end"/>
            </w:r>
          </w:hyperlink>
        </w:p>
        <w:p w14:paraId="14CB8532" w14:textId="2A3219A5"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75" w:history="1">
            <w:r w:rsidRPr="00716999">
              <w:rPr>
                <w:rStyle w:val="Hipervnculo"/>
                <w:rFonts w:ascii="Montserrat" w:hAnsi="Montserrat" w:cs="Mongolian Baiti"/>
                <w:noProof/>
                <w:szCs w:val="20"/>
              </w:rPr>
              <w:t>8.</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rPr>
              <w:t>Folletos, catálogos, fotografías, manuales entre otros, en caso de que se requieran para comprobar sus especificaciones.</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_Toc218693075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61</w:t>
            </w:r>
            <w:r w:rsidRPr="00716999">
              <w:rPr>
                <w:rFonts w:ascii="Montserrat" w:hAnsi="Montserrat" w:cs="Mongolian Baiti"/>
                <w:noProof/>
                <w:webHidden/>
                <w:szCs w:val="20"/>
              </w:rPr>
              <w:fldChar w:fldCharType="end"/>
            </w:r>
          </w:hyperlink>
        </w:p>
        <w:p w14:paraId="5EC18423" w14:textId="4FB2FABC"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76" w:history="1">
            <w:r w:rsidRPr="00716999">
              <w:rPr>
                <w:rStyle w:val="Hipervnculo"/>
                <w:rFonts w:ascii="Montserrat" w:hAnsi="Montserrat" w:cs="Mongolian Baiti"/>
                <w:noProof/>
                <w:szCs w:val="20"/>
              </w:rPr>
              <w:t>9.</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rPr>
              <w:t>Visitas a las instalaciones institucionales.</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_Toc218693076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61</w:t>
            </w:r>
            <w:r w:rsidRPr="00716999">
              <w:rPr>
                <w:rFonts w:ascii="Montserrat" w:hAnsi="Montserrat" w:cs="Mongolian Baiti"/>
                <w:noProof/>
                <w:webHidden/>
                <w:szCs w:val="20"/>
              </w:rPr>
              <w:fldChar w:fldCharType="end"/>
            </w:r>
          </w:hyperlink>
        </w:p>
        <w:p w14:paraId="40F71CAA" w14:textId="4BCA6A54"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77" w:history="1">
            <w:r w:rsidRPr="00716999">
              <w:rPr>
                <w:rStyle w:val="Hipervnculo"/>
                <w:rFonts w:ascii="Montserrat" w:hAnsi="Montserrat" w:cs="Mongolian Baiti"/>
                <w:noProof/>
                <w:szCs w:val="20"/>
              </w:rPr>
              <w:t>10.</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rPr>
              <w:t>Visitas a las instalaciones de los licitantes.</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_Toc218693077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62</w:t>
            </w:r>
            <w:r w:rsidRPr="00716999">
              <w:rPr>
                <w:rFonts w:ascii="Montserrat" w:hAnsi="Montserrat" w:cs="Mongolian Baiti"/>
                <w:noProof/>
                <w:webHidden/>
                <w:szCs w:val="20"/>
              </w:rPr>
              <w:fldChar w:fldCharType="end"/>
            </w:r>
          </w:hyperlink>
        </w:p>
        <w:p w14:paraId="63137973" w14:textId="3FDA193E"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78" w:history="1">
            <w:r w:rsidRPr="00716999">
              <w:rPr>
                <w:rStyle w:val="Hipervnculo"/>
                <w:rFonts w:ascii="Montserrat" w:hAnsi="Montserrat" w:cs="Mongolian Baiti"/>
                <w:noProof/>
                <w:szCs w:val="20"/>
              </w:rPr>
              <w:t>11.</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rPr>
              <w:t>Penas convencionales y deducciones.</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_Toc218693078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62</w:t>
            </w:r>
            <w:r w:rsidRPr="00716999">
              <w:rPr>
                <w:rFonts w:ascii="Montserrat" w:hAnsi="Montserrat" w:cs="Mongolian Baiti"/>
                <w:noProof/>
                <w:webHidden/>
                <w:szCs w:val="20"/>
              </w:rPr>
              <w:fldChar w:fldCharType="end"/>
            </w:r>
          </w:hyperlink>
        </w:p>
        <w:p w14:paraId="7D272CDB" w14:textId="093ED5D0"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79" w:history="1">
            <w:r w:rsidRPr="00716999">
              <w:rPr>
                <w:rStyle w:val="Hipervnculo"/>
                <w:rFonts w:ascii="Montserrat" w:hAnsi="Montserrat" w:cs="Mongolian Baiti"/>
                <w:noProof/>
                <w:szCs w:val="20"/>
              </w:rPr>
              <w:t>12.</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rPr>
              <w:t>Mecanismos requeridos al proveedor para responder por defectos o vicios ocultos de los bienes o de la calidad de los servicios.</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_Toc218693079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100</w:t>
            </w:r>
            <w:r w:rsidRPr="00716999">
              <w:rPr>
                <w:rFonts w:ascii="Montserrat" w:hAnsi="Montserrat" w:cs="Mongolian Baiti"/>
                <w:noProof/>
                <w:webHidden/>
                <w:szCs w:val="20"/>
              </w:rPr>
              <w:fldChar w:fldCharType="end"/>
            </w:r>
          </w:hyperlink>
        </w:p>
        <w:p w14:paraId="62F0C5F7" w14:textId="1046936F"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80" w:history="1">
            <w:r w:rsidRPr="00716999">
              <w:rPr>
                <w:rStyle w:val="Hipervnculo"/>
                <w:rFonts w:ascii="Montserrat" w:hAnsi="Montserrat" w:cs="Mongolian Baiti"/>
                <w:noProof/>
                <w:szCs w:val="20"/>
              </w:rPr>
              <w:t>13.</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rPr>
              <w:t>Garantías de anticipos y cumplimiento de contrato.</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_Toc218693080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100</w:t>
            </w:r>
            <w:r w:rsidRPr="00716999">
              <w:rPr>
                <w:rFonts w:ascii="Montserrat" w:hAnsi="Montserrat" w:cs="Mongolian Baiti"/>
                <w:noProof/>
                <w:webHidden/>
                <w:szCs w:val="20"/>
              </w:rPr>
              <w:fldChar w:fldCharType="end"/>
            </w:r>
          </w:hyperlink>
        </w:p>
        <w:p w14:paraId="49E79109" w14:textId="5F61AAA2"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81" w:history="1">
            <w:r w:rsidRPr="00716999">
              <w:rPr>
                <w:rStyle w:val="Hipervnculo"/>
                <w:rFonts w:ascii="Montserrat" w:hAnsi="Montserrat" w:cs="Mongolian Baiti"/>
                <w:noProof/>
                <w:szCs w:val="20"/>
              </w:rPr>
              <w:t>14.</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rPr>
              <w:t>Forma de Pago</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_Toc218693081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101</w:t>
            </w:r>
            <w:r w:rsidRPr="00716999">
              <w:rPr>
                <w:rFonts w:ascii="Montserrat" w:hAnsi="Montserrat" w:cs="Mongolian Baiti"/>
                <w:noProof/>
                <w:webHidden/>
                <w:szCs w:val="20"/>
              </w:rPr>
              <w:fldChar w:fldCharType="end"/>
            </w:r>
          </w:hyperlink>
        </w:p>
        <w:p w14:paraId="53B3ED38" w14:textId="510CD585"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82" w:history="1">
            <w:r w:rsidRPr="00716999">
              <w:rPr>
                <w:rStyle w:val="Hipervnculo"/>
                <w:rFonts w:ascii="Montserrat" w:hAnsi="Montserrat" w:cs="Mongolian Baiti"/>
                <w:noProof/>
                <w:szCs w:val="20"/>
              </w:rPr>
              <w:t>15.</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rPr>
              <w:t>Mecanismos de comprobación, supervisión y verificación de los servicios contratados y efectivamente entregados o prestados, así como del cumplimiento de las requisiciones de cada entregable.</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_Toc218693082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101</w:t>
            </w:r>
            <w:r w:rsidRPr="00716999">
              <w:rPr>
                <w:rFonts w:ascii="Montserrat" w:hAnsi="Montserrat" w:cs="Mongolian Baiti"/>
                <w:noProof/>
                <w:webHidden/>
                <w:szCs w:val="20"/>
              </w:rPr>
              <w:fldChar w:fldCharType="end"/>
            </w:r>
          </w:hyperlink>
        </w:p>
        <w:p w14:paraId="38A06D36" w14:textId="5D0ADDAA"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83" w:history="1">
            <w:r w:rsidRPr="00716999">
              <w:rPr>
                <w:rStyle w:val="Hipervnculo"/>
                <w:rFonts w:ascii="Montserrat" w:hAnsi="Montserrat" w:cs="Mongolian Baiti"/>
                <w:noProof/>
                <w:szCs w:val="20"/>
              </w:rPr>
              <w:t>16.</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rPr>
              <w:t>Otorgamiento de Anticipo</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_Toc218693083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102</w:t>
            </w:r>
            <w:r w:rsidRPr="00716999">
              <w:rPr>
                <w:rFonts w:ascii="Montserrat" w:hAnsi="Montserrat" w:cs="Mongolian Baiti"/>
                <w:noProof/>
                <w:webHidden/>
                <w:szCs w:val="20"/>
              </w:rPr>
              <w:fldChar w:fldCharType="end"/>
            </w:r>
          </w:hyperlink>
        </w:p>
        <w:p w14:paraId="7D8A91B9" w14:textId="20964E4A"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84" w:history="1">
            <w:r w:rsidRPr="00716999">
              <w:rPr>
                <w:rStyle w:val="Hipervnculo"/>
                <w:rFonts w:ascii="Montserrat" w:hAnsi="Montserrat" w:cs="Mongolian Baiti"/>
                <w:noProof/>
                <w:szCs w:val="20"/>
              </w:rPr>
              <w:t>17.</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rPr>
              <w:t>Aviso de privacidad</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_Toc218693084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102</w:t>
            </w:r>
            <w:r w:rsidRPr="00716999">
              <w:rPr>
                <w:rFonts w:ascii="Montserrat" w:hAnsi="Montserrat" w:cs="Mongolian Baiti"/>
                <w:noProof/>
                <w:webHidden/>
                <w:szCs w:val="20"/>
              </w:rPr>
              <w:fldChar w:fldCharType="end"/>
            </w:r>
          </w:hyperlink>
        </w:p>
        <w:p w14:paraId="48054FA2" w14:textId="39E70002"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85" w:history="1">
            <w:r w:rsidRPr="00716999">
              <w:rPr>
                <w:rStyle w:val="Hipervnculo"/>
                <w:rFonts w:ascii="Montserrat" w:hAnsi="Montserrat" w:cs="Mongolian Baiti"/>
                <w:noProof/>
                <w:szCs w:val="20"/>
              </w:rPr>
              <w:t>Confidencialidad</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_Toc218693085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102</w:t>
            </w:r>
            <w:r w:rsidRPr="00716999">
              <w:rPr>
                <w:rFonts w:ascii="Montserrat" w:hAnsi="Montserrat" w:cs="Mongolian Baiti"/>
                <w:noProof/>
                <w:webHidden/>
                <w:szCs w:val="20"/>
              </w:rPr>
              <w:fldChar w:fldCharType="end"/>
            </w:r>
          </w:hyperlink>
        </w:p>
        <w:p w14:paraId="0ECCC336" w14:textId="6453D5B1"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86" w:history="1">
            <w:r w:rsidRPr="00716999">
              <w:rPr>
                <w:rStyle w:val="Hipervnculo"/>
                <w:rFonts w:ascii="Montserrat" w:hAnsi="Montserrat" w:cs="Mongolian Baiti"/>
                <w:noProof/>
                <w:szCs w:val="20"/>
              </w:rPr>
              <w:t>Propiedad Intelectual y Derechos de autor</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_Toc218693086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107</w:t>
            </w:r>
            <w:r w:rsidRPr="00716999">
              <w:rPr>
                <w:rFonts w:ascii="Montserrat" w:hAnsi="Montserrat" w:cs="Mongolian Baiti"/>
                <w:noProof/>
                <w:webHidden/>
                <w:szCs w:val="20"/>
              </w:rPr>
              <w:fldChar w:fldCharType="end"/>
            </w:r>
          </w:hyperlink>
        </w:p>
        <w:p w14:paraId="60699B6C" w14:textId="666B4B79"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87" w:history="1">
            <w:r w:rsidRPr="00716999">
              <w:rPr>
                <w:rStyle w:val="Hipervnculo"/>
                <w:rFonts w:ascii="Montserrat" w:hAnsi="Montserrat" w:cs="Mongolian Baiti"/>
                <w:noProof/>
                <w:szCs w:val="20"/>
                <w:lang w:eastAsia="es-MX"/>
              </w:rPr>
              <w:t>18.</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rPr>
              <w:t>Responsabilidad Civil.</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_Toc218693087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107</w:t>
            </w:r>
            <w:r w:rsidRPr="00716999">
              <w:rPr>
                <w:rFonts w:ascii="Montserrat" w:hAnsi="Montserrat" w:cs="Mongolian Baiti"/>
                <w:noProof/>
                <w:webHidden/>
                <w:szCs w:val="20"/>
              </w:rPr>
              <w:fldChar w:fldCharType="end"/>
            </w:r>
          </w:hyperlink>
        </w:p>
        <w:p w14:paraId="4E7C6FE6" w14:textId="24F7EE06" w:rsidR="006443A2" w:rsidRPr="00716999" w:rsidRDefault="006443A2">
          <w:pPr>
            <w:pStyle w:val="TDC1"/>
            <w:rPr>
              <w:rFonts w:ascii="Montserrat" w:eastAsiaTheme="minorEastAsia" w:hAnsi="Montserrat" w:cs="Mongolian Baiti"/>
              <w:bCs w:val="0"/>
              <w:noProof/>
              <w:kern w:val="2"/>
              <w:szCs w:val="20"/>
              <w:lang w:eastAsia="es-MX"/>
              <w14:ligatures w14:val="standardContextual"/>
            </w:rPr>
          </w:pPr>
          <w:hyperlink w:anchor="_Toc218693088" w:history="1">
            <w:r w:rsidRPr="00716999">
              <w:rPr>
                <w:rStyle w:val="Hipervnculo"/>
                <w:rFonts w:ascii="Montserrat" w:hAnsi="Montserrat" w:cs="Mongolian Baiti"/>
                <w:noProof/>
                <w:szCs w:val="20"/>
              </w:rPr>
              <w:t>19.</w:t>
            </w:r>
            <w:r w:rsidRPr="00716999">
              <w:rPr>
                <w:rFonts w:ascii="Montserrat" w:eastAsiaTheme="minorEastAsia" w:hAnsi="Montserrat" w:cs="Mongolian Baiti"/>
                <w:bCs w:val="0"/>
                <w:noProof/>
                <w:kern w:val="2"/>
                <w:szCs w:val="20"/>
                <w:lang w:eastAsia="es-MX"/>
                <w14:ligatures w14:val="standardContextual"/>
              </w:rPr>
              <w:tab/>
            </w:r>
            <w:r w:rsidRPr="00716999">
              <w:rPr>
                <w:rStyle w:val="Hipervnculo"/>
                <w:rFonts w:ascii="Montserrat" w:hAnsi="Montserrat" w:cs="Mongolian Baiti"/>
                <w:noProof/>
                <w:szCs w:val="20"/>
              </w:rPr>
              <w:t>Póliza de Responsabilidad Civil.</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_Toc218693088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108</w:t>
            </w:r>
            <w:r w:rsidRPr="00716999">
              <w:rPr>
                <w:rFonts w:ascii="Montserrat" w:hAnsi="Montserrat" w:cs="Mongolian Baiti"/>
                <w:noProof/>
                <w:webHidden/>
                <w:szCs w:val="20"/>
              </w:rPr>
              <w:fldChar w:fldCharType="end"/>
            </w:r>
          </w:hyperlink>
        </w:p>
        <w:p w14:paraId="16DDB974" w14:textId="1A4B8DC1" w:rsidR="006443A2" w:rsidRPr="00716999" w:rsidRDefault="006443A2">
          <w:pPr>
            <w:pStyle w:val="TDC1"/>
            <w:rPr>
              <w:rFonts w:ascii="Montserrat" w:eastAsiaTheme="minorEastAsia" w:hAnsi="Montserrat" w:cs="Mongolian Baiti"/>
              <w:bCs w:val="0"/>
              <w:noProof/>
              <w:kern w:val="2"/>
              <w:szCs w:val="20"/>
              <w:lang w:eastAsia="es-MX"/>
              <w14:ligatures w14:val="standardContextual"/>
            </w:rPr>
          </w:pPr>
          <w:hyperlink w:anchor="_Toc218693089" w:history="1">
            <w:r w:rsidRPr="00716999">
              <w:rPr>
                <w:rStyle w:val="Hipervnculo"/>
                <w:rFonts w:ascii="Montserrat" w:hAnsi="Montserrat" w:cs="Mongolian Baiti"/>
                <w:noProof/>
                <w:szCs w:val="20"/>
              </w:rPr>
              <w:t>20.</w:t>
            </w:r>
            <w:r w:rsidRPr="00716999">
              <w:rPr>
                <w:rFonts w:ascii="Montserrat" w:eastAsiaTheme="minorEastAsia" w:hAnsi="Montserrat" w:cs="Mongolian Baiti"/>
                <w:bCs w:val="0"/>
                <w:noProof/>
                <w:kern w:val="2"/>
                <w:szCs w:val="20"/>
                <w:lang w:eastAsia="es-MX"/>
                <w14:ligatures w14:val="standardContextual"/>
              </w:rPr>
              <w:tab/>
            </w:r>
            <w:r w:rsidRPr="00716999">
              <w:rPr>
                <w:rStyle w:val="Hipervnculo"/>
                <w:rFonts w:ascii="Montserrat" w:hAnsi="Montserrat" w:cs="Mongolian Baiti"/>
                <w:noProof/>
                <w:szCs w:val="20"/>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_Toc218693089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108</w:t>
            </w:r>
            <w:r w:rsidRPr="00716999">
              <w:rPr>
                <w:rFonts w:ascii="Montserrat" w:hAnsi="Montserrat" w:cs="Mongolian Baiti"/>
                <w:noProof/>
                <w:webHidden/>
                <w:szCs w:val="20"/>
              </w:rPr>
              <w:fldChar w:fldCharType="end"/>
            </w:r>
          </w:hyperlink>
        </w:p>
        <w:p w14:paraId="53204406" w14:textId="46FEE240" w:rsidR="006443A2" w:rsidRPr="00716999" w:rsidRDefault="006443A2">
          <w:pPr>
            <w:pStyle w:val="TDC1"/>
            <w:rPr>
              <w:rFonts w:ascii="Montserrat" w:eastAsiaTheme="minorEastAsia" w:hAnsi="Montserrat" w:cs="Mongolian Baiti"/>
              <w:bCs w:val="0"/>
              <w:noProof/>
              <w:kern w:val="2"/>
              <w:szCs w:val="20"/>
              <w:lang w:eastAsia="es-MX"/>
              <w14:ligatures w14:val="standardContextual"/>
            </w:rPr>
          </w:pPr>
          <w:hyperlink w:anchor="_Toc218693090" w:history="1">
            <w:r w:rsidRPr="00716999">
              <w:rPr>
                <w:rStyle w:val="Hipervnculo"/>
                <w:rFonts w:ascii="Montserrat" w:hAnsi="Montserrat" w:cs="Mongolian Baiti"/>
                <w:noProof/>
                <w:szCs w:val="20"/>
              </w:rPr>
              <w:t>21.</w:t>
            </w:r>
            <w:r w:rsidRPr="00716999">
              <w:rPr>
                <w:rFonts w:ascii="Montserrat" w:eastAsiaTheme="minorEastAsia" w:hAnsi="Montserrat" w:cs="Mongolian Baiti"/>
                <w:bCs w:val="0"/>
                <w:noProof/>
                <w:kern w:val="2"/>
                <w:szCs w:val="20"/>
                <w:lang w:eastAsia="es-MX"/>
                <w14:ligatures w14:val="standardContextual"/>
              </w:rPr>
              <w:tab/>
            </w:r>
            <w:r w:rsidRPr="00716999">
              <w:rPr>
                <w:rStyle w:val="Hipervnculo"/>
                <w:rFonts w:ascii="Montserrat" w:hAnsi="Montserrat" w:cs="Mongolian Baiti"/>
                <w:noProof/>
                <w:szCs w:val="20"/>
              </w:rPr>
              <w:t>Causales de rescisión de contrato.</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_Toc218693090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108</w:t>
            </w:r>
            <w:r w:rsidRPr="00716999">
              <w:rPr>
                <w:rFonts w:ascii="Montserrat" w:hAnsi="Montserrat" w:cs="Mongolian Baiti"/>
                <w:noProof/>
                <w:webHidden/>
                <w:szCs w:val="20"/>
              </w:rPr>
              <w:fldChar w:fldCharType="end"/>
            </w:r>
          </w:hyperlink>
        </w:p>
        <w:p w14:paraId="17DE6C74" w14:textId="509D7B87"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91" w:history="1">
            <w:r w:rsidRPr="00716999">
              <w:rPr>
                <w:rStyle w:val="Hipervnculo"/>
                <w:rFonts w:ascii="Montserrat" w:hAnsi="Montserrat" w:cs="Mongolian Baiti"/>
                <w:noProof/>
                <w:szCs w:val="20"/>
                <w:lang w:eastAsia="es-MX"/>
              </w:rPr>
              <w:t>22.</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lang w:eastAsia="es-MX"/>
              </w:rPr>
              <w:t>Área requirente.</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_Toc218693091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109</w:t>
            </w:r>
            <w:r w:rsidRPr="00716999">
              <w:rPr>
                <w:rFonts w:ascii="Montserrat" w:hAnsi="Montserrat" w:cs="Mongolian Baiti"/>
                <w:noProof/>
                <w:webHidden/>
                <w:szCs w:val="20"/>
              </w:rPr>
              <w:fldChar w:fldCharType="end"/>
            </w:r>
          </w:hyperlink>
        </w:p>
        <w:p w14:paraId="4AF3628D" w14:textId="323B16D0"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92" w:history="1">
            <w:r w:rsidRPr="00716999">
              <w:rPr>
                <w:rStyle w:val="Hipervnculo"/>
                <w:rFonts w:ascii="Montserrat" w:hAnsi="Montserrat" w:cs="Mongolian Baiti"/>
                <w:noProof/>
                <w:szCs w:val="20"/>
                <w:lang w:eastAsia="es-MX"/>
              </w:rPr>
              <w:t>23.</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lang w:eastAsia="es-MX"/>
              </w:rPr>
              <w:t>Ventanilla única entre el Instituto y el Proveedor.</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_Toc218693092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110</w:t>
            </w:r>
            <w:r w:rsidRPr="00716999">
              <w:rPr>
                <w:rFonts w:ascii="Montserrat" w:hAnsi="Montserrat" w:cs="Mongolian Baiti"/>
                <w:noProof/>
                <w:webHidden/>
                <w:szCs w:val="20"/>
              </w:rPr>
              <w:fldChar w:fldCharType="end"/>
            </w:r>
          </w:hyperlink>
        </w:p>
        <w:p w14:paraId="76188ED7" w14:textId="7880C5DE" w:rsidR="006443A2" w:rsidRPr="00716999" w:rsidRDefault="006443A2">
          <w:pPr>
            <w:pStyle w:val="TDC2"/>
            <w:rPr>
              <w:rFonts w:ascii="Montserrat" w:eastAsiaTheme="minorEastAsia" w:hAnsi="Montserrat" w:cs="Mongolian Baiti"/>
              <w:noProof/>
              <w:kern w:val="2"/>
              <w:szCs w:val="20"/>
              <w:lang w:eastAsia="es-MX"/>
              <w14:ligatures w14:val="standardContextual"/>
            </w:rPr>
          </w:pPr>
          <w:hyperlink w:anchor="_Toc218693093" w:history="1">
            <w:r w:rsidRPr="00716999">
              <w:rPr>
                <w:rStyle w:val="Hipervnculo"/>
                <w:rFonts w:ascii="Montserrat" w:hAnsi="Montserrat" w:cs="Mongolian Baiti"/>
                <w:noProof/>
                <w:szCs w:val="20"/>
              </w:rPr>
              <w:t>24.</w:t>
            </w:r>
            <w:r w:rsidRPr="00716999">
              <w:rPr>
                <w:rFonts w:ascii="Montserrat" w:eastAsiaTheme="minorEastAsia" w:hAnsi="Montserrat" w:cs="Mongolian Baiti"/>
                <w:noProof/>
                <w:kern w:val="2"/>
                <w:szCs w:val="20"/>
                <w:lang w:eastAsia="es-MX"/>
                <w14:ligatures w14:val="standardContextual"/>
              </w:rPr>
              <w:tab/>
            </w:r>
            <w:r w:rsidRPr="00716999">
              <w:rPr>
                <w:rStyle w:val="Hipervnculo"/>
                <w:rFonts w:ascii="Montserrat" w:hAnsi="Montserrat" w:cs="Mongolian Baiti"/>
                <w:noProof/>
                <w:szCs w:val="20"/>
              </w:rPr>
              <w:t>Firmas de elaboración, revisión y aprobación.</w:t>
            </w:r>
            <w:r w:rsidRPr="00716999">
              <w:rPr>
                <w:rFonts w:ascii="Montserrat" w:hAnsi="Montserrat" w:cs="Mongolian Baiti"/>
                <w:noProof/>
                <w:webHidden/>
                <w:szCs w:val="20"/>
              </w:rPr>
              <w:tab/>
            </w:r>
            <w:r w:rsidRPr="00716999">
              <w:rPr>
                <w:rFonts w:ascii="Montserrat" w:hAnsi="Montserrat" w:cs="Mongolian Baiti"/>
                <w:noProof/>
                <w:webHidden/>
                <w:szCs w:val="20"/>
              </w:rPr>
              <w:fldChar w:fldCharType="begin"/>
            </w:r>
            <w:r w:rsidRPr="00716999">
              <w:rPr>
                <w:rFonts w:ascii="Montserrat" w:hAnsi="Montserrat" w:cs="Mongolian Baiti"/>
                <w:noProof/>
                <w:webHidden/>
                <w:szCs w:val="20"/>
              </w:rPr>
              <w:instrText xml:space="preserve"> PAGEREF _Toc218693093 \h </w:instrText>
            </w:r>
            <w:r w:rsidRPr="00716999">
              <w:rPr>
                <w:rFonts w:ascii="Montserrat" w:hAnsi="Montserrat" w:cs="Mongolian Baiti"/>
                <w:noProof/>
                <w:webHidden/>
                <w:szCs w:val="20"/>
              </w:rPr>
            </w:r>
            <w:r w:rsidRPr="00716999">
              <w:rPr>
                <w:rFonts w:ascii="Montserrat" w:hAnsi="Montserrat" w:cs="Mongolian Baiti"/>
                <w:noProof/>
                <w:webHidden/>
                <w:szCs w:val="20"/>
              </w:rPr>
              <w:fldChar w:fldCharType="separate"/>
            </w:r>
            <w:r w:rsidR="00716999" w:rsidRPr="00716999">
              <w:rPr>
                <w:rFonts w:ascii="Montserrat" w:hAnsi="Montserrat" w:cs="Mongolian Baiti"/>
                <w:noProof/>
                <w:webHidden/>
                <w:szCs w:val="20"/>
              </w:rPr>
              <w:t>111</w:t>
            </w:r>
            <w:r w:rsidRPr="00716999">
              <w:rPr>
                <w:rFonts w:ascii="Montserrat" w:hAnsi="Montserrat" w:cs="Mongolian Baiti"/>
                <w:noProof/>
                <w:webHidden/>
                <w:szCs w:val="20"/>
              </w:rPr>
              <w:fldChar w:fldCharType="end"/>
            </w:r>
          </w:hyperlink>
        </w:p>
        <w:p w14:paraId="79A824D2" w14:textId="272CC338" w:rsidR="00577C83" w:rsidRPr="00716999" w:rsidRDefault="00EB2080" w:rsidP="00821177">
          <w:pPr>
            <w:contextualSpacing/>
            <w:rPr>
              <w:rFonts w:ascii="Montserrat" w:hAnsi="Montserrat" w:cs="Mongolian Baiti"/>
              <w:color w:val="000000" w:themeColor="text1"/>
              <w:sz w:val="20"/>
              <w:szCs w:val="20"/>
            </w:rPr>
          </w:pPr>
          <w:r w:rsidRPr="00716999">
            <w:rPr>
              <w:rFonts w:ascii="Montserrat" w:hAnsi="Montserrat" w:cs="Mongolian Baiti"/>
              <w:b/>
              <w:bCs/>
              <w:color w:val="000000" w:themeColor="text1"/>
              <w:sz w:val="20"/>
              <w:szCs w:val="20"/>
            </w:rPr>
            <w:fldChar w:fldCharType="end"/>
          </w:r>
        </w:p>
      </w:sdtContent>
    </w:sdt>
    <w:p w14:paraId="3B9AC1F8" w14:textId="0A88C9E5" w:rsidR="00FB40D5" w:rsidRPr="00716999" w:rsidRDefault="00FB40D5" w:rsidP="00821177">
      <w:pPr>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br w:type="page"/>
      </w:r>
    </w:p>
    <w:p w14:paraId="353779BF" w14:textId="77777777" w:rsidR="00B57724" w:rsidRPr="00716999" w:rsidRDefault="00B57724" w:rsidP="00821177">
      <w:pPr>
        <w:pStyle w:val="Ttulo2"/>
        <w:numPr>
          <w:ilvl w:val="0"/>
          <w:numId w:val="1"/>
        </w:numPr>
        <w:spacing w:before="0" w:after="0"/>
        <w:ind w:left="0" w:firstLine="0"/>
        <w:contextualSpacing/>
        <w:rPr>
          <w:rFonts w:ascii="Montserrat" w:hAnsi="Montserrat" w:cs="Mongolian Baiti"/>
          <w:color w:val="000000" w:themeColor="text1"/>
          <w:sz w:val="20"/>
          <w:szCs w:val="20"/>
        </w:rPr>
      </w:pPr>
      <w:bookmarkStart w:id="0" w:name="_Toc83215702"/>
      <w:bookmarkStart w:id="1" w:name="_Toc97059193"/>
      <w:bookmarkStart w:id="2" w:name="_Toc218693063"/>
      <w:r w:rsidRPr="00716999">
        <w:rPr>
          <w:rFonts w:ascii="Montserrat" w:hAnsi="Montserrat" w:cs="Mongolian Baiti"/>
          <w:color w:val="000000" w:themeColor="text1"/>
          <w:sz w:val="20"/>
          <w:szCs w:val="20"/>
        </w:rPr>
        <w:lastRenderedPageBreak/>
        <w:t>Objetivo del documento</w:t>
      </w:r>
      <w:bookmarkEnd w:id="0"/>
      <w:bookmarkEnd w:id="1"/>
      <w:bookmarkEnd w:id="2"/>
    </w:p>
    <w:p w14:paraId="6CDC619A" w14:textId="77777777" w:rsidR="00344C24" w:rsidRPr="00716999" w:rsidRDefault="00344C24" w:rsidP="00821177">
      <w:pPr>
        <w:contextualSpacing/>
        <w:jc w:val="both"/>
        <w:rPr>
          <w:rFonts w:ascii="Montserrat" w:hAnsi="Montserrat" w:cs="Mongolian Baiti"/>
          <w:color w:val="000000" w:themeColor="text1"/>
          <w:sz w:val="20"/>
          <w:szCs w:val="20"/>
        </w:rPr>
      </w:pPr>
    </w:p>
    <w:p w14:paraId="597E0202" w14:textId="4E58EBD1" w:rsidR="00344C24" w:rsidRPr="00716999" w:rsidRDefault="00344C24"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El objetivo del presente documento es establecer los términos y condiciones mínimos necesarios que se deberán cumplir para la prestación del </w:t>
      </w:r>
      <w:r w:rsidR="00FB40D5" w:rsidRPr="00716999">
        <w:rPr>
          <w:rFonts w:ascii="Montserrat" w:hAnsi="Montserrat" w:cs="Mongolian Baiti"/>
          <w:color w:val="000000" w:themeColor="text1"/>
          <w:sz w:val="20"/>
          <w:szCs w:val="20"/>
          <w:lang w:eastAsia="es-MX"/>
        </w:rPr>
        <w:t>Servicio Integral para la Continuidad de Centros de Contacto del Instituto Mexicano del Seguro Social (Sede Morelia, Michoacán)</w:t>
      </w:r>
      <w:r w:rsidR="00CC713C" w:rsidRPr="00716999">
        <w:rPr>
          <w:rFonts w:ascii="Montserrat" w:hAnsi="Montserrat" w:cs="Mongolian Baiti"/>
          <w:color w:val="000000" w:themeColor="text1"/>
          <w:sz w:val="20"/>
          <w:szCs w:val="20"/>
          <w:lang w:eastAsia="es-MX"/>
        </w:rPr>
        <w:t xml:space="preserve"> para el ejercicio 2026</w:t>
      </w:r>
      <w:r w:rsidR="00FB40D5" w:rsidRPr="00716999">
        <w:rPr>
          <w:rFonts w:ascii="Montserrat" w:hAnsi="Montserrat" w:cs="Mongolian Baiti"/>
          <w:color w:val="000000" w:themeColor="text1"/>
          <w:sz w:val="20"/>
          <w:szCs w:val="20"/>
          <w:lang w:eastAsia="es-MX"/>
        </w:rPr>
        <w:t>.</w:t>
      </w:r>
    </w:p>
    <w:p w14:paraId="0D6E65C3" w14:textId="77777777" w:rsidR="00180F12" w:rsidRPr="00716999" w:rsidRDefault="00180F12" w:rsidP="00821177">
      <w:pPr>
        <w:pStyle w:val="Prrafodelista"/>
        <w:ind w:left="0"/>
        <w:jc w:val="both"/>
        <w:rPr>
          <w:rFonts w:ascii="Montserrat" w:hAnsi="Montserrat" w:cs="Mongolian Baiti"/>
          <w:color w:val="000000" w:themeColor="text1"/>
          <w:sz w:val="20"/>
          <w:szCs w:val="20"/>
        </w:rPr>
      </w:pPr>
    </w:p>
    <w:p w14:paraId="5F4293F3" w14:textId="77777777" w:rsidR="00973649" w:rsidRPr="00716999" w:rsidRDefault="00C93C64" w:rsidP="00821177">
      <w:pPr>
        <w:pStyle w:val="Ttulo2"/>
        <w:numPr>
          <w:ilvl w:val="0"/>
          <w:numId w:val="1"/>
        </w:numPr>
        <w:spacing w:before="0" w:after="0"/>
        <w:ind w:left="0" w:firstLine="0"/>
        <w:contextualSpacing/>
        <w:rPr>
          <w:rFonts w:ascii="Montserrat" w:hAnsi="Montserrat" w:cs="Mongolian Baiti"/>
          <w:color w:val="000000" w:themeColor="text1"/>
          <w:sz w:val="20"/>
          <w:szCs w:val="20"/>
        </w:rPr>
      </w:pPr>
      <w:bookmarkStart w:id="3" w:name="_Toc97059194"/>
      <w:bookmarkStart w:id="4" w:name="_Toc218693064"/>
      <w:r w:rsidRPr="00716999">
        <w:rPr>
          <w:rFonts w:ascii="Montserrat" w:hAnsi="Montserrat" w:cs="Mongolian Baiti"/>
          <w:color w:val="000000" w:themeColor="text1"/>
          <w:sz w:val="20"/>
          <w:szCs w:val="20"/>
        </w:rPr>
        <w:t>Descripción del servicio.</w:t>
      </w:r>
      <w:bookmarkEnd w:id="3"/>
      <w:bookmarkEnd w:id="4"/>
    </w:p>
    <w:p w14:paraId="50AAC977" w14:textId="77777777" w:rsidR="00344C24" w:rsidRPr="00716999" w:rsidRDefault="00344C24" w:rsidP="00821177">
      <w:pPr>
        <w:contextualSpacing/>
        <w:jc w:val="both"/>
        <w:rPr>
          <w:rFonts w:ascii="Montserrat" w:hAnsi="Montserrat" w:cs="Mongolian Baiti"/>
          <w:iCs/>
          <w:color w:val="000000" w:themeColor="text1"/>
          <w:sz w:val="20"/>
          <w:szCs w:val="20"/>
        </w:rPr>
      </w:pPr>
    </w:p>
    <w:p w14:paraId="6877D384" w14:textId="06043D18" w:rsidR="00344C24" w:rsidRPr="00716999" w:rsidRDefault="00344C24" w:rsidP="00821177">
      <w:pPr>
        <w:contextualSpacing/>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t xml:space="preserve">El Instituto Mexicano del Seguro Social en adelante “IMSS” o “El Instituto”, requiere del </w:t>
      </w:r>
      <w:r w:rsidR="00FB40D5" w:rsidRPr="00716999">
        <w:rPr>
          <w:rFonts w:ascii="Montserrat" w:hAnsi="Montserrat" w:cs="Mongolian Baiti"/>
          <w:iCs/>
          <w:color w:val="000000" w:themeColor="text1"/>
          <w:sz w:val="20"/>
          <w:szCs w:val="20"/>
        </w:rPr>
        <w:t>Servicio Integral para la Continuidad de Centros de Contacto del Instituto Mexicano del Seguro Social (Sede Morelia, Michoacán)</w:t>
      </w:r>
      <w:r w:rsidR="008D61E5" w:rsidRPr="00716999">
        <w:rPr>
          <w:rFonts w:ascii="Montserrat" w:hAnsi="Montserrat" w:cs="Mongolian Baiti"/>
          <w:iCs/>
          <w:color w:val="000000" w:themeColor="text1"/>
          <w:sz w:val="20"/>
          <w:szCs w:val="20"/>
        </w:rPr>
        <w:t xml:space="preserve"> para el ejercicio 202</w:t>
      </w:r>
      <w:r w:rsidR="00CC713C" w:rsidRPr="00716999">
        <w:rPr>
          <w:rFonts w:ascii="Montserrat" w:hAnsi="Montserrat" w:cs="Mongolian Baiti"/>
          <w:iCs/>
          <w:color w:val="000000" w:themeColor="text1"/>
          <w:sz w:val="20"/>
          <w:szCs w:val="20"/>
        </w:rPr>
        <w:t>6</w:t>
      </w:r>
      <w:r w:rsidR="00FB40D5" w:rsidRPr="00716999">
        <w:rPr>
          <w:rFonts w:ascii="Montserrat" w:hAnsi="Montserrat" w:cs="Mongolian Baiti"/>
          <w:iCs/>
          <w:color w:val="000000" w:themeColor="text1"/>
          <w:sz w:val="20"/>
          <w:szCs w:val="20"/>
        </w:rPr>
        <w:t xml:space="preserve">, </w:t>
      </w:r>
      <w:r w:rsidRPr="00716999">
        <w:rPr>
          <w:rFonts w:ascii="Montserrat" w:hAnsi="Montserrat" w:cs="Mongolian Baiti"/>
          <w:iCs/>
          <w:color w:val="000000" w:themeColor="text1"/>
          <w:sz w:val="20"/>
          <w:szCs w:val="20"/>
        </w:rPr>
        <w:t>que incluyen equipamiento tecnológico, componentes habilitadores, insumos, personal dedicado y todo lo necesario para brindar los servicios objeto del presente Anexo Técnico, sus Apéndices y Términos y condiciones.</w:t>
      </w:r>
    </w:p>
    <w:p w14:paraId="38C2A7CC" w14:textId="77777777" w:rsidR="00344C24" w:rsidRPr="00716999" w:rsidRDefault="00344C24" w:rsidP="00821177">
      <w:pPr>
        <w:contextualSpacing/>
        <w:jc w:val="both"/>
        <w:rPr>
          <w:rFonts w:ascii="Montserrat" w:hAnsi="Montserrat" w:cs="Mongolian Baiti"/>
          <w:iCs/>
          <w:color w:val="000000" w:themeColor="text1"/>
          <w:sz w:val="20"/>
          <w:szCs w:val="20"/>
        </w:rPr>
      </w:pPr>
    </w:p>
    <w:p w14:paraId="1EAC1FA4" w14:textId="54BAFEC3" w:rsidR="00344C24" w:rsidRPr="00716999" w:rsidRDefault="00344C24" w:rsidP="00821177">
      <w:pPr>
        <w:contextualSpacing/>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t>El IMSS requiere la prestación del servicio CCIMSS Morelia, Michoacán,</w:t>
      </w:r>
      <w:r w:rsidR="008D61E5" w:rsidRPr="00716999">
        <w:rPr>
          <w:rFonts w:ascii="Montserrat" w:hAnsi="Montserrat" w:cs="Mongolian Baiti"/>
          <w:iCs/>
          <w:color w:val="000000" w:themeColor="text1"/>
          <w:sz w:val="20"/>
          <w:szCs w:val="20"/>
        </w:rPr>
        <w:t xml:space="preserve"> para el ejercicio 202</w:t>
      </w:r>
      <w:r w:rsidR="00CC713C" w:rsidRPr="00716999">
        <w:rPr>
          <w:rFonts w:ascii="Montserrat" w:hAnsi="Montserrat" w:cs="Mongolian Baiti"/>
          <w:iCs/>
          <w:color w:val="000000" w:themeColor="text1"/>
          <w:sz w:val="20"/>
          <w:szCs w:val="20"/>
        </w:rPr>
        <w:t>6</w:t>
      </w:r>
      <w:r w:rsidR="008D61E5" w:rsidRPr="00716999">
        <w:rPr>
          <w:rFonts w:ascii="Montserrat" w:hAnsi="Montserrat" w:cs="Mongolian Baiti"/>
          <w:iCs/>
          <w:color w:val="000000" w:themeColor="text1"/>
          <w:sz w:val="20"/>
          <w:szCs w:val="20"/>
        </w:rPr>
        <w:t>,</w:t>
      </w:r>
      <w:r w:rsidRPr="00716999">
        <w:rPr>
          <w:rFonts w:ascii="Montserrat" w:hAnsi="Montserrat" w:cs="Mongolian Baiti"/>
          <w:iCs/>
          <w:color w:val="000000" w:themeColor="text1"/>
          <w:sz w:val="20"/>
          <w:szCs w:val="20"/>
        </w:rPr>
        <w:t xml:space="preserve"> a través de distintos canales de atención, los cuales pueden ser: interacción a través de llamadas telefónicas, correos electrónicos, chats, mensajes de texto SMS, así como otras tecnologías emergentes que permitan optimizar la interacción de los derechohabientes y público en general, con el fin de hacer uso de los servicios del IMSS a través de canales electrónicos no presenciales.</w:t>
      </w:r>
    </w:p>
    <w:p w14:paraId="2BC4B099" w14:textId="77777777" w:rsidR="00344C24" w:rsidRPr="00716999" w:rsidRDefault="00344C24" w:rsidP="00821177">
      <w:pPr>
        <w:contextualSpacing/>
        <w:jc w:val="both"/>
        <w:rPr>
          <w:rFonts w:ascii="Montserrat" w:hAnsi="Montserrat" w:cs="Mongolian Baiti"/>
          <w:iCs/>
          <w:color w:val="000000" w:themeColor="text1"/>
          <w:sz w:val="20"/>
          <w:szCs w:val="20"/>
        </w:rPr>
      </w:pPr>
    </w:p>
    <w:p w14:paraId="355FCBBD" w14:textId="77777777" w:rsidR="005352AB" w:rsidRPr="00716999" w:rsidRDefault="005352AB" w:rsidP="00821177">
      <w:pPr>
        <w:contextualSpacing/>
        <w:jc w:val="center"/>
        <w:rPr>
          <w:rFonts w:ascii="Montserrat" w:hAnsi="Montserrat" w:cs="Mongolian Baiti"/>
          <w:b/>
          <w:bCs/>
          <w:iCs/>
          <w:color w:val="000000" w:themeColor="text1"/>
          <w:sz w:val="20"/>
          <w:szCs w:val="20"/>
        </w:rPr>
      </w:pPr>
      <w:r w:rsidRPr="00716999">
        <w:rPr>
          <w:rFonts w:ascii="Montserrat" w:hAnsi="Montserrat" w:cs="Mongolian Baiti"/>
          <w:b/>
          <w:bCs/>
          <w:iCs/>
          <w:color w:val="000000" w:themeColor="text1"/>
          <w:sz w:val="20"/>
          <w:szCs w:val="20"/>
        </w:rPr>
        <w:t>Partida Única</w:t>
      </w:r>
    </w:p>
    <w:tbl>
      <w:tblPr>
        <w:tblStyle w:val="Tablaconcuadrcula"/>
        <w:tblW w:w="8784" w:type="dxa"/>
        <w:tblLook w:val="04A0" w:firstRow="1" w:lastRow="0" w:firstColumn="1" w:lastColumn="0" w:noHBand="0" w:noVBand="1"/>
      </w:tblPr>
      <w:tblGrid>
        <w:gridCol w:w="1236"/>
        <w:gridCol w:w="2728"/>
        <w:gridCol w:w="4820"/>
      </w:tblGrid>
      <w:tr w:rsidR="000F0A83" w:rsidRPr="00716999" w14:paraId="13E2E8A9" w14:textId="77777777" w:rsidTr="005E0D3B">
        <w:trPr>
          <w:trHeight w:val="124"/>
          <w:tblHeader/>
        </w:trPr>
        <w:tc>
          <w:tcPr>
            <w:tcW w:w="1236" w:type="dxa"/>
          </w:tcPr>
          <w:p w14:paraId="61540B0C" w14:textId="77777777" w:rsidR="000F0A83" w:rsidRPr="00716999" w:rsidRDefault="000F0A83" w:rsidP="00821177">
            <w:pPr>
              <w:jc w:val="center"/>
              <w:rPr>
                <w:rFonts w:ascii="Montserrat" w:hAnsi="Montserrat" w:cs="Mongolian Baiti"/>
                <w:b/>
                <w:color w:val="000000" w:themeColor="text1"/>
                <w:sz w:val="20"/>
                <w:szCs w:val="20"/>
                <w:lang w:eastAsia="en-US"/>
              </w:rPr>
            </w:pPr>
            <w:r w:rsidRPr="00716999">
              <w:rPr>
                <w:rFonts w:ascii="Montserrat" w:hAnsi="Montserrat" w:cs="Mongolian Baiti"/>
                <w:b/>
                <w:color w:val="000000" w:themeColor="text1"/>
                <w:sz w:val="20"/>
                <w:szCs w:val="20"/>
                <w:lang w:eastAsia="en-US"/>
              </w:rPr>
              <w:t>Partida</w:t>
            </w:r>
          </w:p>
          <w:p w14:paraId="7038B528" w14:textId="77777777" w:rsidR="000F0A83" w:rsidRPr="00716999" w:rsidRDefault="000F0A83" w:rsidP="00821177">
            <w:pPr>
              <w:jc w:val="center"/>
              <w:rPr>
                <w:rFonts w:ascii="Montserrat" w:hAnsi="Montserrat" w:cs="Mongolian Baiti"/>
                <w:color w:val="000000" w:themeColor="text1"/>
                <w:sz w:val="20"/>
                <w:szCs w:val="20"/>
                <w:lang w:eastAsia="en-US"/>
              </w:rPr>
            </w:pPr>
          </w:p>
        </w:tc>
        <w:tc>
          <w:tcPr>
            <w:tcW w:w="2728" w:type="dxa"/>
          </w:tcPr>
          <w:p w14:paraId="4A8AABA7" w14:textId="77777777" w:rsidR="000F0A83" w:rsidRPr="00716999" w:rsidRDefault="000F0A83" w:rsidP="00821177">
            <w:pPr>
              <w:jc w:val="center"/>
              <w:rPr>
                <w:rFonts w:ascii="Montserrat" w:hAnsi="Montserrat" w:cs="Mongolian Baiti"/>
                <w:b/>
                <w:color w:val="000000" w:themeColor="text1"/>
                <w:sz w:val="20"/>
                <w:szCs w:val="20"/>
                <w:lang w:eastAsia="en-US"/>
              </w:rPr>
            </w:pPr>
            <w:r w:rsidRPr="00716999">
              <w:rPr>
                <w:rFonts w:ascii="Montserrat" w:hAnsi="Montserrat" w:cs="Mongolian Baiti"/>
                <w:b/>
                <w:color w:val="000000" w:themeColor="text1"/>
                <w:sz w:val="20"/>
                <w:szCs w:val="20"/>
                <w:lang w:eastAsia="en-US"/>
              </w:rPr>
              <w:t>Dirección Normativa</w:t>
            </w:r>
          </w:p>
        </w:tc>
        <w:tc>
          <w:tcPr>
            <w:tcW w:w="4820" w:type="dxa"/>
          </w:tcPr>
          <w:p w14:paraId="44E803B4" w14:textId="77777777" w:rsidR="000F0A83" w:rsidRPr="00716999" w:rsidRDefault="000F0A83" w:rsidP="00821177">
            <w:pPr>
              <w:jc w:val="center"/>
              <w:rPr>
                <w:rFonts w:ascii="Montserrat" w:hAnsi="Montserrat" w:cs="Mongolian Baiti"/>
                <w:b/>
                <w:color w:val="000000" w:themeColor="text1"/>
                <w:sz w:val="20"/>
                <w:szCs w:val="20"/>
                <w:lang w:eastAsia="en-US"/>
              </w:rPr>
            </w:pPr>
            <w:r w:rsidRPr="00716999">
              <w:rPr>
                <w:rFonts w:ascii="Montserrat" w:hAnsi="Montserrat" w:cs="Mongolian Baiti"/>
                <w:b/>
                <w:color w:val="000000" w:themeColor="text1"/>
                <w:sz w:val="20"/>
                <w:szCs w:val="20"/>
                <w:lang w:eastAsia="en-US"/>
              </w:rPr>
              <w:t>Campañas</w:t>
            </w:r>
          </w:p>
        </w:tc>
      </w:tr>
      <w:tr w:rsidR="000F0A83" w:rsidRPr="00716999" w14:paraId="4CAAD29C" w14:textId="77777777" w:rsidTr="005E0D3B">
        <w:trPr>
          <w:trHeight w:val="124"/>
        </w:trPr>
        <w:tc>
          <w:tcPr>
            <w:tcW w:w="1236" w:type="dxa"/>
            <w:vMerge w:val="restart"/>
            <w:vAlign w:val="center"/>
          </w:tcPr>
          <w:p w14:paraId="03044DD3" w14:textId="77777777" w:rsidR="000F0A83" w:rsidRPr="00716999" w:rsidRDefault="000F0A83" w:rsidP="00821177">
            <w:pPr>
              <w:jc w:val="center"/>
              <w:rPr>
                <w:rFonts w:ascii="Montserrat" w:hAnsi="Montserrat" w:cs="Mongolian Baiti"/>
                <w:b/>
                <w:color w:val="000000" w:themeColor="text1"/>
                <w:sz w:val="20"/>
                <w:szCs w:val="20"/>
                <w:lang w:eastAsia="en-US"/>
              </w:rPr>
            </w:pPr>
            <w:r w:rsidRPr="00716999">
              <w:rPr>
                <w:rFonts w:ascii="Montserrat" w:hAnsi="Montserrat" w:cs="Mongolian Baiti"/>
                <w:b/>
                <w:color w:val="000000" w:themeColor="text1"/>
                <w:sz w:val="20"/>
                <w:szCs w:val="20"/>
                <w:lang w:eastAsia="en-US"/>
              </w:rPr>
              <w:t>Única</w:t>
            </w:r>
          </w:p>
        </w:tc>
        <w:tc>
          <w:tcPr>
            <w:tcW w:w="2728" w:type="dxa"/>
            <w:vAlign w:val="center"/>
          </w:tcPr>
          <w:p w14:paraId="572A547E" w14:textId="77777777" w:rsidR="000F0A83" w:rsidRPr="00716999" w:rsidRDefault="000F0A83" w:rsidP="00821177">
            <w:pPr>
              <w:rPr>
                <w:rFonts w:ascii="Montserrat" w:hAnsi="Montserrat" w:cs="Mongolian Baiti"/>
                <w:b/>
                <w:color w:val="000000" w:themeColor="text1"/>
                <w:sz w:val="20"/>
                <w:szCs w:val="20"/>
                <w:lang w:eastAsia="en-US"/>
              </w:rPr>
            </w:pPr>
            <w:r w:rsidRPr="00716999">
              <w:rPr>
                <w:rFonts w:ascii="Montserrat" w:hAnsi="Montserrat" w:cs="Mongolian Baiti"/>
                <w:color w:val="000000" w:themeColor="text1"/>
                <w:sz w:val="20"/>
                <w:szCs w:val="20"/>
                <w:lang w:eastAsia="en-US"/>
              </w:rPr>
              <w:t>Dirección de Prestaciones Médicas</w:t>
            </w:r>
          </w:p>
        </w:tc>
        <w:tc>
          <w:tcPr>
            <w:tcW w:w="4820" w:type="dxa"/>
            <w:vAlign w:val="center"/>
          </w:tcPr>
          <w:p w14:paraId="0DF85280" w14:textId="77777777" w:rsidR="000F0A83" w:rsidRPr="00716999" w:rsidRDefault="000F0A83"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Cita Médica Telefónica</w:t>
            </w:r>
          </w:p>
          <w:p w14:paraId="0A81B220" w14:textId="77777777" w:rsidR="000F0A83" w:rsidRPr="00716999" w:rsidRDefault="000F0A83"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Orientación Médica Telefónica.</w:t>
            </w:r>
          </w:p>
          <w:p w14:paraId="2C9B1CE4" w14:textId="77777777" w:rsidR="000F0A83" w:rsidRPr="00716999" w:rsidRDefault="000F0A83"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Servicio de Orientación Telefónica (Salud Mental)</w:t>
            </w:r>
          </w:p>
          <w:p w14:paraId="55B01132" w14:textId="77777777" w:rsidR="000F0A83" w:rsidRPr="00716999" w:rsidRDefault="000F0A83"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Donación de Órganos y Tejidos</w:t>
            </w:r>
          </w:p>
          <w:p w14:paraId="5E90981C" w14:textId="77777777" w:rsidR="000F0A83" w:rsidRPr="00716999" w:rsidRDefault="000F0A83"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Mega Farmacia</w:t>
            </w:r>
          </w:p>
          <w:p w14:paraId="6C28480E" w14:textId="77777777" w:rsidR="000F0A83" w:rsidRPr="00716999" w:rsidRDefault="000F0A83"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Modelo Preventivo de Enfermedades Crónicas (MPEC)</w:t>
            </w:r>
          </w:p>
          <w:p w14:paraId="606131C7" w14:textId="77777777" w:rsidR="000F0A83" w:rsidRPr="00716999" w:rsidRDefault="000F0A83"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Código Infarto CMN La Raza.</w:t>
            </w:r>
          </w:p>
          <w:p w14:paraId="0BBF8054" w14:textId="77777777" w:rsidR="000F0A83" w:rsidRPr="00716999" w:rsidRDefault="000F0A83"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 xml:space="preserve">Código Infarto CMN Siglo XXI. </w:t>
            </w:r>
          </w:p>
        </w:tc>
      </w:tr>
      <w:tr w:rsidR="000F0A83" w:rsidRPr="00716999" w14:paraId="12638B66" w14:textId="77777777" w:rsidTr="005E0D3B">
        <w:trPr>
          <w:trHeight w:val="124"/>
        </w:trPr>
        <w:tc>
          <w:tcPr>
            <w:tcW w:w="1236" w:type="dxa"/>
            <w:vMerge/>
          </w:tcPr>
          <w:p w14:paraId="505E7812" w14:textId="77777777" w:rsidR="000F0A83" w:rsidRPr="00716999" w:rsidRDefault="000F0A83" w:rsidP="00821177">
            <w:pPr>
              <w:jc w:val="center"/>
              <w:rPr>
                <w:rFonts w:ascii="Montserrat" w:hAnsi="Montserrat" w:cs="Mongolian Baiti"/>
                <w:b/>
                <w:color w:val="000000" w:themeColor="text1"/>
                <w:sz w:val="20"/>
                <w:szCs w:val="20"/>
                <w:lang w:eastAsia="en-US"/>
              </w:rPr>
            </w:pPr>
          </w:p>
        </w:tc>
        <w:tc>
          <w:tcPr>
            <w:tcW w:w="2728" w:type="dxa"/>
            <w:vAlign w:val="center"/>
          </w:tcPr>
          <w:p w14:paraId="53313CBB" w14:textId="77777777" w:rsidR="000F0A83" w:rsidRPr="00716999" w:rsidRDefault="000F0A83" w:rsidP="00821177">
            <w:pPr>
              <w:jc w:val="both"/>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 xml:space="preserve">Dirección de Innovación y Desarrollo Tecnológico (DIDT) </w:t>
            </w:r>
          </w:p>
        </w:tc>
        <w:tc>
          <w:tcPr>
            <w:tcW w:w="4820" w:type="dxa"/>
            <w:vAlign w:val="center"/>
          </w:tcPr>
          <w:p w14:paraId="22F3A4E2" w14:textId="77777777" w:rsidR="000F0A83" w:rsidRPr="00716999" w:rsidRDefault="000F0A83"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Mesa de Servicios Tecnológicos</w:t>
            </w:r>
          </w:p>
          <w:p w14:paraId="7809287F" w14:textId="77777777" w:rsidR="000F0A83" w:rsidRPr="00716999" w:rsidRDefault="000F0A83"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Centro de Atención y Soporte Técnico (CAST)</w:t>
            </w:r>
          </w:p>
        </w:tc>
      </w:tr>
    </w:tbl>
    <w:p w14:paraId="3BB0017D" w14:textId="77777777" w:rsidR="006A5595" w:rsidRPr="00716999" w:rsidRDefault="006A5595" w:rsidP="00821177">
      <w:pPr>
        <w:contextualSpacing/>
        <w:jc w:val="both"/>
        <w:rPr>
          <w:rFonts w:ascii="Montserrat" w:hAnsi="Montserrat" w:cs="Mongolian Baiti"/>
          <w:iCs/>
          <w:color w:val="000000" w:themeColor="text1"/>
          <w:sz w:val="20"/>
          <w:szCs w:val="20"/>
        </w:rPr>
      </w:pPr>
    </w:p>
    <w:p w14:paraId="1D35EDC2" w14:textId="2F9C03AC" w:rsidR="000F0A83" w:rsidRPr="00627CFC" w:rsidRDefault="000F0A83" w:rsidP="00627CFC">
      <w:pPr>
        <w:jc w:val="both"/>
        <w:rPr>
          <w:rFonts w:ascii="Montserrat" w:hAnsi="Montserrat" w:cs="Mongolian Baiti"/>
          <w:b/>
          <w:bCs/>
          <w:iCs/>
          <w:color w:val="000000" w:themeColor="text1"/>
          <w:sz w:val="20"/>
          <w:szCs w:val="20"/>
        </w:rPr>
      </w:pPr>
      <w:r w:rsidRPr="00716999">
        <w:rPr>
          <w:rFonts w:ascii="Montserrat" w:eastAsia="Montserrat" w:hAnsi="Montserrat" w:cs="Mongolian Baiti"/>
          <w:color w:val="000000" w:themeColor="text1"/>
          <w:sz w:val="20"/>
          <w:szCs w:val="20"/>
        </w:rPr>
        <w:t>Durante la vigencia del contrato, EL INSTITUTO podrá solicitar la implementación de nuevas campañas de acuerdo a las necesidades dinamicas de EL INSTITUTO</w:t>
      </w:r>
      <w:r w:rsidRPr="00716999">
        <w:rPr>
          <w:rFonts w:ascii="Montserrat" w:hAnsi="Montserrat" w:cs="Mongolian Baiti"/>
          <w:iCs/>
          <w:color w:val="000000" w:themeColor="text1"/>
          <w:sz w:val="20"/>
          <w:szCs w:val="20"/>
        </w:rPr>
        <w:t xml:space="preserve">, siempre y cuando estas campañas sean solicitadas por parte del Administrador del Contrato, para la implementación de campañas nuevas el LICITANTE deberá cumplir con lo establecido en el numeral </w:t>
      </w:r>
      <w:r w:rsidR="00627CFC" w:rsidRPr="00627CFC">
        <w:rPr>
          <w:rFonts w:ascii="Montserrat" w:hAnsi="Montserrat" w:cs="Mongolian Baiti"/>
          <w:b/>
          <w:bCs/>
          <w:iCs/>
          <w:color w:val="000000" w:themeColor="text1"/>
          <w:sz w:val="20"/>
          <w:szCs w:val="20"/>
        </w:rPr>
        <w:t>15. NIVELES DE SERVICIOS ACORDADOS QUE DEBERÁN</w:t>
      </w:r>
      <w:r w:rsidR="00627CFC">
        <w:rPr>
          <w:rFonts w:ascii="Montserrat" w:hAnsi="Montserrat" w:cs="Mongolian Baiti"/>
          <w:b/>
          <w:bCs/>
          <w:iCs/>
          <w:color w:val="000000" w:themeColor="text1"/>
          <w:sz w:val="20"/>
          <w:szCs w:val="20"/>
        </w:rPr>
        <w:t xml:space="preserve"> </w:t>
      </w:r>
      <w:r w:rsidR="00627CFC" w:rsidRPr="00627CFC">
        <w:rPr>
          <w:rFonts w:ascii="Montserrat" w:hAnsi="Montserrat" w:cs="Mongolian Baiti"/>
          <w:b/>
          <w:bCs/>
          <w:iCs/>
          <w:color w:val="000000" w:themeColor="text1"/>
          <w:sz w:val="20"/>
          <w:szCs w:val="20"/>
        </w:rPr>
        <w:t>CUMPLIRSE</w:t>
      </w:r>
      <w:r w:rsidR="00627CFC" w:rsidRPr="00716999">
        <w:rPr>
          <w:rFonts w:ascii="Montserrat" w:hAnsi="Montserrat" w:cs="Mongolian Baiti"/>
          <w:iCs/>
          <w:color w:val="000000" w:themeColor="text1"/>
          <w:sz w:val="20"/>
          <w:szCs w:val="20"/>
        </w:rPr>
        <w:t xml:space="preserve"> del</w:t>
      </w:r>
      <w:r w:rsidRPr="00716999">
        <w:rPr>
          <w:rFonts w:ascii="Montserrat" w:hAnsi="Montserrat" w:cs="Mongolian Baiti"/>
          <w:iCs/>
          <w:color w:val="000000" w:themeColor="text1"/>
          <w:sz w:val="20"/>
          <w:szCs w:val="20"/>
        </w:rPr>
        <w:t xml:space="preserve"> Anexo 1. Anexo Técnico, aceptadas y convenidas con el LICITANTE adjudicado.</w:t>
      </w:r>
    </w:p>
    <w:p w14:paraId="7ACA1D28" w14:textId="77777777" w:rsidR="00FB40D5" w:rsidRPr="00716999" w:rsidRDefault="00FB40D5" w:rsidP="00821177">
      <w:pPr>
        <w:contextualSpacing/>
        <w:jc w:val="both"/>
        <w:rPr>
          <w:rFonts w:ascii="Montserrat" w:hAnsi="Montserrat" w:cs="Mongolian Baiti"/>
          <w:iCs/>
          <w:color w:val="000000" w:themeColor="text1"/>
          <w:sz w:val="20"/>
          <w:szCs w:val="20"/>
        </w:rPr>
      </w:pPr>
    </w:p>
    <w:p w14:paraId="0265A9EA" w14:textId="77777777" w:rsidR="00C93C64" w:rsidRPr="00716999" w:rsidRDefault="00C93C64" w:rsidP="00821177">
      <w:pPr>
        <w:pStyle w:val="Ttulo2"/>
        <w:numPr>
          <w:ilvl w:val="0"/>
          <w:numId w:val="1"/>
        </w:numPr>
        <w:spacing w:before="0" w:after="0"/>
        <w:ind w:left="0" w:right="51" w:firstLine="0"/>
        <w:contextualSpacing/>
        <w:rPr>
          <w:rFonts w:ascii="Montserrat" w:hAnsi="Montserrat" w:cs="Mongolian Baiti"/>
          <w:color w:val="000000" w:themeColor="text1"/>
          <w:sz w:val="20"/>
          <w:szCs w:val="20"/>
        </w:rPr>
      </w:pPr>
      <w:bookmarkStart w:id="5" w:name="_Toc97059195"/>
      <w:bookmarkStart w:id="6" w:name="_Toc218693065"/>
      <w:r w:rsidRPr="00716999">
        <w:rPr>
          <w:rFonts w:ascii="Montserrat" w:hAnsi="Montserrat" w:cs="Mongolian Baiti"/>
          <w:color w:val="000000" w:themeColor="text1"/>
          <w:sz w:val="20"/>
          <w:szCs w:val="20"/>
        </w:rPr>
        <w:lastRenderedPageBreak/>
        <w:t>Vigencia de la contratación</w:t>
      </w:r>
      <w:r w:rsidR="005352AB" w:rsidRPr="00716999">
        <w:rPr>
          <w:rFonts w:ascii="Montserrat" w:hAnsi="Montserrat" w:cs="Mongolian Baiti"/>
          <w:color w:val="000000" w:themeColor="text1"/>
          <w:sz w:val="20"/>
          <w:szCs w:val="20"/>
        </w:rPr>
        <w:t>.</w:t>
      </w:r>
      <w:bookmarkEnd w:id="5"/>
      <w:bookmarkEnd w:id="6"/>
    </w:p>
    <w:p w14:paraId="7C1911A3" w14:textId="77777777" w:rsidR="00C1560E" w:rsidRPr="00716999" w:rsidRDefault="00C1560E" w:rsidP="00821177">
      <w:pPr>
        <w:contextualSpacing/>
        <w:jc w:val="both"/>
        <w:rPr>
          <w:rFonts w:ascii="Montserrat" w:hAnsi="Montserrat" w:cs="Mongolian Baiti"/>
          <w:iCs/>
          <w:color w:val="000000" w:themeColor="text1"/>
          <w:sz w:val="20"/>
          <w:szCs w:val="20"/>
        </w:rPr>
      </w:pPr>
    </w:p>
    <w:p w14:paraId="2743FF6E" w14:textId="4572ED63" w:rsidR="00C1560E" w:rsidRPr="00716999" w:rsidRDefault="00C1560E" w:rsidP="00821177">
      <w:pPr>
        <w:contextualSpacing/>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t>La vigencia del contrato será a partir de</w:t>
      </w:r>
      <w:r w:rsidR="00CC713C" w:rsidRPr="00716999">
        <w:rPr>
          <w:rFonts w:ascii="Montserrat" w:hAnsi="Montserrat" w:cs="Mongolian Baiti"/>
          <w:iCs/>
          <w:color w:val="000000" w:themeColor="text1"/>
          <w:sz w:val="20"/>
          <w:szCs w:val="20"/>
        </w:rPr>
        <w:t xml:space="preserve">l día </w:t>
      </w:r>
      <w:r w:rsidR="00F233DB" w:rsidRPr="00716999">
        <w:rPr>
          <w:rFonts w:ascii="Montserrat" w:hAnsi="Montserrat" w:cs="Mongolian Baiti"/>
          <w:iCs/>
          <w:color w:val="000000" w:themeColor="text1"/>
          <w:sz w:val="20"/>
          <w:szCs w:val="20"/>
        </w:rPr>
        <w:t>hábil</w:t>
      </w:r>
      <w:r w:rsidR="00CC713C" w:rsidRPr="00716999">
        <w:rPr>
          <w:rFonts w:ascii="Montserrat" w:hAnsi="Montserrat" w:cs="Mongolian Baiti"/>
          <w:iCs/>
          <w:color w:val="000000" w:themeColor="text1"/>
          <w:sz w:val="20"/>
          <w:szCs w:val="20"/>
        </w:rPr>
        <w:t xml:space="preserve"> siguiente al de la fecha de notificación del fallo </w:t>
      </w:r>
      <w:r w:rsidRPr="00716999">
        <w:rPr>
          <w:rFonts w:ascii="Montserrat" w:hAnsi="Montserrat" w:cs="Mongolian Baiti"/>
          <w:iCs/>
          <w:color w:val="000000" w:themeColor="text1"/>
          <w:sz w:val="20"/>
          <w:szCs w:val="20"/>
        </w:rPr>
        <w:t>y hasta el 31 de diciembre del 202</w:t>
      </w:r>
      <w:r w:rsidR="00CC713C" w:rsidRPr="00716999">
        <w:rPr>
          <w:rFonts w:ascii="Montserrat" w:hAnsi="Montserrat" w:cs="Mongolian Baiti"/>
          <w:iCs/>
          <w:color w:val="000000" w:themeColor="text1"/>
          <w:sz w:val="20"/>
          <w:szCs w:val="20"/>
        </w:rPr>
        <w:t>6</w:t>
      </w:r>
      <w:r w:rsidRPr="00716999">
        <w:rPr>
          <w:rFonts w:ascii="Montserrat" w:hAnsi="Montserrat" w:cs="Mongolian Baiti"/>
          <w:iCs/>
          <w:color w:val="000000" w:themeColor="text1"/>
          <w:sz w:val="20"/>
          <w:szCs w:val="20"/>
        </w:rPr>
        <w:t>.</w:t>
      </w:r>
    </w:p>
    <w:p w14:paraId="6CD6492D" w14:textId="77777777" w:rsidR="005352AB" w:rsidRPr="00716999" w:rsidRDefault="005352AB" w:rsidP="00821177">
      <w:pPr>
        <w:contextualSpacing/>
        <w:rPr>
          <w:rFonts w:ascii="Montserrat" w:hAnsi="Montserrat" w:cs="Mongolian Baiti"/>
          <w:color w:val="000000" w:themeColor="text1"/>
          <w:sz w:val="20"/>
          <w:szCs w:val="20"/>
        </w:rPr>
      </w:pPr>
    </w:p>
    <w:p w14:paraId="73C242F3" w14:textId="77777777" w:rsidR="005352AB" w:rsidRPr="00716999" w:rsidRDefault="005352AB" w:rsidP="00821177">
      <w:pPr>
        <w:pStyle w:val="Ttulo2"/>
        <w:numPr>
          <w:ilvl w:val="0"/>
          <w:numId w:val="1"/>
        </w:numPr>
        <w:tabs>
          <w:tab w:val="center" w:pos="426"/>
        </w:tabs>
        <w:spacing w:before="0" w:after="0"/>
        <w:ind w:left="0" w:right="51" w:firstLine="0"/>
        <w:contextualSpacing/>
        <w:rPr>
          <w:rFonts w:ascii="Montserrat" w:hAnsi="Montserrat" w:cs="Mongolian Baiti"/>
          <w:color w:val="000000" w:themeColor="text1"/>
          <w:sz w:val="20"/>
          <w:szCs w:val="20"/>
        </w:rPr>
      </w:pPr>
      <w:bookmarkStart w:id="7" w:name="_Toc97059196"/>
      <w:bookmarkStart w:id="8" w:name="_Toc218693066"/>
      <w:r w:rsidRPr="00716999">
        <w:rPr>
          <w:rFonts w:ascii="Montserrat" w:hAnsi="Montserrat" w:cs="Mongolian Baiti"/>
          <w:color w:val="000000" w:themeColor="text1"/>
          <w:sz w:val="20"/>
          <w:szCs w:val="20"/>
        </w:rPr>
        <w:t>Plazo, lugar y condiciones para la prestación del servicio.</w:t>
      </w:r>
      <w:bookmarkEnd w:id="7"/>
      <w:bookmarkEnd w:id="8"/>
    </w:p>
    <w:p w14:paraId="7E8F4B00" w14:textId="77777777" w:rsidR="005352AB" w:rsidRPr="00716999" w:rsidRDefault="005352AB" w:rsidP="00821177">
      <w:pPr>
        <w:contextualSpacing/>
        <w:rPr>
          <w:rFonts w:ascii="Montserrat" w:hAnsi="Montserrat" w:cs="Mongolian Baiti"/>
          <w:color w:val="000000" w:themeColor="text1"/>
          <w:sz w:val="20"/>
          <w:szCs w:val="20"/>
        </w:rPr>
      </w:pPr>
    </w:p>
    <w:p w14:paraId="77CA0ED2" w14:textId="61D23725" w:rsidR="00EB2080" w:rsidRPr="00716999" w:rsidRDefault="005352AB" w:rsidP="00821177">
      <w:pPr>
        <w:pStyle w:val="Ttulo2"/>
        <w:tabs>
          <w:tab w:val="center" w:pos="426"/>
        </w:tabs>
        <w:spacing w:before="0" w:after="0"/>
        <w:ind w:right="51"/>
        <w:contextualSpacing/>
        <w:rPr>
          <w:rFonts w:ascii="Montserrat" w:hAnsi="Montserrat" w:cs="Mongolian Baiti"/>
          <w:color w:val="000000" w:themeColor="text1"/>
          <w:sz w:val="20"/>
          <w:szCs w:val="20"/>
        </w:rPr>
      </w:pPr>
      <w:bookmarkStart w:id="9" w:name="_Toc97059197"/>
      <w:bookmarkStart w:id="10" w:name="_Toc218693067"/>
      <w:r w:rsidRPr="00716999">
        <w:rPr>
          <w:rFonts w:ascii="Montserrat" w:hAnsi="Montserrat" w:cs="Mongolian Baiti"/>
          <w:color w:val="000000" w:themeColor="text1"/>
          <w:sz w:val="20"/>
          <w:szCs w:val="20"/>
        </w:rPr>
        <w:t>4.1. Plazo para la prestación del servicio.</w:t>
      </w:r>
      <w:bookmarkEnd w:id="9"/>
      <w:bookmarkEnd w:id="10"/>
    </w:p>
    <w:p w14:paraId="1AE9F014" w14:textId="77777777" w:rsidR="00C1560E" w:rsidRPr="00716999" w:rsidRDefault="00C1560E" w:rsidP="00821177">
      <w:pPr>
        <w:contextualSpacing/>
        <w:jc w:val="both"/>
        <w:rPr>
          <w:rFonts w:ascii="Montserrat" w:hAnsi="Montserrat" w:cs="Mongolian Baiti"/>
          <w:iCs/>
          <w:color w:val="000000" w:themeColor="text1"/>
          <w:sz w:val="20"/>
          <w:szCs w:val="20"/>
        </w:rPr>
      </w:pPr>
    </w:p>
    <w:p w14:paraId="2CB8FE1A" w14:textId="68F1BA4C" w:rsidR="00C1560E" w:rsidRPr="00716999" w:rsidRDefault="00C1560E" w:rsidP="00821177">
      <w:pPr>
        <w:contextualSpacing/>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t xml:space="preserve">El plazo para la prestación del servicio será </w:t>
      </w:r>
      <w:r w:rsidR="00CC713C" w:rsidRPr="00716999">
        <w:rPr>
          <w:rFonts w:ascii="Montserrat" w:hAnsi="Montserrat" w:cs="Mongolian Baiti"/>
          <w:iCs/>
          <w:color w:val="000000" w:themeColor="text1"/>
          <w:sz w:val="20"/>
          <w:szCs w:val="20"/>
        </w:rPr>
        <w:t xml:space="preserve">a partir del día </w:t>
      </w:r>
      <w:r w:rsidR="00017896" w:rsidRPr="00716999">
        <w:rPr>
          <w:rFonts w:ascii="Montserrat" w:hAnsi="Montserrat" w:cs="Mongolian Baiti"/>
          <w:iCs/>
          <w:color w:val="000000" w:themeColor="text1"/>
          <w:sz w:val="20"/>
          <w:szCs w:val="20"/>
        </w:rPr>
        <w:t>hábil</w:t>
      </w:r>
      <w:r w:rsidR="00CC713C" w:rsidRPr="00716999">
        <w:rPr>
          <w:rFonts w:ascii="Montserrat" w:hAnsi="Montserrat" w:cs="Mongolian Baiti"/>
          <w:iCs/>
          <w:color w:val="000000" w:themeColor="text1"/>
          <w:sz w:val="20"/>
          <w:szCs w:val="20"/>
        </w:rPr>
        <w:t xml:space="preserve"> siguiente al de la fecha de notificación del fallo</w:t>
      </w:r>
      <w:r w:rsidR="00FB40D5" w:rsidRPr="00716999">
        <w:rPr>
          <w:rFonts w:ascii="Montserrat" w:hAnsi="Montserrat" w:cs="Mongolian Baiti"/>
          <w:iCs/>
          <w:color w:val="000000" w:themeColor="text1"/>
          <w:sz w:val="20"/>
          <w:szCs w:val="20"/>
        </w:rPr>
        <w:t xml:space="preserve"> y hasta e</w:t>
      </w:r>
      <w:r w:rsidRPr="00716999">
        <w:rPr>
          <w:rFonts w:ascii="Montserrat" w:hAnsi="Montserrat" w:cs="Mongolian Baiti"/>
          <w:iCs/>
          <w:color w:val="000000" w:themeColor="text1"/>
          <w:sz w:val="20"/>
          <w:szCs w:val="20"/>
        </w:rPr>
        <w:t>l 31 de diciembre de 202</w:t>
      </w:r>
      <w:r w:rsidR="00CC713C" w:rsidRPr="00716999">
        <w:rPr>
          <w:rFonts w:ascii="Montserrat" w:hAnsi="Montserrat" w:cs="Mongolian Baiti"/>
          <w:iCs/>
          <w:color w:val="000000" w:themeColor="text1"/>
          <w:sz w:val="20"/>
          <w:szCs w:val="20"/>
        </w:rPr>
        <w:t>6</w:t>
      </w:r>
      <w:r w:rsidR="009A0F80" w:rsidRPr="00716999">
        <w:rPr>
          <w:rFonts w:ascii="Montserrat" w:hAnsi="Montserrat" w:cs="Mongolian Baiti"/>
          <w:iCs/>
          <w:color w:val="000000" w:themeColor="text1"/>
          <w:sz w:val="20"/>
          <w:szCs w:val="20"/>
        </w:rPr>
        <w:t>.</w:t>
      </w:r>
    </w:p>
    <w:p w14:paraId="1DA784E7" w14:textId="77777777" w:rsidR="005352AB" w:rsidRPr="00716999" w:rsidRDefault="005352AB" w:rsidP="00821177">
      <w:pPr>
        <w:ind w:right="-374"/>
        <w:contextualSpacing/>
        <w:jc w:val="both"/>
        <w:rPr>
          <w:rFonts w:ascii="Montserrat" w:hAnsi="Montserrat" w:cs="Mongolian Baiti"/>
          <w:color w:val="000000" w:themeColor="text1"/>
          <w:sz w:val="20"/>
          <w:szCs w:val="20"/>
        </w:rPr>
      </w:pPr>
    </w:p>
    <w:p w14:paraId="3EA25A13" w14:textId="77777777" w:rsidR="005352AB" w:rsidRPr="00716999" w:rsidRDefault="005352AB" w:rsidP="00821177">
      <w:pPr>
        <w:pStyle w:val="Ttulo2"/>
        <w:tabs>
          <w:tab w:val="center" w:pos="426"/>
        </w:tabs>
        <w:spacing w:before="0" w:after="0"/>
        <w:contextualSpacing/>
        <w:rPr>
          <w:rFonts w:ascii="Montserrat" w:hAnsi="Montserrat" w:cs="Mongolian Baiti"/>
          <w:color w:val="000000" w:themeColor="text1"/>
          <w:sz w:val="20"/>
          <w:szCs w:val="20"/>
        </w:rPr>
      </w:pPr>
      <w:bookmarkStart w:id="11" w:name="_Toc97059198"/>
      <w:bookmarkStart w:id="12" w:name="_Toc218693068"/>
      <w:r w:rsidRPr="00716999">
        <w:rPr>
          <w:rFonts w:ascii="Montserrat" w:hAnsi="Montserrat" w:cs="Mongolian Baiti"/>
          <w:color w:val="000000" w:themeColor="text1"/>
          <w:sz w:val="20"/>
          <w:szCs w:val="20"/>
        </w:rPr>
        <w:t>4.2. Lugar para la prestación del servicio.</w:t>
      </w:r>
      <w:bookmarkEnd w:id="11"/>
      <w:bookmarkEnd w:id="12"/>
    </w:p>
    <w:p w14:paraId="756661AB" w14:textId="77777777" w:rsidR="006A5595" w:rsidRPr="00716999" w:rsidRDefault="006A5595" w:rsidP="00821177">
      <w:pPr>
        <w:contextualSpacing/>
        <w:jc w:val="both"/>
        <w:rPr>
          <w:rFonts w:ascii="Montserrat" w:hAnsi="Montserrat" w:cs="Mongolian Baiti"/>
          <w:iCs/>
          <w:color w:val="000000" w:themeColor="text1"/>
          <w:sz w:val="20"/>
          <w:szCs w:val="20"/>
        </w:rPr>
      </w:pPr>
    </w:p>
    <w:p w14:paraId="73BDC3FF" w14:textId="77777777" w:rsidR="006A5595" w:rsidRPr="00716999" w:rsidRDefault="006A5595" w:rsidP="00821177">
      <w:pPr>
        <w:contextualSpacing/>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t xml:space="preserve">Se deberá suministrar la partida única del servicio CCIMSS Morelia Michoacán, para lo cual El Licitante deberá instalar, implementar, desarrollar, administrar y operar el servicio en intalaciones propias del IMSS ubicadas en la ciudad de Morelia Michoacán, con domicilio en: Blvrd. Alfredo Zalce # 4485, Tres Marias, 58254 Morelia, </w:t>
      </w:r>
      <w:r w:rsidR="009B386B" w:rsidRPr="00716999">
        <w:rPr>
          <w:rFonts w:ascii="Montserrat" w:hAnsi="Montserrat" w:cs="Mongolian Baiti"/>
          <w:iCs/>
          <w:color w:val="000000" w:themeColor="text1"/>
          <w:sz w:val="20"/>
          <w:szCs w:val="20"/>
        </w:rPr>
        <w:t>Michoacán</w:t>
      </w:r>
      <w:r w:rsidRPr="00716999">
        <w:rPr>
          <w:rFonts w:ascii="Montserrat" w:hAnsi="Montserrat" w:cs="Mongolian Baiti"/>
          <w:iCs/>
          <w:color w:val="000000" w:themeColor="text1"/>
          <w:sz w:val="20"/>
          <w:szCs w:val="20"/>
        </w:rPr>
        <w:t>, donde el IMSS cuenta con espacio para instalar los servicios del presente proceso de contratación, debiendo incluir lo siguiente:</w:t>
      </w:r>
    </w:p>
    <w:p w14:paraId="5214F69C" w14:textId="77777777" w:rsidR="00657B1D" w:rsidRPr="00716999" w:rsidRDefault="00657B1D" w:rsidP="00821177">
      <w:pPr>
        <w:contextualSpacing/>
        <w:rPr>
          <w:rFonts w:ascii="Montserrat" w:hAnsi="Montserrat" w:cs="Mongolian Baiti"/>
          <w:b/>
          <w:bCs/>
          <w:iCs/>
          <w:color w:val="000000" w:themeColor="text1"/>
          <w:sz w:val="20"/>
          <w:szCs w:val="20"/>
        </w:rPr>
      </w:pPr>
    </w:p>
    <w:p w14:paraId="0945AAF2" w14:textId="77777777" w:rsidR="00657B1D" w:rsidRPr="00716999" w:rsidRDefault="00657B1D" w:rsidP="00821177">
      <w:pPr>
        <w:contextualSpacing/>
        <w:jc w:val="center"/>
        <w:rPr>
          <w:rFonts w:ascii="Montserrat" w:hAnsi="Montserrat" w:cs="Mongolian Baiti"/>
          <w:b/>
          <w:bCs/>
          <w:iCs/>
          <w:color w:val="000000" w:themeColor="text1"/>
          <w:sz w:val="20"/>
          <w:szCs w:val="20"/>
        </w:rPr>
      </w:pPr>
      <w:r w:rsidRPr="00716999">
        <w:rPr>
          <w:rFonts w:ascii="Montserrat" w:hAnsi="Montserrat" w:cs="Mongolian Baiti"/>
          <w:b/>
          <w:bCs/>
          <w:iCs/>
          <w:color w:val="000000" w:themeColor="text1"/>
          <w:sz w:val="20"/>
          <w:szCs w:val="20"/>
        </w:rPr>
        <w:t>Partida Única</w:t>
      </w:r>
    </w:p>
    <w:tbl>
      <w:tblPr>
        <w:tblStyle w:val="Tablaconcuadrcula"/>
        <w:tblW w:w="8784" w:type="dxa"/>
        <w:tblLook w:val="04A0" w:firstRow="1" w:lastRow="0" w:firstColumn="1" w:lastColumn="0" w:noHBand="0" w:noVBand="1"/>
      </w:tblPr>
      <w:tblGrid>
        <w:gridCol w:w="1236"/>
        <w:gridCol w:w="2728"/>
        <w:gridCol w:w="4820"/>
      </w:tblGrid>
      <w:tr w:rsidR="00305C14" w:rsidRPr="00716999" w14:paraId="0E368EF9" w14:textId="77777777" w:rsidTr="00FB40D5">
        <w:trPr>
          <w:trHeight w:val="124"/>
          <w:tblHeader/>
        </w:trPr>
        <w:tc>
          <w:tcPr>
            <w:tcW w:w="1236" w:type="dxa"/>
          </w:tcPr>
          <w:p w14:paraId="6AD4DCA7" w14:textId="77777777" w:rsidR="00305C14" w:rsidRPr="00716999" w:rsidRDefault="00305C14" w:rsidP="00821177">
            <w:pPr>
              <w:contextualSpacing/>
              <w:jc w:val="center"/>
              <w:rPr>
                <w:rFonts w:ascii="Montserrat" w:hAnsi="Montserrat" w:cs="Mongolian Baiti"/>
                <w:b/>
                <w:color w:val="000000" w:themeColor="text1"/>
                <w:sz w:val="20"/>
                <w:szCs w:val="20"/>
                <w:lang w:eastAsia="en-US"/>
              </w:rPr>
            </w:pPr>
            <w:r w:rsidRPr="00716999">
              <w:rPr>
                <w:rFonts w:ascii="Montserrat" w:hAnsi="Montserrat" w:cs="Mongolian Baiti"/>
                <w:b/>
                <w:color w:val="000000" w:themeColor="text1"/>
                <w:sz w:val="20"/>
                <w:szCs w:val="20"/>
                <w:lang w:eastAsia="en-US"/>
              </w:rPr>
              <w:t>Partida</w:t>
            </w:r>
          </w:p>
          <w:p w14:paraId="0321F3B3" w14:textId="77777777" w:rsidR="00305C14" w:rsidRPr="00716999" w:rsidRDefault="00305C14" w:rsidP="00821177">
            <w:pPr>
              <w:contextualSpacing/>
              <w:jc w:val="center"/>
              <w:rPr>
                <w:rFonts w:ascii="Montserrat" w:hAnsi="Montserrat" w:cs="Mongolian Baiti"/>
                <w:color w:val="000000" w:themeColor="text1"/>
                <w:sz w:val="20"/>
                <w:szCs w:val="20"/>
                <w:lang w:eastAsia="en-US"/>
              </w:rPr>
            </w:pPr>
          </w:p>
        </w:tc>
        <w:tc>
          <w:tcPr>
            <w:tcW w:w="2728" w:type="dxa"/>
          </w:tcPr>
          <w:p w14:paraId="488EC569" w14:textId="77777777" w:rsidR="00305C14" w:rsidRPr="00716999" w:rsidRDefault="00305C14" w:rsidP="00821177">
            <w:pPr>
              <w:contextualSpacing/>
              <w:jc w:val="center"/>
              <w:rPr>
                <w:rFonts w:ascii="Montserrat" w:hAnsi="Montserrat" w:cs="Mongolian Baiti"/>
                <w:b/>
                <w:color w:val="000000" w:themeColor="text1"/>
                <w:sz w:val="20"/>
                <w:szCs w:val="20"/>
                <w:lang w:eastAsia="en-US"/>
              </w:rPr>
            </w:pPr>
            <w:r w:rsidRPr="00716999">
              <w:rPr>
                <w:rFonts w:ascii="Montserrat" w:hAnsi="Montserrat" w:cs="Mongolian Baiti"/>
                <w:b/>
                <w:color w:val="000000" w:themeColor="text1"/>
                <w:sz w:val="20"/>
                <w:szCs w:val="20"/>
                <w:lang w:eastAsia="en-US"/>
              </w:rPr>
              <w:t>Dirección Normativa</w:t>
            </w:r>
          </w:p>
        </w:tc>
        <w:tc>
          <w:tcPr>
            <w:tcW w:w="4820" w:type="dxa"/>
          </w:tcPr>
          <w:p w14:paraId="28382D82" w14:textId="77777777" w:rsidR="00305C14" w:rsidRPr="00716999" w:rsidRDefault="00305C14" w:rsidP="00821177">
            <w:pPr>
              <w:contextualSpacing/>
              <w:jc w:val="center"/>
              <w:rPr>
                <w:rFonts w:ascii="Montserrat" w:hAnsi="Montserrat" w:cs="Mongolian Baiti"/>
                <w:b/>
                <w:color w:val="000000" w:themeColor="text1"/>
                <w:sz w:val="20"/>
                <w:szCs w:val="20"/>
                <w:lang w:eastAsia="en-US"/>
              </w:rPr>
            </w:pPr>
            <w:r w:rsidRPr="00716999">
              <w:rPr>
                <w:rFonts w:ascii="Montserrat" w:hAnsi="Montserrat" w:cs="Mongolian Baiti"/>
                <w:b/>
                <w:color w:val="000000" w:themeColor="text1"/>
                <w:sz w:val="20"/>
                <w:szCs w:val="20"/>
                <w:lang w:eastAsia="en-US"/>
              </w:rPr>
              <w:t>Campañas</w:t>
            </w:r>
          </w:p>
        </w:tc>
      </w:tr>
      <w:tr w:rsidR="00305C14" w:rsidRPr="00716999" w14:paraId="72E404F8" w14:textId="77777777" w:rsidTr="00053CA2">
        <w:trPr>
          <w:trHeight w:val="124"/>
        </w:trPr>
        <w:tc>
          <w:tcPr>
            <w:tcW w:w="1236" w:type="dxa"/>
            <w:vMerge w:val="restart"/>
            <w:vAlign w:val="center"/>
          </w:tcPr>
          <w:p w14:paraId="5E17A984" w14:textId="77777777" w:rsidR="00305C14" w:rsidRPr="00716999" w:rsidRDefault="00305C14" w:rsidP="00821177">
            <w:pPr>
              <w:contextualSpacing/>
              <w:jc w:val="center"/>
              <w:rPr>
                <w:rFonts w:ascii="Montserrat" w:hAnsi="Montserrat" w:cs="Mongolian Baiti"/>
                <w:b/>
                <w:color w:val="000000" w:themeColor="text1"/>
                <w:sz w:val="20"/>
                <w:szCs w:val="20"/>
                <w:lang w:eastAsia="en-US"/>
              </w:rPr>
            </w:pPr>
            <w:r w:rsidRPr="00716999">
              <w:rPr>
                <w:rFonts w:ascii="Montserrat" w:hAnsi="Montserrat" w:cs="Mongolian Baiti"/>
                <w:b/>
                <w:color w:val="000000" w:themeColor="text1"/>
                <w:sz w:val="20"/>
                <w:szCs w:val="20"/>
                <w:lang w:eastAsia="en-US"/>
              </w:rPr>
              <w:t>Única</w:t>
            </w:r>
          </w:p>
        </w:tc>
        <w:tc>
          <w:tcPr>
            <w:tcW w:w="2728" w:type="dxa"/>
            <w:vAlign w:val="center"/>
          </w:tcPr>
          <w:p w14:paraId="4CCF1C99" w14:textId="77777777" w:rsidR="00305C14" w:rsidRPr="00716999" w:rsidRDefault="00305C14" w:rsidP="00821177">
            <w:pPr>
              <w:contextualSpacing/>
              <w:rPr>
                <w:rFonts w:ascii="Montserrat" w:hAnsi="Montserrat" w:cs="Mongolian Baiti"/>
                <w:b/>
                <w:color w:val="000000" w:themeColor="text1"/>
                <w:sz w:val="20"/>
                <w:szCs w:val="20"/>
                <w:lang w:eastAsia="en-US"/>
              </w:rPr>
            </w:pPr>
            <w:r w:rsidRPr="00716999">
              <w:rPr>
                <w:rFonts w:ascii="Montserrat" w:hAnsi="Montserrat" w:cs="Mongolian Baiti"/>
                <w:color w:val="000000" w:themeColor="text1"/>
                <w:sz w:val="20"/>
                <w:szCs w:val="20"/>
                <w:lang w:eastAsia="en-US"/>
              </w:rPr>
              <w:t>Dirección de Prestaciones Médicas</w:t>
            </w:r>
          </w:p>
        </w:tc>
        <w:tc>
          <w:tcPr>
            <w:tcW w:w="4820" w:type="dxa"/>
            <w:vAlign w:val="center"/>
          </w:tcPr>
          <w:p w14:paraId="4088E5C9" w14:textId="77777777" w:rsidR="00305C14" w:rsidRPr="00716999" w:rsidRDefault="00305C14"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Cita Médica Telefónica</w:t>
            </w:r>
          </w:p>
          <w:p w14:paraId="5EE41F71" w14:textId="77777777" w:rsidR="00305C14" w:rsidRPr="00716999" w:rsidRDefault="00305C14"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Orientación Médica Telefónica.</w:t>
            </w:r>
          </w:p>
          <w:p w14:paraId="70972091" w14:textId="77777777" w:rsidR="00305C14" w:rsidRPr="00716999" w:rsidRDefault="00305C14"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Servicio de Orientación Telefónica (Salud Mental)</w:t>
            </w:r>
          </w:p>
          <w:p w14:paraId="70C957CE" w14:textId="77777777" w:rsidR="00305C14" w:rsidRPr="00716999" w:rsidRDefault="00305C14"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Donación de Órganos y Tejidos</w:t>
            </w:r>
          </w:p>
          <w:p w14:paraId="773A60DC" w14:textId="77777777" w:rsidR="00305C14" w:rsidRPr="00716999" w:rsidRDefault="00305C14"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Mega Farmacia</w:t>
            </w:r>
          </w:p>
          <w:p w14:paraId="15A2CED6" w14:textId="77777777" w:rsidR="00305C14" w:rsidRPr="00716999" w:rsidRDefault="00305C14"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Modelo Preventivo de Enfermedades Crónicas (MPEC)</w:t>
            </w:r>
          </w:p>
          <w:p w14:paraId="21E5A569" w14:textId="77777777" w:rsidR="00305C14" w:rsidRPr="00716999" w:rsidRDefault="00305C14"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Código Infarto CMN La Raza.</w:t>
            </w:r>
          </w:p>
          <w:p w14:paraId="0207736E" w14:textId="77777777" w:rsidR="00305C14" w:rsidRPr="00716999" w:rsidRDefault="00305C14"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 xml:space="preserve">Código Infarto CMN Siglo XXI. </w:t>
            </w:r>
          </w:p>
        </w:tc>
      </w:tr>
      <w:tr w:rsidR="00305C14" w:rsidRPr="00716999" w14:paraId="68D64CBC" w14:textId="77777777" w:rsidTr="00053CA2">
        <w:trPr>
          <w:trHeight w:val="124"/>
        </w:trPr>
        <w:tc>
          <w:tcPr>
            <w:tcW w:w="1236" w:type="dxa"/>
            <w:vMerge/>
          </w:tcPr>
          <w:p w14:paraId="309F9F46" w14:textId="77777777" w:rsidR="00305C14" w:rsidRPr="00716999" w:rsidRDefault="00305C14" w:rsidP="00821177">
            <w:pPr>
              <w:contextualSpacing/>
              <w:jc w:val="center"/>
              <w:rPr>
                <w:rFonts w:ascii="Montserrat" w:hAnsi="Montserrat" w:cs="Mongolian Baiti"/>
                <w:b/>
                <w:color w:val="000000" w:themeColor="text1"/>
                <w:sz w:val="20"/>
                <w:szCs w:val="20"/>
                <w:lang w:eastAsia="en-US"/>
              </w:rPr>
            </w:pPr>
          </w:p>
        </w:tc>
        <w:tc>
          <w:tcPr>
            <w:tcW w:w="2728" w:type="dxa"/>
            <w:vAlign w:val="center"/>
          </w:tcPr>
          <w:p w14:paraId="76AE10AD" w14:textId="77777777" w:rsidR="00305C14" w:rsidRPr="00716999" w:rsidRDefault="00305C14" w:rsidP="00821177">
            <w:pPr>
              <w:contextualSpacing/>
              <w:jc w:val="both"/>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 xml:space="preserve">Dirección de Innovación y Desarrollo Tecnológico (DIDT) </w:t>
            </w:r>
          </w:p>
        </w:tc>
        <w:tc>
          <w:tcPr>
            <w:tcW w:w="4820" w:type="dxa"/>
            <w:vAlign w:val="center"/>
          </w:tcPr>
          <w:p w14:paraId="0EC2AB4C" w14:textId="77777777" w:rsidR="00305C14" w:rsidRPr="00716999" w:rsidRDefault="00305C14"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Mesa de Servicios Tecnológicos</w:t>
            </w:r>
          </w:p>
          <w:p w14:paraId="5D322C31" w14:textId="77777777" w:rsidR="00305C14" w:rsidRPr="00716999" w:rsidRDefault="00305C14" w:rsidP="00821177">
            <w:pPr>
              <w:pStyle w:val="Prrafodelista"/>
              <w:numPr>
                <w:ilvl w:val="0"/>
                <w:numId w:val="6"/>
              </w:numPr>
              <w:ind w:left="322" w:hanging="256"/>
              <w:rPr>
                <w:rFonts w:ascii="Montserrat" w:hAnsi="Montserrat" w:cs="Mongolian Baiti"/>
                <w:color w:val="000000" w:themeColor="text1"/>
                <w:sz w:val="20"/>
                <w:szCs w:val="20"/>
                <w:lang w:eastAsia="en-US"/>
              </w:rPr>
            </w:pPr>
            <w:r w:rsidRPr="00716999">
              <w:rPr>
                <w:rFonts w:ascii="Montserrat" w:hAnsi="Montserrat" w:cs="Mongolian Baiti"/>
                <w:color w:val="000000" w:themeColor="text1"/>
                <w:sz w:val="20"/>
                <w:szCs w:val="20"/>
                <w:lang w:eastAsia="en-US"/>
              </w:rPr>
              <w:t>Centro de Atención y Soporte Técnico (CAST)</w:t>
            </w:r>
          </w:p>
        </w:tc>
      </w:tr>
    </w:tbl>
    <w:p w14:paraId="62327904" w14:textId="77777777" w:rsidR="00657B1D" w:rsidRPr="00716999" w:rsidRDefault="00657B1D" w:rsidP="00821177">
      <w:pPr>
        <w:contextualSpacing/>
        <w:jc w:val="both"/>
        <w:rPr>
          <w:rFonts w:ascii="Montserrat" w:hAnsi="Montserrat" w:cs="Mongolian Baiti"/>
          <w:iCs/>
          <w:color w:val="000000" w:themeColor="text1"/>
          <w:sz w:val="20"/>
          <w:szCs w:val="20"/>
        </w:rPr>
      </w:pPr>
    </w:p>
    <w:p w14:paraId="579CF7F2" w14:textId="5A020F4D" w:rsidR="00305C14" w:rsidRPr="004A3A15" w:rsidRDefault="00305C14" w:rsidP="00627CFC">
      <w:pPr>
        <w:contextualSpacing/>
        <w:jc w:val="both"/>
        <w:rPr>
          <w:rFonts w:ascii="Montserrat" w:hAnsi="Montserrat" w:cs="Mongolian Baiti"/>
          <w:b/>
          <w:bCs/>
          <w:iCs/>
          <w:color w:val="000000" w:themeColor="text1"/>
          <w:sz w:val="20"/>
          <w:szCs w:val="20"/>
        </w:rPr>
      </w:pPr>
      <w:r w:rsidRPr="00716999">
        <w:rPr>
          <w:rFonts w:ascii="Montserrat" w:hAnsi="Montserrat" w:cs="Mongolian Baiti"/>
          <w:iCs/>
          <w:color w:val="000000" w:themeColor="text1"/>
          <w:sz w:val="20"/>
          <w:szCs w:val="20"/>
        </w:rPr>
        <w:t xml:space="preserve">Durante la vigencia del contrato, el IMSS podrá solicitar la implementación de nuevas campañas acorde a las necesidades dinámicas de El INSTITUTO, siempre y cuando estas campañas sean solicitadas por parte del Administrador del Contrato, para la implementación de campañas nuevas el LICITANTE deberá cumplir con lo establecido en el numeral </w:t>
      </w:r>
      <w:r w:rsidR="00627CFC" w:rsidRPr="00627CFC">
        <w:rPr>
          <w:rFonts w:ascii="Montserrat" w:hAnsi="Montserrat" w:cs="Mongolian Baiti"/>
          <w:b/>
          <w:bCs/>
          <w:iCs/>
          <w:color w:val="000000" w:themeColor="text1"/>
          <w:sz w:val="20"/>
          <w:szCs w:val="20"/>
        </w:rPr>
        <w:t xml:space="preserve">15. NIVELES DE SERVICIOS ACORDADOS QUE </w:t>
      </w:r>
      <w:r w:rsidR="004A3A15" w:rsidRPr="00627CFC">
        <w:rPr>
          <w:rFonts w:ascii="Montserrat" w:hAnsi="Montserrat" w:cs="Mongolian Baiti"/>
          <w:b/>
          <w:bCs/>
          <w:iCs/>
          <w:color w:val="000000" w:themeColor="text1"/>
          <w:sz w:val="20"/>
          <w:szCs w:val="20"/>
        </w:rPr>
        <w:t>DEBERÁN</w:t>
      </w:r>
      <w:r w:rsidR="004A3A15">
        <w:rPr>
          <w:rFonts w:ascii="Montserrat" w:hAnsi="Montserrat" w:cs="Mongolian Baiti"/>
          <w:b/>
          <w:bCs/>
          <w:iCs/>
          <w:color w:val="000000" w:themeColor="text1"/>
          <w:sz w:val="20"/>
          <w:szCs w:val="20"/>
        </w:rPr>
        <w:t xml:space="preserve"> </w:t>
      </w:r>
      <w:r w:rsidR="00627CFC" w:rsidRPr="00627CFC">
        <w:rPr>
          <w:rFonts w:ascii="Montserrat" w:hAnsi="Montserrat" w:cs="Mongolian Baiti"/>
          <w:b/>
          <w:bCs/>
          <w:iCs/>
          <w:color w:val="000000" w:themeColor="text1"/>
          <w:sz w:val="20"/>
          <w:szCs w:val="20"/>
        </w:rPr>
        <w:t>CUMPLIRSE</w:t>
      </w:r>
      <w:r w:rsidRPr="00716999">
        <w:rPr>
          <w:rFonts w:ascii="Montserrat" w:hAnsi="Montserrat" w:cs="Mongolian Baiti"/>
          <w:iCs/>
          <w:color w:val="000000" w:themeColor="text1"/>
          <w:sz w:val="20"/>
          <w:szCs w:val="20"/>
        </w:rPr>
        <w:t xml:space="preserve">, </w:t>
      </w:r>
      <w:r w:rsidR="004A3A15">
        <w:rPr>
          <w:rFonts w:ascii="Montserrat" w:hAnsi="Montserrat" w:cs="Mongolian Baiti"/>
          <w:iCs/>
          <w:color w:val="000000" w:themeColor="text1"/>
          <w:sz w:val="20"/>
          <w:szCs w:val="20"/>
        </w:rPr>
        <w:t xml:space="preserve"> </w:t>
      </w:r>
      <w:r w:rsidRPr="00716999">
        <w:rPr>
          <w:rFonts w:ascii="Montserrat" w:hAnsi="Montserrat" w:cs="Mongolian Baiti"/>
          <w:iCs/>
          <w:color w:val="000000" w:themeColor="text1"/>
          <w:sz w:val="20"/>
          <w:szCs w:val="20"/>
        </w:rPr>
        <w:t xml:space="preserve">del Anexo Técnico, aceptadas y convenidas con el LICITANTE adjudicado. </w:t>
      </w:r>
    </w:p>
    <w:p w14:paraId="2E2C16CB" w14:textId="77777777" w:rsidR="00305C14" w:rsidRPr="00716999" w:rsidRDefault="00305C14" w:rsidP="00821177">
      <w:pPr>
        <w:pStyle w:val="Prrafodelista"/>
        <w:rPr>
          <w:rFonts w:ascii="Montserrat" w:hAnsi="Montserrat" w:cs="Mongolian Baiti"/>
          <w:color w:val="000000" w:themeColor="text1"/>
          <w:sz w:val="20"/>
          <w:szCs w:val="20"/>
        </w:rPr>
      </w:pPr>
    </w:p>
    <w:p w14:paraId="6C734861" w14:textId="77777777" w:rsidR="00305C14" w:rsidRPr="00716999" w:rsidRDefault="00305C14" w:rsidP="00821177">
      <w:pPr>
        <w:pStyle w:val="Prrafodelista"/>
        <w:numPr>
          <w:ilvl w:val="0"/>
          <w:numId w:val="6"/>
        </w:numPr>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t xml:space="preserve">Durante la vigencia del contrato, las campañas (Código Infarto CMN La Raza, Código Infarto CMN Siglo XXI, Donación de Órganos y Tejidos, Mega Farmacia, </w:t>
      </w:r>
      <w:r w:rsidRPr="00716999">
        <w:rPr>
          <w:rFonts w:ascii="Montserrat" w:hAnsi="Montserrat" w:cs="Mongolian Baiti"/>
          <w:iCs/>
          <w:color w:val="000000" w:themeColor="text1"/>
          <w:sz w:val="20"/>
          <w:szCs w:val="20"/>
        </w:rPr>
        <w:lastRenderedPageBreak/>
        <w:t xml:space="preserve">Centro de Atención y Soporte Técnico (CAST) y Servicio de Orientación Telefónica (Salud Mental) serán operadas en instalaciones de EL INSTITUTO, en las siguientes ubicaciones: </w:t>
      </w:r>
    </w:p>
    <w:p w14:paraId="1DAC9AE4" w14:textId="77777777" w:rsidR="00305C14" w:rsidRPr="00716999" w:rsidRDefault="00305C14" w:rsidP="00821177">
      <w:pPr>
        <w:ind w:left="709"/>
        <w:contextualSpacing/>
        <w:jc w:val="both"/>
        <w:rPr>
          <w:rFonts w:ascii="Montserrat" w:hAnsi="Montserrat" w:cs="Mongolian Baiti"/>
          <w:iCs/>
          <w:color w:val="000000" w:themeColor="text1"/>
          <w:sz w:val="20"/>
          <w:szCs w:val="20"/>
        </w:rPr>
      </w:pPr>
    </w:p>
    <w:p w14:paraId="01BED4CE" w14:textId="77777777" w:rsidR="00305C14" w:rsidRPr="00716999" w:rsidRDefault="00305C14" w:rsidP="00821177">
      <w:pPr>
        <w:ind w:left="709"/>
        <w:contextualSpacing/>
        <w:jc w:val="both"/>
        <w:rPr>
          <w:rFonts w:ascii="Montserrat" w:hAnsi="Montserrat" w:cs="Mongolian Baiti"/>
          <w:b/>
          <w:bCs/>
          <w:iCs/>
          <w:color w:val="000000" w:themeColor="text1"/>
          <w:sz w:val="20"/>
          <w:szCs w:val="20"/>
        </w:rPr>
      </w:pPr>
      <w:r w:rsidRPr="00716999">
        <w:rPr>
          <w:rFonts w:ascii="Montserrat" w:hAnsi="Montserrat" w:cs="Mongolian Baiti"/>
          <w:b/>
          <w:bCs/>
          <w:iCs/>
          <w:color w:val="000000" w:themeColor="text1"/>
          <w:sz w:val="20"/>
          <w:szCs w:val="20"/>
        </w:rPr>
        <w:t>Servicio de Orientación Telefónica – Salud Mental</w:t>
      </w:r>
    </w:p>
    <w:p w14:paraId="10F68A40" w14:textId="77777777" w:rsidR="00305C14" w:rsidRPr="00716999" w:rsidRDefault="00305C14" w:rsidP="00821177">
      <w:pPr>
        <w:pStyle w:val="Prrafodelista"/>
        <w:jc w:val="both"/>
        <w:rPr>
          <w:rFonts w:ascii="Montserrat" w:hAnsi="Montserrat" w:cs="Mongolian Baiti"/>
          <w:iCs/>
          <w:color w:val="000000" w:themeColor="text1"/>
          <w:sz w:val="20"/>
          <w:szCs w:val="20"/>
          <w:lang w:eastAsia="es-MX"/>
        </w:rPr>
      </w:pPr>
      <w:r w:rsidRPr="00716999">
        <w:rPr>
          <w:rFonts w:ascii="Montserrat" w:hAnsi="Montserrat" w:cs="Mongolian Baiti"/>
          <w:iCs/>
          <w:color w:val="000000" w:themeColor="text1"/>
          <w:sz w:val="20"/>
          <w:szCs w:val="20"/>
          <w:lang w:eastAsia="es-MX"/>
        </w:rPr>
        <w:t>Centro de Contacto propuesto por el Licitante</w:t>
      </w:r>
    </w:p>
    <w:p w14:paraId="5D22818F" w14:textId="77777777" w:rsidR="00305C14" w:rsidRPr="00716999" w:rsidRDefault="00305C14" w:rsidP="00821177">
      <w:pPr>
        <w:pStyle w:val="Prrafodelista"/>
        <w:jc w:val="both"/>
        <w:rPr>
          <w:rFonts w:ascii="Montserrat" w:hAnsi="Montserrat" w:cs="Mongolian Baiti"/>
          <w:iCs/>
          <w:color w:val="000000" w:themeColor="text1"/>
          <w:sz w:val="20"/>
          <w:szCs w:val="20"/>
          <w:lang w:eastAsia="es-MX"/>
        </w:rPr>
      </w:pPr>
    </w:p>
    <w:p w14:paraId="0FD1204C" w14:textId="77777777" w:rsidR="00305C14" w:rsidRPr="00716999" w:rsidRDefault="00305C14" w:rsidP="00821177">
      <w:pPr>
        <w:pStyle w:val="Prrafodelista"/>
        <w:jc w:val="both"/>
        <w:rPr>
          <w:rFonts w:ascii="Montserrat" w:hAnsi="Montserrat" w:cs="Mongolian Baiti"/>
          <w:b/>
          <w:bCs/>
          <w:iCs/>
          <w:color w:val="000000" w:themeColor="text1"/>
          <w:sz w:val="20"/>
          <w:szCs w:val="20"/>
        </w:rPr>
      </w:pPr>
      <w:r w:rsidRPr="00716999">
        <w:rPr>
          <w:rFonts w:ascii="Montserrat" w:hAnsi="Montserrat" w:cs="Mongolian Baiti"/>
          <w:b/>
          <w:bCs/>
          <w:iCs/>
          <w:color w:val="000000" w:themeColor="text1"/>
          <w:sz w:val="20"/>
          <w:szCs w:val="20"/>
        </w:rPr>
        <w:t>Donación de Órganos Tejidos</w:t>
      </w:r>
    </w:p>
    <w:p w14:paraId="64D0B2D0" w14:textId="77777777" w:rsidR="00305C14" w:rsidRPr="00716999" w:rsidRDefault="00305C14" w:rsidP="00821177">
      <w:pPr>
        <w:pStyle w:val="Prrafodelista"/>
        <w:jc w:val="both"/>
        <w:rPr>
          <w:rFonts w:ascii="Montserrat" w:hAnsi="Montserrat" w:cs="Mongolian Baiti"/>
          <w:iCs/>
          <w:color w:val="000000" w:themeColor="text1"/>
          <w:sz w:val="20"/>
          <w:szCs w:val="20"/>
          <w:lang w:eastAsia="es-MX"/>
        </w:rPr>
      </w:pPr>
      <w:r w:rsidRPr="00716999">
        <w:rPr>
          <w:rFonts w:ascii="Montserrat" w:hAnsi="Montserrat" w:cs="Mongolian Baiti"/>
          <w:iCs/>
          <w:color w:val="000000" w:themeColor="text1"/>
          <w:sz w:val="20"/>
          <w:szCs w:val="20"/>
          <w:lang w:eastAsia="es-MX"/>
        </w:rPr>
        <w:t>Centro de Contacto propuesto por el Licitante</w:t>
      </w:r>
    </w:p>
    <w:p w14:paraId="3568C009" w14:textId="77777777" w:rsidR="00305C14" w:rsidRPr="00716999" w:rsidRDefault="00305C14" w:rsidP="00821177">
      <w:pPr>
        <w:pStyle w:val="Prrafodelista"/>
        <w:jc w:val="both"/>
        <w:rPr>
          <w:rFonts w:ascii="Montserrat" w:hAnsi="Montserrat" w:cs="Mongolian Baiti"/>
          <w:iCs/>
          <w:color w:val="000000" w:themeColor="text1"/>
          <w:sz w:val="20"/>
          <w:szCs w:val="20"/>
          <w:lang w:eastAsia="es-MX"/>
        </w:rPr>
      </w:pPr>
    </w:p>
    <w:p w14:paraId="0E9BF762" w14:textId="77777777" w:rsidR="00305C14" w:rsidRPr="00716999" w:rsidRDefault="00305C14" w:rsidP="00821177">
      <w:pPr>
        <w:pStyle w:val="Prrafodelista"/>
        <w:jc w:val="both"/>
        <w:rPr>
          <w:rFonts w:ascii="Montserrat" w:hAnsi="Montserrat" w:cs="Mongolian Baiti"/>
          <w:b/>
          <w:bCs/>
          <w:iCs/>
          <w:color w:val="000000" w:themeColor="text1"/>
          <w:sz w:val="20"/>
          <w:szCs w:val="20"/>
        </w:rPr>
      </w:pPr>
      <w:r w:rsidRPr="00716999">
        <w:rPr>
          <w:rFonts w:ascii="Montserrat" w:hAnsi="Montserrat" w:cs="Mongolian Baiti"/>
          <w:b/>
          <w:bCs/>
          <w:iCs/>
          <w:color w:val="000000" w:themeColor="text1"/>
          <w:sz w:val="20"/>
          <w:szCs w:val="20"/>
        </w:rPr>
        <w:t>Mega Farmacia – 2do Nivel</w:t>
      </w:r>
    </w:p>
    <w:p w14:paraId="106E237A" w14:textId="77777777" w:rsidR="00305C14" w:rsidRPr="00716999" w:rsidRDefault="00305C14" w:rsidP="00821177">
      <w:pPr>
        <w:pStyle w:val="Prrafodelista"/>
        <w:jc w:val="both"/>
        <w:rPr>
          <w:rFonts w:ascii="Montserrat" w:hAnsi="Montserrat" w:cs="Mongolian Baiti"/>
          <w:iCs/>
          <w:color w:val="000000" w:themeColor="text1"/>
          <w:sz w:val="20"/>
          <w:szCs w:val="20"/>
          <w:lang w:eastAsia="es-MX"/>
        </w:rPr>
      </w:pPr>
      <w:r w:rsidRPr="00716999">
        <w:rPr>
          <w:rFonts w:ascii="Montserrat" w:hAnsi="Montserrat" w:cs="Mongolian Baiti"/>
          <w:iCs/>
          <w:color w:val="000000" w:themeColor="text1"/>
          <w:sz w:val="20"/>
          <w:szCs w:val="20"/>
          <w:lang w:eastAsia="es-MX"/>
        </w:rPr>
        <w:t>Centro de Contacto propuesto por el Licitante</w:t>
      </w:r>
    </w:p>
    <w:p w14:paraId="6C53ADA0" w14:textId="77777777" w:rsidR="00305C14" w:rsidRPr="00716999" w:rsidRDefault="00305C14" w:rsidP="00821177">
      <w:pPr>
        <w:ind w:left="709"/>
        <w:contextualSpacing/>
        <w:jc w:val="both"/>
        <w:rPr>
          <w:rFonts w:ascii="Montserrat" w:hAnsi="Montserrat" w:cs="Mongolian Baiti"/>
          <w:b/>
          <w:bCs/>
          <w:iCs/>
          <w:color w:val="000000" w:themeColor="text1"/>
          <w:sz w:val="20"/>
          <w:szCs w:val="20"/>
        </w:rPr>
      </w:pPr>
    </w:p>
    <w:p w14:paraId="6138B6B4" w14:textId="77777777" w:rsidR="00305C14" w:rsidRPr="00716999" w:rsidRDefault="00305C14" w:rsidP="00821177">
      <w:pPr>
        <w:ind w:left="709"/>
        <w:contextualSpacing/>
        <w:jc w:val="both"/>
        <w:rPr>
          <w:rFonts w:ascii="Montserrat" w:hAnsi="Montserrat" w:cs="Mongolian Baiti"/>
          <w:b/>
          <w:bCs/>
          <w:iCs/>
          <w:color w:val="000000" w:themeColor="text1"/>
          <w:sz w:val="20"/>
          <w:szCs w:val="20"/>
        </w:rPr>
      </w:pPr>
      <w:r w:rsidRPr="00716999">
        <w:rPr>
          <w:rFonts w:ascii="Montserrat" w:hAnsi="Montserrat" w:cs="Mongolian Baiti"/>
          <w:b/>
          <w:bCs/>
          <w:iCs/>
          <w:color w:val="000000" w:themeColor="text1"/>
          <w:sz w:val="20"/>
          <w:szCs w:val="20"/>
        </w:rPr>
        <w:t>Código Infarto CMN Siglo XXI</w:t>
      </w:r>
    </w:p>
    <w:p w14:paraId="57C600AA" w14:textId="77777777" w:rsidR="00305C14" w:rsidRPr="00716999" w:rsidRDefault="00305C14" w:rsidP="00821177">
      <w:pPr>
        <w:ind w:left="709"/>
        <w:contextualSpacing/>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t>Unidad Médica de Alta Especialidad “Siglo XXI”</w:t>
      </w:r>
    </w:p>
    <w:p w14:paraId="62145B76" w14:textId="77777777" w:rsidR="00305C14" w:rsidRPr="00716999" w:rsidRDefault="00305C14" w:rsidP="00821177">
      <w:pPr>
        <w:ind w:left="709"/>
        <w:contextualSpacing/>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t>Av. Cuauhtémoc número 330, Col. Doctores, Alcaldía Cuauhtémoc, C.P. 06720, Ciudad de México</w:t>
      </w:r>
    </w:p>
    <w:p w14:paraId="4205B8AD" w14:textId="77777777" w:rsidR="00305C14" w:rsidRPr="00716999" w:rsidRDefault="00305C14" w:rsidP="00821177">
      <w:pPr>
        <w:pStyle w:val="Prrafodelista"/>
        <w:jc w:val="both"/>
        <w:rPr>
          <w:rFonts w:ascii="Montserrat" w:hAnsi="Montserrat" w:cs="Mongolian Baiti"/>
          <w:iCs/>
          <w:color w:val="000000" w:themeColor="text1"/>
          <w:sz w:val="20"/>
          <w:szCs w:val="20"/>
        </w:rPr>
      </w:pPr>
    </w:p>
    <w:p w14:paraId="708A9385" w14:textId="77777777" w:rsidR="00305C14" w:rsidRPr="00716999" w:rsidRDefault="00305C14" w:rsidP="00821177">
      <w:pPr>
        <w:ind w:left="709"/>
        <w:contextualSpacing/>
        <w:jc w:val="both"/>
        <w:rPr>
          <w:rFonts w:ascii="Montserrat" w:hAnsi="Montserrat" w:cs="Mongolian Baiti"/>
          <w:b/>
          <w:bCs/>
          <w:iCs/>
          <w:color w:val="000000" w:themeColor="text1"/>
          <w:sz w:val="20"/>
          <w:szCs w:val="20"/>
        </w:rPr>
      </w:pPr>
      <w:r w:rsidRPr="00716999">
        <w:rPr>
          <w:rFonts w:ascii="Montserrat" w:hAnsi="Montserrat" w:cs="Mongolian Baiti"/>
          <w:b/>
          <w:bCs/>
          <w:iCs/>
          <w:color w:val="000000" w:themeColor="text1"/>
          <w:sz w:val="20"/>
          <w:szCs w:val="20"/>
        </w:rPr>
        <w:t>Código Infarto CMN La Raza</w:t>
      </w:r>
    </w:p>
    <w:p w14:paraId="0F4A4AE2" w14:textId="77777777" w:rsidR="00305C14" w:rsidRPr="00716999" w:rsidRDefault="00305C14" w:rsidP="00821177">
      <w:pPr>
        <w:ind w:left="709"/>
        <w:contextualSpacing/>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t>Unidad Médica de Alta Especialidad “La Raza”, Paseo de las Jacarandas S/N La Raza, Alcaldía Azcapotzalco, C.P .02990, Ciudad de México</w:t>
      </w:r>
    </w:p>
    <w:p w14:paraId="3027736E" w14:textId="77777777" w:rsidR="00305C14" w:rsidRPr="00716999" w:rsidRDefault="00305C14" w:rsidP="00821177">
      <w:pPr>
        <w:pStyle w:val="Prrafodelista"/>
        <w:jc w:val="both"/>
        <w:rPr>
          <w:rFonts w:ascii="Montserrat" w:hAnsi="Montserrat" w:cs="Mongolian Baiti"/>
          <w:b/>
          <w:bCs/>
          <w:iCs/>
          <w:color w:val="000000" w:themeColor="text1"/>
          <w:sz w:val="20"/>
          <w:szCs w:val="20"/>
        </w:rPr>
      </w:pPr>
    </w:p>
    <w:p w14:paraId="748406B1" w14:textId="77777777" w:rsidR="00305C14" w:rsidRPr="00716999" w:rsidRDefault="00305C14" w:rsidP="00821177">
      <w:pPr>
        <w:pStyle w:val="Prrafodelista"/>
        <w:jc w:val="both"/>
        <w:rPr>
          <w:rFonts w:ascii="Montserrat" w:hAnsi="Montserrat" w:cs="Mongolian Baiti"/>
          <w:b/>
          <w:bCs/>
          <w:iCs/>
          <w:color w:val="000000" w:themeColor="text1"/>
          <w:sz w:val="20"/>
          <w:szCs w:val="20"/>
        </w:rPr>
      </w:pPr>
      <w:r w:rsidRPr="00716999">
        <w:rPr>
          <w:rFonts w:ascii="Montserrat" w:hAnsi="Montserrat" w:cs="Mongolian Baiti"/>
          <w:b/>
          <w:bCs/>
          <w:iCs/>
          <w:color w:val="000000" w:themeColor="text1"/>
          <w:sz w:val="20"/>
          <w:szCs w:val="20"/>
        </w:rPr>
        <w:t>Centro de Atención y Soporte Técnico (CAST)</w:t>
      </w:r>
    </w:p>
    <w:p w14:paraId="0801BC4D" w14:textId="77777777" w:rsidR="00305C14" w:rsidRPr="00716999" w:rsidRDefault="00305C14" w:rsidP="00821177">
      <w:pPr>
        <w:ind w:left="709" w:right="21"/>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División de Mesa de Servicios Tecnológicos, operando hoy en: Toledo 21, PB, Colonia Juárez, Alcaldía Cuauhtémoc, C.P. 06600, Ciudad de México.</w:t>
      </w:r>
    </w:p>
    <w:p w14:paraId="45A17D29" w14:textId="77777777" w:rsidR="00305C14" w:rsidRPr="00716999" w:rsidRDefault="00305C14" w:rsidP="00821177">
      <w:pPr>
        <w:ind w:left="709" w:right="21"/>
        <w:contextualSpacing/>
        <w:jc w:val="both"/>
        <w:rPr>
          <w:rFonts w:ascii="Montserrat" w:hAnsi="Montserrat" w:cs="Mongolian Baiti"/>
          <w:color w:val="000000" w:themeColor="text1"/>
          <w:sz w:val="20"/>
          <w:szCs w:val="20"/>
        </w:rPr>
      </w:pPr>
    </w:p>
    <w:p w14:paraId="5F4B67A8" w14:textId="77777777" w:rsidR="00305C14" w:rsidRPr="00716999" w:rsidRDefault="00305C14" w:rsidP="00821177">
      <w:pPr>
        <w:pStyle w:val="Prrafodelista"/>
        <w:jc w:val="both"/>
        <w:rPr>
          <w:rFonts w:ascii="Montserrat" w:hAnsi="Montserrat" w:cs="Mongolian Baiti"/>
          <w:b/>
          <w:bCs/>
          <w:iCs/>
          <w:color w:val="000000" w:themeColor="text1"/>
          <w:sz w:val="20"/>
          <w:szCs w:val="20"/>
        </w:rPr>
      </w:pPr>
      <w:r w:rsidRPr="00716999">
        <w:rPr>
          <w:rFonts w:ascii="Montserrat" w:hAnsi="Montserrat" w:cs="Mongolian Baiti"/>
          <w:b/>
          <w:bCs/>
          <w:iCs/>
          <w:color w:val="000000" w:themeColor="text1"/>
          <w:sz w:val="20"/>
          <w:szCs w:val="20"/>
        </w:rPr>
        <w:t>Cita Médica Telefónica</w:t>
      </w:r>
    </w:p>
    <w:p w14:paraId="6AD48919" w14:textId="77777777" w:rsidR="00305C14" w:rsidRPr="00716999" w:rsidRDefault="00305C14" w:rsidP="00821177">
      <w:pPr>
        <w:pStyle w:val="Prrafodelista"/>
        <w:jc w:val="both"/>
        <w:rPr>
          <w:rFonts w:ascii="Montserrat" w:hAnsi="Montserrat" w:cs="Mongolian Baiti"/>
          <w:b/>
          <w:bCs/>
          <w:iCs/>
          <w:color w:val="000000" w:themeColor="text1"/>
          <w:sz w:val="20"/>
          <w:szCs w:val="20"/>
        </w:rPr>
      </w:pPr>
      <w:r w:rsidRPr="00716999">
        <w:rPr>
          <w:rFonts w:ascii="Montserrat" w:hAnsi="Montserrat" w:cs="Mongolian Baiti"/>
          <w:b/>
          <w:bCs/>
          <w:iCs/>
          <w:color w:val="000000" w:themeColor="text1"/>
          <w:sz w:val="20"/>
          <w:szCs w:val="20"/>
        </w:rPr>
        <w:t>Mesa de Servicios Tecnológicos (MST)</w:t>
      </w:r>
    </w:p>
    <w:p w14:paraId="769C6197" w14:textId="77777777" w:rsidR="00305C14" w:rsidRPr="00716999" w:rsidRDefault="00305C14" w:rsidP="00821177">
      <w:pPr>
        <w:pStyle w:val="Prrafodelista"/>
        <w:jc w:val="both"/>
        <w:rPr>
          <w:rFonts w:ascii="Montserrat" w:hAnsi="Montserrat" w:cs="Mongolian Baiti"/>
          <w:b/>
          <w:bCs/>
          <w:iCs/>
          <w:color w:val="000000" w:themeColor="text1"/>
          <w:sz w:val="20"/>
          <w:szCs w:val="20"/>
        </w:rPr>
      </w:pPr>
      <w:r w:rsidRPr="00716999">
        <w:rPr>
          <w:rFonts w:ascii="Montserrat" w:hAnsi="Montserrat" w:cs="Mongolian Baiti"/>
          <w:b/>
          <w:bCs/>
          <w:iCs/>
          <w:color w:val="000000" w:themeColor="text1"/>
          <w:sz w:val="20"/>
          <w:szCs w:val="20"/>
        </w:rPr>
        <w:t>Modelo Preventivo de Enfermedades Crónicas (MPEC)</w:t>
      </w:r>
    </w:p>
    <w:p w14:paraId="6858D211" w14:textId="77777777" w:rsidR="00305C14" w:rsidRPr="00716999" w:rsidRDefault="00305C14" w:rsidP="00821177">
      <w:pPr>
        <w:pStyle w:val="Prrafodelista"/>
        <w:jc w:val="both"/>
        <w:rPr>
          <w:rFonts w:ascii="Montserrat" w:hAnsi="Montserrat" w:cs="Mongolian Baiti"/>
          <w:b/>
          <w:bCs/>
          <w:iCs/>
          <w:color w:val="000000" w:themeColor="text1"/>
          <w:sz w:val="20"/>
          <w:szCs w:val="20"/>
        </w:rPr>
      </w:pPr>
      <w:r w:rsidRPr="00716999">
        <w:rPr>
          <w:rFonts w:ascii="Montserrat" w:hAnsi="Montserrat" w:cs="Mongolian Baiti"/>
          <w:b/>
          <w:bCs/>
          <w:iCs/>
          <w:color w:val="000000" w:themeColor="text1"/>
          <w:sz w:val="20"/>
          <w:szCs w:val="20"/>
        </w:rPr>
        <w:t>Mega Farmacia – 1er Nivel</w:t>
      </w:r>
    </w:p>
    <w:p w14:paraId="327FCBE4" w14:textId="77777777" w:rsidR="00305C14" w:rsidRPr="00716999" w:rsidRDefault="00305C14" w:rsidP="00821177">
      <w:pPr>
        <w:pStyle w:val="Prrafodelista"/>
        <w:jc w:val="both"/>
        <w:rPr>
          <w:rFonts w:ascii="Montserrat" w:hAnsi="Montserrat" w:cs="Mongolian Baiti"/>
          <w:b/>
          <w:bCs/>
          <w:iCs/>
          <w:color w:val="000000" w:themeColor="text1"/>
          <w:sz w:val="20"/>
          <w:szCs w:val="20"/>
        </w:rPr>
      </w:pPr>
      <w:r w:rsidRPr="00716999">
        <w:rPr>
          <w:rFonts w:ascii="Montserrat" w:hAnsi="Montserrat" w:cs="Mongolian Baiti"/>
          <w:b/>
          <w:bCs/>
          <w:iCs/>
          <w:color w:val="000000" w:themeColor="text1"/>
          <w:sz w:val="20"/>
          <w:szCs w:val="20"/>
        </w:rPr>
        <w:t>Orientación Médica Telefónica</w:t>
      </w:r>
    </w:p>
    <w:p w14:paraId="6BBDAB03" w14:textId="77777777" w:rsidR="00305C14" w:rsidRPr="00716999" w:rsidRDefault="00305C14" w:rsidP="00821177">
      <w:pPr>
        <w:pStyle w:val="Prrafodelista"/>
        <w:jc w:val="both"/>
        <w:rPr>
          <w:rFonts w:ascii="Montserrat" w:hAnsi="Montserrat" w:cs="Mongolian Baiti"/>
          <w:b/>
          <w:bCs/>
          <w:iCs/>
          <w:color w:val="000000" w:themeColor="text1"/>
          <w:sz w:val="20"/>
          <w:szCs w:val="20"/>
        </w:rPr>
      </w:pPr>
      <w:r w:rsidRPr="00716999">
        <w:rPr>
          <w:rFonts w:ascii="Montserrat" w:hAnsi="Montserrat" w:cs="Mongolian Baiti"/>
          <w:color w:val="000000" w:themeColor="text1"/>
          <w:sz w:val="20"/>
          <w:szCs w:val="20"/>
        </w:rPr>
        <w:t xml:space="preserve">Instalaciones de Morelia, Michoacán </w:t>
      </w:r>
      <w:r w:rsidRPr="00716999">
        <w:rPr>
          <w:rFonts w:ascii="Montserrat" w:hAnsi="Montserrat" w:cs="Mongolian Baiti"/>
          <w:iCs/>
          <w:color w:val="000000" w:themeColor="text1"/>
          <w:sz w:val="20"/>
          <w:szCs w:val="20"/>
        </w:rPr>
        <w:t>en Blvrd. Alfredo Zalce # 4485, Tres Marias, 58254 Morelia, Michoacán, utilizando los siguientes espacios proporcionados por el IMSS:</w:t>
      </w:r>
    </w:p>
    <w:p w14:paraId="66569357" w14:textId="77777777" w:rsidR="00305C14" w:rsidRPr="00716999" w:rsidRDefault="00305C14" w:rsidP="00821177">
      <w:pPr>
        <w:ind w:right="21"/>
        <w:contextualSpacing/>
        <w:jc w:val="both"/>
        <w:rPr>
          <w:rFonts w:ascii="Montserrat" w:hAnsi="Montserrat" w:cs="Mongolian Baiti"/>
          <w:color w:val="000000" w:themeColor="text1"/>
          <w:sz w:val="20"/>
          <w:szCs w:val="20"/>
        </w:rPr>
      </w:pPr>
    </w:p>
    <w:p w14:paraId="3455A768" w14:textId="1FB51A97" w:rsidR="00305C14" w:rsidRPr="00716999" w:rsidRDefault="00305C14" w:rsidP="00821177">
      <w:pPr>
        <w:pStyle w:val="Prrafodelista"/>
        <w:numPr>
          <w:ilvl w:val="0"/>
          <w:numId w:val="80"/>
        </w:numPr>
        <w:ind w:left="426" w:right="21"/>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De conformidad con lo establecido en el numeral </w:t>
      </w:r>
      <w:r w:rsidR="009477E5" w:rsidRPr="00716999">
        <w:rPr>
          <w:rFonts w:ascii="Montserrat" w:hAnsi="Montserrat" w:cs="Mongolian Baiti"/>
          <w:color w:val="000000" w:themeColor="text1"/>
          <w:sz w:val="20"/>
          <w:szCs w:val="20"/>
        </w:rPr>
        <w:t>9</w:t>
      </w:r>
      <w:r w:rsidRPr="00716999">
        <w:rPr>
          <w:rFonts w:ascii="Montserrat" w:hAnsi="Montserrat" w:cs="Mongolian Baiti"/>
          <w:color w:val="000000" w:themeColor="text1"/>
          <w:sz w:val="20"/>
          <w:szCs w:val="20"/>
        </w:rPr>
        <w:t xml:space="preserve">. Cronograma de Actividades del Anexo Técnico, EL LICITANTE deberá ofertar la administración y operación del servicio CCIMSS Morelia, Michoacán, en instalaciones propias del IMSS, para tal efecto EL LICITANTE deberá incluir como parte de su proposición la documentación en la que detalle y describa la integración para lograr la funcionalidad solicitada en dichas instalaciones, incluyendo calendario y plan de trabajo con compromisos semanales los cuales serán verificados por parte de EL INSTITUTO, lo anterior deberá ser ofertado cumpliendo con las especificaciones y requerimientos técnicos establecidos en el presente Anexo Técnico sus Apéndices y Términos y Condiciones. </w:t>
      </w:r>
    </w:p>
    <w:p w14:paraId="65BCE6D3" w14:textId="1007D141" w:rsidR="00657B1D" w:rsidRPr="00716999" w:rsidRDefault="00657B1D" w:rsidP="00821177">
      <w:pPr>
        <w:contextualSpacing/>
        <w:jc w:val="both"/>
        <w:rPr>
          <w:rFonts w:ascii="Montserrat" w:hAnsi="Montserrat" w:cs="Mongolian Baiti"/>
          <w:iCs/>
          <w:color w:val="000000" w:themeColor="text1"/>
          <w:sz w:val="20"/>
          <w:szCs w:val="20"/>
        </w:rPr>
      </w:pPr>
    </w:p>
    <w:p w14:paraId="1AF01F25" w14:textId="70437309" w:rsidR="00657B1D" w:rsidRPr="00716999" w:rsidRDefault="00657B1D" w:rsidP="00821177">
      <w:pPr>
        <w:pStyle w:val="Prrafodelista"/>
        <w:numPr>
          <w:ilvl w:val="0"/>
          <w:numId w:val="6"/>
        </w:numPr>
        <w:ind w:left="284" w:hanging="284"/>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lastRenderedPageBreak/>
        <w:t xml:space="preserve">El licitante debe ofertar la implementación, desarrollo, administración y operación en Blvrd. Alfredo Zalce # 4485, Tres Marias, 58254 Morelia, </w:t>
      </w:r>
      <w:r w:rsidR="009B386B" w:rsidRPr="00716999">
        <w:rPr>
          <w:rFonts w:ascii="Montserrat" w:hAnsi="Montserrat" w:cs="Mongolian Baiti"/>
          <w:iCs/>
          <w:color w:val="000000" w:themeColor="text1"/>
          <w:sz w:val="20"/>
          <w:szCs w:val="20"/>
        </w:rPr>
        <w:t>Michoacán</w:t>
      </w:r>
      <w:r w:rsidRPr="00716999">
        <w:rPr>
          <w:rFonts w:ascii="Montserrat" w:hAnsi="Montserrat" w:cs="Mongolian Baiti"/>
          <w:iCs/>
          <w:color w:val="000000" w:themeColor="text1"/>
          <w:sz w:val="20"/>
          <w:szCs w:val="20"/>
        </w:rPr>
        <w:t>, habilitando al menos lo siguiente:</w:t>
      </w:r>
    </w:p>
    <w:p w14:paraId="33D78BBC" w14:textId="77777777" w:rsidR="000012A4" w:rsidRPr="00716999" w:rsidRDefault="000012A4" w:rsidP="00821177">
      <w:pPr>
        <w:contextualSpacing/>
        <w:jc w:val="both"/>
        <w:rPr>
          <w:rFonts w:ascii="Montserrat" w:hAnsi="Montserrat" w:cs="Mongolian Baiti"/>
          <w:iCs/>
          <w:color w:val="000000" w:themeColor="text1"/>
          <w:sz w:val="20"/>
          <w:szCs w:val="20"/>
        </w:rPr>
      </w:pPr>
    </w:p>
    <w:p w14:paraId="4DF1646B" w14:textId="24CF47B5" w:rsidR="000012A4" w:rsidRPr="00716999" w:rsidRDefault="00823AED" w:rsidP="00821177">
      <w:pPr>
        <w:pStyle w:val="Prrafodelista"/>
        <w:numPr>
          <w:ilvl w:val="1"/>
          <w:numId w:val="6"/>
        </w:numPr>
        <w:ind w:left="709"/>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300</w:t>
      </w:r>
      <w:r w:rsidR="000012A4" w:rsidRPr="00716999">
        <w:rPr>
          <w:rFonts w:ascii="Montserrat" w:hAnsi="Montserrat" w:cs="Mongolian Baiti"/>
          <w:color w:val="000000" w:themeColor="text1"/>
          <w:sz w:val="20"/>
          <w:szCs w:val="20"/>
        </w:rPr>
        <w:t xml:space="preserve"> estaciones de servicio </w:t>
      </w:r>
    </w:p>
    <w:p w14:paraId="5EF8456C" w14:textId="62E6615E" w:rsidR="000012A4" w:rsidRPr="00716999" w:rsidRDefault="000012A4" w:rsidP="00821177">
      <w:pPr>
        <w:pStyle w:val="Prrafodelista"/>
        <w:numPr>
          <w:ilvl w:val="1"/>
          <w:numId w:val="6"/>
        </w:numPr>
        <w:ind w:left="709"/>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t>50 estaciones de trabajo de supervisión y usos multiples, considerando de manera enunciativa más no limitativa, los siguientes:</w:t>
      </w:r>
    </w:p>
    <w:p w14:paraId="7A25BB14" w14:textId="77777777" w:rsidR="00FF3DF4" w:rsidRPr="00716999" w:rsidRDefault="00FF3DF4" w:rsidP="00821177">
      <w:pPr>
        <w:contextualSpacing/>
        <w:jc w:val="both"/>
        <w:rPr>
          <w:rFonts w:ascii="Montserrat" w:hAnsi="Montserrat" w:cs="Mongolian Baiti"/>
          <w:iCs/>
          <w:color w:val="000000" w:themeColor="text1"/>
          <w:sz w:val="20"/>
          <w:szCs w:val="20"/>
        </w:rPr>
      </w:pPr>
    </w:p>
    <w:p w14:paraId="02DFB46A" w14:textId="77777777" w:rsidR="00FF3DF4" w:rsidRPr="00716999" w:rsidRDefault="00FF3DF4" w:rsidP="00821177">
      <w:pPr>
        <w:pStyle w:val="Prrafodelista"/>
        <w:numPr>
          <w:ilvl w:val="2"/>
          <w:numId w:val="6"/>
        </w:numPr>
        <w:ind w:left="1276"/>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t>Estaciones de Supervisión</w:t>
      </w:r>
    </w:p>
    <w:p w14:paraId="5B18F842" w14:textId="77777777" w:rsidR="00FF3DF4" w:rsidRPr="00716999" w:rsidRDefault="00FF3DF4" w:rsidP="00821177">
      <w:pPr>
        <w:pStyle w:val="Prrafodelista"/>
        <w:numPr>
          <w:ilvl w:val="2"/>
          <w:numId w:val="6"/>
        </w:numPr>
        <w:ind w:left="1276"/>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t>Estaciones de trabajo de Analistas de Calidad</w:t>
      </w:r>
    </w:p>
    <w:p w14:paraId="53609D02" w14:textId="77777777" w:rsidR="00B454E5" w:rsidRPr="00716999" w:rsidRDefault="00FF3DF4" w:rsidP="00821177">
      <w:pPr>
        <w:pStyle w:val="Prrafodelista"/>
        <w:numPr>
          <w:ilvl w:val="2"/>
          <w:numId w:val="6"/>
        </w:numPr>
        <w:ind w:left="1276"/>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t>Estaciones de trabajo de Analistas de Work Force</w:t>
      </w:r>
    </w:p>
    <w:p w14:paraId="53D8B338" w14:textId="77777777" w:rsidR="00B454E5" w:rsidRPr="00716999" w:rsidRDefault="00B454E5" w:rsidP="00821177">
      <w:pPr>
        <w:contextualSpacing/>
        <w:jc w:val="both"/>
        <w:rPr>
          <w:rFonts w:ascii="Montserrat" w:hAnsi="Montserrat" w:cs="Mongolian Baiti"/>
          <w:iCs/>
          <w:color w:val="000000" w:themeColor="text1"/>
          <w:sz w:val="20"/>
          <w:szCs w:val="20"/>
        </w:rPr>
      </w:pPr>
    </w:p>
    <w:p w14:paraId="429D74C1" w14:textId="77777777" w:rsidR="00B454E5" w:rsidRPr="00716999" w:rsidRDefault="00B454E5" w:rsidP="00821177">
      <w:pPr>
        <w:pStyle w:val="Prrafodelista"/>
        <w:numPr>
          <w:ilvl w:val="1"/>
          <w:numId w:val="6"/>
        </w:numPr>
        <w:ind w:left="851"/>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t>Las instalaciones cuentan con dos (2) salas, una para capacitación y una para usos múltiples:</w:t>
      </w:r>
    </w:p>
    <w:p w14:paraId="1C580969" w14:textId="77777777" w:rsidR="004B63A8" w:rsidRPr="00716999" w:rsidRDefault="004B63A8" w:rsidP="00821177">
      <w:pPr>
        <w:pStyle w:val="Prrafodelista"/>
        <w:ind w:left="1520"/>
        <w:jc w:val="both"/>
        <w:rPr>
          <w:rFonts w:ascii="Montserrat" w:hAnsi="Montserrat" w:cs="Mongolian Baiti"/>
          <w:iCs/>
          <w:color w:val="000000" w:themeColor="text1"/>
          <w:sz w:val="20"/>
          <w:szCs w:val="20"/>
        </w:rPr>
      </w:pPr>
    </w:p>
    <w:p w14:paraId="786DC866" w14:textId="508E7963" w:rsidR="004B63A8" w:rsidRPr="00716999" w:rsidRDefault="004B63A8" w:rsidP="00821177">
      <w:pPr>
        <w:pStyle w:val="Prrafodelista"/>
        <w:numPr>
          <w:ilvl w:val="0"/>
          <w:numId w:val="79"/>
        </w:numPr>
        <w:ind w:left="1134" w:hanging="283"/>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t>Con capacidad de al menos 16 posiciones, con equipo de cómputo para cada usuario, además de equipo de cómputo, proyector y pantalla para el expositor; lo anterior cumpliendo con todas las especificaciones y requerimientos técnicos establecidos en el</w:t>
      </w:r>
      <w:r w:rsidR="009477E5" w:rsidRPr="00716999">
        <w:rPr>
          <w:rFonts w:ascii="Montserrat" w:hAnsi="Montserrat" w:cs="Mongolian Baiti"/>
          <w:iCs/>
          <w:color w:val="000000" w:themeColor="text1"/>
          <w:sz w:val="20"/>
          <w:szCs w:val="20"/>
        </w:rPr>
        <w:t xml:space="preserve"> </w:t>
      </w:r>
      <w:r w:rsidRPr="00716999">
        <w:rPr>
          <w:rFonts w:ascii="Montserrat" w:hAnsi="Montserrat" w:cs="Mongolian Baiti"/>
          <w:iCs/>
          <w:color w:val="000000" w:themeColor="text1"/>
          <w:sz w:val="20"/>
          <w:szCs w:val="20"/>
        </w:rPr>
        <w:t>Anexo Técnico.</w:t>
      </w:r>
    </w:p>
    <w:p w14:paraId="02EA8A20" w14:textId="39E811B0" w:rsidR="00C0337D" w:rsidRPr="00716999" w:rsidRDefault="00C0337D" w:rsidP="00821177">
      <w:pPr>
        <w:ind w:right="21"/>
        <w:contextualSpacing/>
        <w:jc w:val="both"/>
        <w:rPr>
          <w:rFonts w:ascii="Montserrat" w:hAnsi="Montserrat" w:cs="Mongolian Baiti"/>
          <w:color w:val="000000" w:themeColor="text1"/>
          <w:sz w:val="20"/>
          <w:szCs w:val="20"/>
        </w:rPr>
      </w:pPr>
    </w:p>
    <w:p w14:paraId="12B7E797" w14:textId="49969FC7" w:rsidR="00657B1D" w:rsidRPr="00716999" w:rsidRDefault="00657B1D" w:rsidP="00821177">
      <w:pPr>
        <w:contextualSpacing/>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t xml:space="preserve">El Licitante deberá ofertar la instalación, implementación, desarrollo, administración y operación del servicio CCIMSS Morelia, </w:t>
      </w:r>
      <w:r w:rsidR="009B386B" w:rsidRPr="00716999">
        <w:rPr>
          <w:rFonts w:ascii="Montserrat" w:hAnsi="Montserrat" w:cs="Mongolian Baiti"/>
          <w:iCs/>
          <w:color w:val="000000" w:themeColor="text1"/>
          <w:sz w:val="20"/>
          <w:szCs w:val="20"/>
        </w:rPr>
        <w:t>Michoacán</w:t>
      </w:r>
      <w:r w:rsidRPr="00716999">
        <w:rPr>
          <w:rFonts w:ascii="Montserrat" w:hAnsi="Montserrat" w:cs="Mongolian Baiti"/>
          <w:iCs/>
          <w:color w:val="000000" w:themeColor="text1"/>
          <w:sz w:val="20"/>
          <w:szCs w:val="20"/>
        </w:rPr>
        <w:t xml:space="preserve">, atendiendo a los plazos establecidos para tal efecto en el numeral </w:t>
      </w:r>
      <w:r w:rsidR="009477E5" w:rsidRPr="00716999">
        <w:rPr>
          <w:rFonts w:ascii="Montserrat" w:hAnsi="Montserrat" w:cs="Mongolian Baiti"/>
          <w:iCs/>
          <w:color w:val="000000" w:themeColor="text1"/>
          <w:sz w:val="20"/>
          <w:szCs w:val="20"/>
        </w:rPr>
        <w:t>9</w:t>
      </w:r>
      <w:r w:rsidRPr="00716999">
        <w:rPr>
          <w:rFonts w:ascii="Montserrat" w:hAnsi="Montserrat" w:cs="Mongolian Baiti"/>
          <w:iCs/>
          <w:color w:val="000000" w:themeColor="text1"/>
          <w:sz w:val="20"/>
          <w:szCs w:val="20"/>
        </w:rPr>
        <w:t>. Cronograma de Actividades del Anexo Técnico.</w:t>
      </w:r>
    </w:p>
    <w:p w14:paraId="343C45A0" w14:textId="77777777" w:rsidR="00657B1D" w:rsidRPr="00716999" w:rsidRDefault="00657B1D" w:rsidP="00821177">
      <w:pPr>
        <w:contextualSpacing/>
        <w:rPr>
          <w:rFonts w:ascii="Montserrat" w:hAnsi="Montserrat" w:cs="Mongolian Baiti"/>
          <w:color w:val="000000" w:themeColor="text1"/>
          <w:sz w:val="20"/>
          <w:szCs w:val="20"/>
        </w:rPr>
      </w:pPr>
    </w:p>
    <w:p w14:paraId="0747E6B1" w14:textId="77777777" w:rsidR="005352AB" w:rsidRPr="00716999" w:rsidRDefault="005352AB" w:rsidP="00821177">
      <w:pPr>
        <w:pStyle w:val="Ttulo2"/>
        <w:tabs>
          <w:tab w:val="center" w:pos="426"/>
        </w:tabs>
        <w:spacing w:before="0" w:after="0"/>
        <w:contextualSpacing/>
        <w:rPr>
          <w:rFonts w:ascii="Montserrat" w:hAnsi="Montserrat" w:cs="Mongolian Baiti"/>
          <w:color w:val="000000" w:themeColor="text1"/>
          <w:sz w:val="20"/>
          <w:szCs w:val="20"/>
        </w:rPr>
      </w:pPr>
      <w:bookmarkStart w:id="13" w:name="_Toc97059199"/>
      <w:bookmarkStart w:id="14" w:name="_Toc218693069"/>
      <w:r w:rsidRPr="00716999">
        <w:rPr>
          <w:rFonts w:ascii="Montserrat" w:hAnsi="Montserrat" w:cs="Mongolian Baiti"/>
          <w:color w:val="000000" w:themeColor="text1"/>
          <w:sz w:val="20"/>
          <w:szCs w:val="20"/>
        </w:rPr>
        <w:t>4.3. Condiciones para la prestación del servicio.</w:t>
      </w:r>
      <w:bookmarkEnd w:id="13"/>
      <w:bookmarkEnd w:id="14"/>
    </w:p>
    <w:p w14:paraId="6C69C66D" w14:textId="77777777" w:rsidR="005352AB" w:rsidRPr="00716999" w:rsidRDefault="005352AB" w:rsidP="00821177">
      <w:pPr>
        <w:contextualSpacing/>
        <w:rPr>
          <w:rFonts w:ascii="Montserrat" w:hAnsi="Montserrat" w:cs="Mongolian Baiti"/>
          <w:color w:val="000000" w:themeColor="text1"/>
          <w:sz w:val="20"/>
          <w:szCs w:val="20"/>
        </w:rPr>
      </w:pPr>
    </w:p>
    <w:p w14:paraId="30EE314B" w14:textId="6D835D35" w:rsidR="00657B1D" w:rsidRPr="00716999" w:rsidRDefault="00657B1D"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licitante deberá entregar el día natural siguiente a la notificación del fallo el plan de trabajo correspondiente para su validación por parte del área técnica, el cual deberá cumplir con los plazos establecidos en el numeral </w:t>
      </w:r>
      <w:r w:rsidR="009477E5" w:rsidRPr="00716999">
        <w:rPr>
          <w:rFonts w:ascii="Montserrat" w:hAnsi="Montserrat" w:cs="Mongolian Baiti"/>
          <w:color w:val="000000" w:themeColor="text1"/>
          <w:sz w:val="20"/>
          <w:szCs w:val="20"/>
        </w:rPr>
        <w:t>9</w:t>
      </w:r>
      <w:r w:rsidRPr="00716999">
        <w:rPr>
          <w:rFonts w:ascii="Montserrat" w:hAnsi="Montserrat" w:cs="Mongolian Baiti"/>
          <w:color w:val="000000" w:themeColor="text1"/>
          <w:sz w:val="20"/>
          <w:szCs w:val="20"/>
        </w:rPr>
        <w:t>. Cronograma de Actividades del Anexo Técnico</w:t>
      </w:r>
      <w:r w:rsidR="00487CD6" w:rsidRPr="00716999">
        <w:rPr>
          <w:rFonts w:ascii="Montserrat" w:hAnsi="Montserrat" w:cs="Mongolian Baiti"/>
          <w:color w:val="000000" w:themeColor="text1"/>
          <w:sz w:val="20"/>
          <w:szCs w:val="20"/>
        </w:rPr>
        <w:t>.</w:t>
      </w:r>
    </w:p>
    <w:p w14:paraId="3CE5E117" w14:textId="77777777" w:rsidR="00657B1D" w:rsidRPr="00716999" w:rsidRDefault="00657B1D" w:rsidP="00821177">
      <w:pPr>
        <w:contextualSpacing/>
        <w:jc w:val="both"/>
        <w:rPr>
          <w:rFonts w:ascii="Montserrat" w:hAnsi="Montserrat" w:cs="Mongolian Baiti"/>
          <w:color w:val="000000" w:themeColor="text1"/>
          <w:sz w:val="20"/>
          <w:szCs w:val="20"/>
        </w:rPr>
      </w:pPr>
    </w:p>
    <w:p w14:paraId="59F8F6D6" w14:textId="77777777" w:rsidR="00657B1D" w:rsidRPr="00716999" w:rsidRDefault="00657B1D"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La implementación, pruebas, verificaciones de especificaciones físicas y funcionales, así como capacitación, será de acuerdo a lo establecido en el Anexo Técnico, por lo que durante este plazo no habrá erogación de recursos por parte de El Instituto. </w:t>
      </w:r>
    </w:p>
    <w:p w14:paraId="3F225485" w14:textId="77777777" w:rsidR="00657B1D" w:rsidRPr="00716999" w:rsidRDefault="00657B1D" w:rsidP="00821177">
      <w:pPr>
        <w:contextualSpacing/>
        <w:jc w:val="both"/>
        <w:rPr>
          <w:rFonts w:ascii="Montserrat" w:hAnsi="Montserrat" w:cs="Mongolian Baiti"/>
          <w:color w:val="000000" w:themeColor="text1"/>
          <w:sz w:val="20"/>
          <w:szCs w:val="20"/>
        </w:rPr>
      </w:pPr>
    </w:p>
    <w:p w14:paraId="231157EC" w14:textId="77777777" w:rsidR="00657B1D" w:rsidRPr="00716999" w:rsidRDefault="00657B1D"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ejercicio del gasto del recurso presupuestal será a partir de que el licitante inicie con la operación del servicio, es decir una vez concluido el plazo indicado en el párrafo que antecede.</w:t>
      </w:r>
    </w:p>
    <w:p w14:paraId="6B66B7E6" w14:textId="77777777" w:rsidR="00657B1D" w:rsidRPr="00716999" w:rsidRDefault="00657B1D" w:rsidP="00821177">
      <w:pPr>
        <w:contextualSpacing/>
        <w:jc w:val="both"/>
        <w:rPr>
          <w:rFonts w:ascii="Montserrat" w:hAnsi="Montserrat" w:cs="Mongolian Baiti"/>
          <w:color w:val="000000" w:themeColor="text1"/>
          <w:sz w:val="20"/>
          <w:szCs w:val="20"/>
        </w:rPr>
      </w:pPr>
    </w:p>
    <w:p w14:paraId="5EA9D11D" w14:textId="3085A866" w:rsidR="00657B1D" w:rsidRPr="00716999" w:rsidRDefault="00657B1D"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Los tiempos propuestos consideran que en experiencias del propio Instituto, el proceso de desarrollo de las interfaces entre los sistemas del licitante hacia los sistemas del IMSS (por ejemplo, la consulta de vigencia de derechos a través del sistema Acceder), los tiempos de capacitación del personal del licitante y las pruebas funcionales a los sistemas del licitante ganador que se interconectan con sistemas IMSS, deberán iniciarse una vez notificado el fallo del procedimiento de contratación correspondiente, por lo que el IMSS iniciará las actividades necesarias para proveer la capacitación al personal del licitante adjudicado y verificará que los procesos de habilitación de soluciones y la </w:t>
      </w:r>
      <w:r w:rsidRPr="00716999">
        <w:rPr>
          <w:rFonts w:ascii="Montserrat" w:hAnsi="Montserrat" w:cs="Mongolian Baiti"/>
          <w:color w:val="000000" w:themeColor="text1"/>
          <w:sz w:val="20"/>
          <w:szCs w:val="20"/>
        </w:rPr>
        <w:lastRenderedPageBreak/>
        <w:t>funcionalidad para la prestación del servicio habilitada por parte del licitante, sean acordes a lo solicitado por cada campaña y lo especificado en el documento Anexo Técnico y Apéndices.</w:t>
      </w:r>
    </w:p>
    <w:p w14:paraId="33C8285E" w14:textId="77777777" w:rsidR="00657B1D" w:rsidRPr="00716999" w:rsidRDefault="00657B1D" w:rsidP="00821177">
      <w:pPr>
        <w:contextualSpacing/>
        <w:rPr>
          <w:rFonts w:ascii="Montserrat" w:hAnsi="Montserrat" w:cs="Mongolian Baiti"/>
          <w:color w:val="000000" w:themeColor="text1"/>
          <w:sz w:val="20"/>
          <w:szCs w:val="20"/>
        </w:rPr>
      </w:pPr>
    </w:p>
    <w:p w14:paraId="20C16808" w14:textId="77777777" w:rsidR="00657B1D" w:rsidRPr="00716999" w:rsidRDefault="00657B1D"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será evaluado de manera mensual durante la vigencia del contrato por el personal asignado por el Instituto para medir la satisfacción y cumplimiento del servicio proporcionado. La medición será realizada de manera cualitativa, cuantitativa y será considerada para cálculo y aplicación de deductivas correspondientes. La metodología será realizada, asignada y revisada con el Licitante en los tiempos que designe el personal del Instituto.</w:t>
      </w:r>
    </w:p>
    <w:p w14:paraId="36C0B221" w14:textId="77777777" w:rsidR="00657B1D" w:rsidRPr="00716999" w:rsidRDefault="00657B1D" w:rsidP="00821177">
      <w:pPr>
        <w:contextualSpacing/>
        <w:jc w:val="both"/>
        <w:rPr>
          <w:rFonts w:ascii="Montserrat" w:hAnsi="Montserrat" w:cs="Mongolian Baiti"/>
          <w:color w:val="000000" w:themeColor="text1"/>
          <w:sz w:val="20"/>
          <w:szCs w:val="20"/>
        </w:rPr>
      </w:pPr>
    </w:p>
    <w:p w14:paraId="197E70CF" w14:textId="77777777" w:rsidR="00657B1D" w:rsidRPr="00716999" w:rsidRDefault="00657B1D"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efectuar la entrega de los reportes mensuales, soportes de facturación y grabaciones de interacciones, especificados en los documentos Anexo Técnico y Apéndices por cada una de las campañas que forman parte integral del presente instrumento, los primeros 15 días naturales del mes inmediato al periodo de cobro, en caso de incumplimiento de la fecha de entrega se aplicará las deductivas correspondientes.</w:t>
      </w:r>
    </w:p>
    <w:p w14:paraId="22BA805B" w14:textId="77777777" w:rsidR="00657B1D" w:rsidRPr="00716999" w:rsidRDefault="00657B1D" w:rsidP="00821177">
      <w:pPr>
        <w:contextualSpacing/>
        <w:jc w:val="both"/>
        <w:rPr>
          <w:rFonts w:ascii="Montserrat" w:hAnsi="Montserrat" w:cs="Mongolian Baiti"/>
          <w:color w:val="000000" w:themeColor="text1"/>
          <w:sz w:val="20"/>
          <w:szCs w:val="20"/>
        </w:rPr>
      </w:pPr>
    </w:p>
    <w:p w14:paraId="67DADDA7" w14:textId="77777777" w:rsidR="00657B1D" w:rsidRPr="00716999" w:rsidRDefault="00657B1D"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Administrador del Contrato, será responsable de autorizar la facturación del servicio, así como de notificar, en su caso, los incumplimientos o deficiencias del servicio prestado.</w:t>
      </w:r>
    </w:p>
    <w:p w14:paraId="52762B28" w14:textId="77777777" w:rsidR="00657B1D" w:rsidRPr="00716999" w:rsidRDefault="00657B1D" w:rsidP="00821177">
      <w:pPr>
        <w:contextualSpacing/>
        <w:jc w:val="both"/>
        <w:rPr>
          <w:rFonts w:ascii="Montserrat" w:hAnsi="Montserrat" w:cs="Mongolian Baiti"/>
          <w:color w:val="000000" w:themeColor="text1"/>
          <w:sz w:val="20"/>
          <w:szCs w:val="20"/>
        </w:rPr>
      </w:pPr>
    </w:p>
    <w:p w14:paraId="1A626F0E" w14:textId="77777777" w:rsidR="00657B1D" w:rsidRPr="00716999" w:rsidRDefault="00657B1D"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La ventanilla única será la encargada de notificar al proveedor de la aplicación de las penas o deductivas a las que se hiciere acreedor.</w:t>
      </w:r>
    </w:p>
    <w:p w14:paraId="4D4B378A" w14:textId="77777777" w:rsidR="00657B1D" w:rsidRPr="00716999" w:rsidRDefault="00657B1D" w:rsidP="00821177">
      <w:pPr>
        <w:contextualSpacing/>
        <w:jc w:val="both"/>
        <w:rPr>
          <w:rFonts w:ascii="Montserrat" w:hAnsi="Montserrat" w:cs="Mongolian Baiti"/>
          <w:color w:val="000000" w:themeColor="text1"/>
          <w:sz w:val="20"/>
          <w:szCs w:val="20"/>
        </w:rPr>
      </w:pPr>
    </w:p>
    <w:p w14:paraId="599E7F99" w14:textId="77777777" w:rsidR="00FA0638" w:rsidRPr="00716999" w:rsidRDefault="00FA0638" w:rsidP="00821177">
      <w:pPr>
        <w:pStyle w:val="Ttulo2"/>
        <w:numPr>
          <w:ilvl w:val="0"/>
          <w:numId w:val="1"/>
        </w:numPr>
        <w:tabs>
          <w:tab w:val="center" w:pos="426"/>
        </w:tabs>
        <w:spacing w:before="0" w:after="0"/>
        <w:ind w:left="0" w:firstLine="0"/>
        <w:contextualSpacing/>
        <w:jc w:val="both"/>
        <w:rPr>
          <w:rFonts w:ascii="Montserrat" w:hAnsi="Montserrat" w:cs="Mongolian Baiti"/>
          <w:color w:val="000000" w:themeColor="text1"/>
          <w:sz w:val="20"/>
          <w:szCs w:val="20"/>
        </w:rPr>
      </w:pPr>
      <w:bookmarkStart w:id="15" w:name="_Toc97059200"/>
      <w:bookmarkStart w:id="16" w:name="_Toc218693070"/>
      <w:r w:rsidRPr="00716999">
        <w:rPr>
          <w:rFonts w:ascii="Montserrat" w:hAnsi="Montserrat" w:cs="Mongolian Baiti"/>
          <w:color w:val="000000" w:themeColor="text1"/>
          <w:sz w:val="20"/>
          <w:szCs w:val="20"/>
        </w:rPr>
        <w:t>Tipo de contrato.</w:t>
      </w:r>
      <w:bookmarkEnd w:id="15"/>
      <w:bookmarkEnd w:id="16"/>
    </w:p>
    <w:p w14:paraId="309201F3" w14:textId="77777777" w:rsidR="00FA0638" w:rsidRPr="00716999" w:rsidRDefault="00FA0638" w:rsidP="00821177">
      <w:pPr>
        <w:contextualSpacing/>
        <w:jc w:val="both"/>
        <w:rPr>
          <w:rFonts w:ascii="Montserrat" w:hAnsi="Montserrat" w:cs="Mongolian Baiti"/>
          <w:color w:val="000000" w:themeColor="text1"/>
          <w:sz w:val="20"/>
          <w:szCs w:val="20"/>
        </w:rPr>
      </w:pPr>
    </w:p>
    <w:p w14:paraId="6C619A4C" w14:textId="77777777" w:rsidR="00FA0638" w:rsidRPr="00716999" w:rsidRDefault="00FA063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contrato por celebrarse será abierto, con fundamento en el artículo 47, fracción I de la Ley de Adquisiciones, Arrendamientos y Servicios del sector público</w:t>
      </w:r>
      <w:r w:rsidR="00562232" w:rsidRPr="00716999">
        <w:rPr>
          <w:rFonts w:ascii="Montserrat" w:hAnsi="Montserrat" w:cs="Mongolian Baiti"/>
          <w:color w:val="000000" w:themeColor="text1"/>
          <w:sz w:val="20"/>
          <w:szCs w:val="20"/>
        </w:rPr>
        <w:t>, los</w:t>
      </w:r>
      <w:r w:rsidRPr="00716999">
        <w:rPr>
          <w:rFonts w:ascii="Montserrat" w:hAnsi="Montserrat" w:cs="Mongolian Baiti"/>
          <w:color w:val="000000" w:themeColor="text1"/>
          <w:sz w:val="20"/>
          <w:szCs w:val="20"/>
        </w:rPr>
        <w:t xml:space="preserve"> precios serán fijos y permanecerán durante la vigencia del contrato.</w:t>
      </w:r>
    </w:p>
    <w:p w14:paraId="77693956" w14:textId="77777777" w:rsidR="00FA0638" w:rsidRPr="00716999" w:rsidRDefault="00FA0638" w:rsidP="00821177">
      <w:pPr>
        <w:contextualSpacing/>
        <w:jc w:val="both"/>
        <w:rPr>
          <w:rFonts w:ascii="Montserrat" w:hAnsi="Montserrat" w:cs="Mongolian Baiti"/>
          <w:color w:val="000000" w:themeColor="text1"/>
          <w:sz w:val="20"/>
          <w:szCs w:val="20"/>
        </w:rPr>
      </w:pPr>
    </w:p>
    <w:p w14:paraId="1AC98F75" w14:textId="4015D343" w:rsidR="00562232" w:rsidRPr="00716999" w:rsidRDefault="00562232"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L</w:t>
      </w:r>
      <w:r w:rsidR="00FA0638" w:rsidRPr="00716999">
        <w:rPr>
          <w:rFonts w:ascii="Montserrat" w:hAnsi="Montserrat" w:cs="Mongolian Baiti"/>
          <w:color w:val="000000" w:themeColor="text1"/>
          <w:sz w:val="20"/>
          <w:szCs w:val="20"/>
        </w:rPr>
        <w:t xml:space="preserve">a volumetría que se proporciona en el presente Anexo Técnico y en el </w:t>
      </w:r>
      <w:r w:rsidR="00FA0638" w:rsidRPr="00716999">
        <w:rPr>
          <w:rFonts w:ascii="Montserrat" w:hAnsi="Montserrat" w:cs="Mongolian Baiti"/>
          <w:b/>
          <w:color w:val="000000" w:themeColor="text1"/>
          <w:sz w:val="20"/>
          <w:szCs w:val="20"/>
        </w:rPr>
        <w:t xml:space="preserve">Formato de Propuesta Económica </w:t>
      </w:r>
      <w:r w:rsidR="00FA0638" w:rsidRPr="00716999">
        <w:rPr>
          <w:rFonts w:ascii="Montserrat" w:hAnsi="Montserrat" w:cs="Mongolian Baiti"/>
          <w:color w:val="000000" w:themeColor="text1"/>
          <w:sz w:val="20"/>
          <w:szCs w:val="20"/>
        </w:rPr>
        <w:t xml:space="preserve">es exclusivamente para efectos de cotización y no necesariamente refleja los requerimientos de El Instituto, por lo que no se deberá considerar como las cantidades a contratar. </w:t>
      </w:r>
    </w:p>
    <w:p w14:paraId="41912EAE" w14:textId="77777777" w:rsidR="00562232" w:rsidRPr="00716999" w:rsidRDefault="00562232" w:rsidP="00821177">
      <w:pPr>
        <w:contextualSpacing/>
        <w:jc w:val="both"/>
        <w:rPr>
          <w:rFonts w:ascii="Montserrat" w:hAnsi="Montserrat" w:cs="Mongolian Baiti"/>
          <w:color w:val="000000" w:themeColor="text1"/>
          <w:sz w:val="20"/>
          <w:szCs w:val="20"/>
        </w:rPr>
      </w:pPr>
    </w:p>
    <w:p w14:paraId="79B8A55F" w14:textId="77777777" w:rsidR="00FA0638" w:rsidRPr="00716999" w:rsidRDefault="00FA063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La cantidad de servicios a contratar se determinarán por el presupuesto mínimo y máximo establecidos para la prestación del servicio objeto del presente Anexo Técnico, los cuales se determinan conforme a las necesidades del Instituto.</w:t>
      </w:r>
    </w:p>
    <w:p w14:paraId="3BAD1763" w14:textId="77777777" w:rsidR="00FA0638" w:rsidRPr="00716999" w:rsidRDefault="00FA0638" w:rsidP="00821177">
      <w:pPr>
        <w:contextualSpacing/>
        <w:jc w:val="both"/>
        <w:rPr>
          <w:rFonts w:ascii="Montserrat" w:hAnsi="Montserrat" w:cs="Mongolian Baiti"/>
          <w:color w:val="000000" w:themeColor="text1"/>
          <w:sz w:val="20"/>
          <w:szCs w:val="20"/>
        </w:rPr>
      </w:pPr>
    </w:p>
    <w:p w14:paraId="7A66FDC3" w14:textId="77777777" w:rsidR="005352AB" w:rsidRPr="00716999" w:rsidRDefault="005352AB" w:rsidP="00821177">
      <w:pPr>
        <w:pStyle w:val="Ttulo2"/>
        <w:numPr>
          <w:ilvl w:val="0"/>
          <w:numId w:val="1"/>
        </w:numPr>
        <w:tabs>
          <w:tab w:val="center" w:pos="426"/>
        </w:tabs>
        <w:spacing w:before="0" w:after="0"/>
        <w:ind w:left="0" w:firstLine="0"/>
        <w:contextualSpacing/>
        <w:jc w:val="both"/>
        <w:rPr>
          <w:rFonts w:ascii="Montserrat" w:hAnsi="Montserrat" w:cs="Mongolian Baiti"/>
          <w:color w:val="000000" w:themeColor="text1"/>
          <w:sz w:val="20"/>
          <w:szCs w:val="20"/>
        </w:rPr>
      </w:pPr>
      <w:bookmarkStart w:id="17" w:name="_Toc97059201"/>
      <w:bookmarkStart w:id="18" w:name="_Toc218693071"/>
      <w:r w:rsidRPr="00716999">
        <w:rPr>
          <w:rFonts w:ascii="Montserrat" w:hAnsi="Montserrat" w:cs="Mongolian Baiti"/>
          <w:color w:val="000000" w:themeColor="text1"/>
          <w:sz w:val="20"/>
          <w:szCs w:val="20"/>
        </w:rPr>
        <w:t>Criterio de evaluación de proposiciones</w:t>
      </w:r>
      <w:r w:rsidR="007A427B" w:rsidRPr="00716999">
        <w:rPr>
          <w:rFonts w:ascii="Montserrat" w:hAnsi="Montserrat" w:cs="Mongolian Baiti"/>
          <w:color w:val="000000" w:themeColor="text1"/>
          <w:sz w:val="20"/>
          <w:szCs w:val="20"/>
        </w:rPr>
        <w:t>.</w:t>
      </w:r>
      <w:bookmarkEnd w:id="17"/>
      <w:bookmarkEnd w:id="18"/>
    </w:p>
    <w:p w14:paraId="5C222902" w14:textId="77777777" w:rsidR="007A427B" w:rsidRPr="00716999" w:rsidRDefault="007A427B" w:rsidP="00821177">
      <w:pPr>
        <w:contextualSpacing/>
        <w:jc w:val="both"/>
        <w:rPr>
          <w:rFonts w:ascii="Montserrat" w:hAnsi="Montserrat" w:cs="Mongolian Baiti"/>
          <w:color w:val="000000" w:themeColor="text1"/>
          <w:sz w:val="20"/>
          <w:szCs w:val="20"/>
        </w:rPr>
      </w:pPr>
    </w:p>
    <w:p w14:paraId="258C25A4" w14:textId="77777777" w:rsidR="007A427B" w:rsidRPr="00716999" w:rsidRDefault="007A427B" w:rsidP="00821177">
      <w:pPr>
        <w:contextualSpacing/>
        <w:jc w:val="both"/>
        <w:rPr>
          <w:rFonts w:ascii="Montserrat" w:hAnsi="Montserrat" w:cs="Mongolian Baiti"/>
          <w:color w:val="000000" w:themeColor="text1"/>
          <w:sz w:val="20"/>
          <w:szCs w:val="20"/>
          <w:lang w:eastAsia="ar-SA"/>
        </w:rPr>
      </w:pPr>
      <w:r w:rsidRPr="00716999">
        <w:rPr>
          <w:rFonts w:ascii="Montserrat" w:hAnsi="Montserrat" w:cs="Mongolian Baiti"/>
          <w:color w:val="000000" w:themeColor="text1"/>
          <w:sz w:val="20"/>
          <w:szCs w:val="20"/>
          <w:lang w:eastAsia="ar-SA"/>
        </w:rPr>
        <w:t>La evaluación de las proposiciones se realizará utilizando el criterio de puntos, considerando exclusivamente los requisitos y condiciones establecidos en el anexo técnico, términos y condiciones, así como en el formato de propuesta económica, a efecto de que se garantice satisfactoriamente el cumplimiento de las obligaciones respectivas.</w:t>
      </w:r>
    </w:p>
    <w:p w14:paraId="0C8CDE58" w14:textId="77777777" w:rsidR="007A427B" w:rsidRPr="00716999" w:rsidRDefault="007A427B" w:rsidP="00821177">
      <w:pPr>
        <w:contextualSpacing/>
        <w:jc w:val="both"/>
        <w:rPr>
          <w:rFonts w:ascii="Montserrat" w:hAnsi="Montserrat" w:cs="Mongolian Baiti"/>
          <w:color w:val="000000" w:themeColor="text1"/>
          <w:sz w:val="20"/>
          <w:szCs w:val="20"/>
          <w:lang w:eastAsia="ar-SA"/>
        </w:rPr>
      </w:pPr>
    </w:p>
    <w:p w14:paraId="133AA0AD" w14:textId="77777777" w:rsidR="007A427B" w:rsidRPr="00716999" w:rsidRDefault="007A427B" w:rsidP="00821177">
      <w:pPr>
        <w:contextualSpacing/>
        <w:jc w:val="both"/>
        <w:rPr>
          <w:rFonts w:ascii="Montserrat" w:hAnsi="Montserrat" w:cs="Mongolian Baiti"/>
          <w:color w:val="000000" w:themeColor="text1"/>
          <w:sz w:val="20"/>
          <w:szCs w:val="20"/>
          <w:lang w:eastAsia="ar-SA"/>
        </w:rPr>
      </w:pPr>
      <w:r w:rsidRPr="00716999">
        <w:rPr>
          <w:rFonts w:ascii="Montserrat" w:hAnsi="Montserrat" w:cs="Mongolian Baiti"/>
          <w:color w:val="000000" w:themeColor="text1"/>
          <w:sz w:val="20"/>
          <w:szCs w:val="20"/>
          <w:lang w:eastAsia="ar-SA"/>
        </w:rPr>
        <w:lastRenderedPageBreak/>
        <w:t xml:space="preserve">En esta modalidad, la adjudicación se hará a </w:t>
      </w:r>
      <w:r w:rsidRPr="00716999">
        <w:rPr>
          <w:rFonts w:ascii="Montserrat" w:eastAsia="Calibri" w:hAnsi="Montserrat" w:cs="Mongolian Baiti"/>
          <w:b/>
          <w:color w:val="000000" w:themeColor="text1"/>
          <w:sz w:val="20"/>
          <w:szCs w:val="20"/>
          <w:lang w:eastAsia="es-MX"/>
        </w:rPr>
        <w:t>“EL LICITANTE”</w:t>
      </w:r>
      <w:r w:rsidRPr="00716999">
        <w:rPr>
          <w:rFonts w:ascii="Montserrat" w:eastAsia="Calibri" w:hAnsi="Montserrat" w:cs="Mongolian Baiti"/>
          <w:color w:val="000000" w:themeColor="text1"/>
          <w:sz w:val="20"/>
          <w:szCs w:val="20"/>
          <w:lang w:eastAsia="es-MX"/>
        </w:rPr>
        <w:t xml:space="preserve"> </w:t>
      </w:r>
      <w:r w:rsidRPr="00716999">
        <w:rPr>
          <w:rFonts w:ascii="Montserrat" w:hAnsi="Montserrat" w:cs="Mongolian Baiti"/>
          <w:color w:val="000000" w:themeColor="text1"/>
          <w:sz w:val="20"/>
          <w:szCs w:val="20"/>
          <w:lang w:eastAsia="ar-SA"/>
        </w:rPr>
        <w:t xml:space="preserve">que haya obtenido el mayor puntaje en cuanto a su propuesta técnica y económica, en su caso, para lo no previsto será aplicable lo establecido en los </w:t>
      </w:r>
      <w:r w:rsidRPr="00716999">
        <w:rPr>
          <w:rFonts w:ascii="Montserrat" w:hAnsi="Montserrat" w:cs="Mongolian Baiti"/>
          <w:i/>
          <w:color w:val="000000" w:themeColor="text1"/>
          <w:sz w:val="20"/>
          <w:szCs w:val="20"/>
          <w:lang w:eastAsia="ar-SA"/>
        </w:rPr>
        <w:t>“LINEAMIENTOS PARA LA APLICACIÓN DEL CRITERIO DE EVALUACIÓN DE PROPOSICIONES A TRAVÉS DEL MECANISMO DE PUNTOS O PORCENTAJES EN LOS PROCEDIMIENTOS DE CONTRATACIÓN”</w:t>
      </w:r>
      <w:r w:rsidRPr="00716999">
        <w:rPr>
          <w:rFonts w:ascii="Montserrat" w:hAnsi="Montserrat" w:cs="Mongolian Baiti"/>
          <w:color w:val="000000" w:themeColor="text1"/>
          <w:sz w:val="20"/>
          <w:szCs w:val="20"/>
          <w:lang w:eastAsia="ar-SA"/>
        </w:rPr>
        <w:t xml:space="preserve"> publicados en el Diario Oficial de la Federación.</w:t>
      </w:r>
    </w:p>
    <w:p w14:paraId="4B32C3FF" w14:textId="77777777" w:rsidR="007A427B" w:rsidRPr="00716999" w:rsidRDefault="007A427B" w:rsidP="00821177">
      <w:pPr>
        <w:contextualSpacing/>
        <w:jc w:val="both"/>
        <w:rPr>
          <w:rFonts w:ascii="Montserrat" w:hAnsi="Montserrat" w:cs="Mongolian Baiti"/>
          <w:color w:val="000000" w:themeColor="text1"/>
          <w:sz w:val="20"/>
          <w:szCs w:val="20"/>
          <w:lang w:eastAsia="ar-SA"/>
        </w:rPr>
      </w:pPr>
    </w:p>
    <w:p w14:paraId="7595DB7C" w14:textId="77777777" w:rsidR="007A427B" w:rsidRPr="00716999" w:rsidRDefault="007A427B" w:rsidP="00821177">
      <w:pPr>
        <w:contextualSpacing/>
        <w:jc w:val="both"/>
        <w:rPr>
          <w:rFonts w:ascii="Montserrat" w:hAnsi="Montserrat" w:cs="Mongolian Baiti"/>
          <w:color w:val="000000" w:themeColor="text1"/>
          <w:sz w:val="20"/>
          <w:szCs w:val="20"/>
          <w:lang w:eastAsia="ar-SA"/>
        </w:rPr>
      </w:pPr>
      <w:r w:rsidRPr="00716999">
        <w:rPr>
          <w:rFonts w:ascii="Montserrat" w:hAnsi="Montserrat" w:cs="Mongolian Baiti"/>
          <w:color w:val="000000" w:themeColor="text1"/>
          <w:sz w:val="20"/>
          <w:szCs w:val="20"/>
          <w:lang w:eastAsia="ar-SA"/>
        </w:rPr>
        <w:t>La propuesta económica más baja tendrá el puntaje más alto siendo éste de 40 puntos, el valor de las propuestas económicas mayores a la más baja se obtendrá de la siguiente operación:</w:t>
      </w:r>
    </w:p>
    <w:p w14:paraId="111219B0" w14:textId="77777777" w:rsidR="00E949E2" w:rsidRPr="00716999" w:rsidRDefault="00E949E2" w:rsidP="00821177">
      <w:pPr>
        <w:contextualSpacing/>
        <w:jc w:val="both"/>
        <w:rPr>
          <w:rFonts w:ascii="Montserrat" w:hAnsi="Montserrat" w:cs="Mongolian Baiti"/>
          <w:color w:val="000000" w:themeColor="text1"/>
          <w:sz w:val="20"/>
          <w:szCs w:val="20"/>
          <w:lang w:eastAsia="ar-SA"/>
        </w:rPr>
      </w:pPr>
    </w:p>
    <w:p w14:paraId="7E702F4E" w14:textId="77777777" w:rsidR="007A427B" w:rsidRPr="00716999" w:rsidRDefault="007A427B" w:rsidP="00821177">
      <w:pPr>
        <w:contextualSpacing/>
        <w:jc w:val="both"/>
        <w:rPr>
          <w:rFonts w:ascii="Montserrat" w:hAnsi="Montserrat" w:cs="Mongolian Baiti"/>
          <w:b/>
          <w:color w:val="000000" w:themeColor="text1"/>
          <w:sz w:val="20"/>
          <w:szCs w:val="20"/>
          <w:lang w:eastAsia="ar-SA"/>
        </w:rPr>
      </w:pPr>
      <w:r w:rsidRPr="00716999">
        <w:rPr>
          <w:rFonts w:ascii="Montserrat" w:hAnsi="Montserrat" w:cs="Mongolian Baiti"/>
          <w:b/>
          <w:color w:val="000000" w:themeColor="text1"/>
          <w:sz w:val="20"/>
          <w:szCs w:val="20"/>
          <w:lang w:eastAsia="ar-SA"/>
        </w:rPr>
        <w:t>PPE = MPemb x 40 / MPi.</w:t>
      </w:r>
    </w:p>
    <w:p w14:paraId="30D3B048" w14:textId="77777777" w:rsidR="007A427B" w:rsidRPr="00716999" w:rsidRDefault="007A427B" w:rsidP="00821177">
      <w:pPr>
        <w:contextualSpacing/>
        <w:jc w:val="both"/>
        <w:rPr>
          <w:rFonts w:ascii="Montserrat" w:hAnsi="Montserrat" w:cs="Mongolian Baiti"/>
          <w:b/>
          <w:i/>
          <w:color w:val="000000" w:themeColor="text1"/>
          <w:sz w:val="20"/>
          <w:szCs w:val="20"/>
          <w:lang w:eastAsia="ar-SA"/>
        </w:rPr>
      </w:pPr>
    </w:p>
    <w:p w14:paraId="441E9831" w14:textId="77777777" w:rsidR="007A427B" w:rsidRPr="00716999" w:rsidRDefault="007A427B" w:rsidP="00821177">
      <w:pPr>
        <w:contextualSpacing/>
        <w:jc w:val="both"/>
        <w:rPr>
          <w:rFonts w:ascii="Montserrat" w:hAnsi="Montserrat" w:cs="Mongolian Baiti"/>
          <w:i/>
          <w:color w:val="000000" w:themeColor="text1"/>
          <w:sz w:val="20"/>
          <w:szCs w:val="20"/>
          <w:lang w:eastAsia="ar-SA"/>
        </w:rPr>
      </w:pPr>
      <w:r w:rsidRPr="00716999">
        <w:rPr>
          <w:rFonts w:ascii="Montserrat" w:hAnsi="Montserrat" w:cs="Mongolian Baiti"/>
          <w:b/>
          <w:i/>
          <w:color w:val="000000" w:themeColor="text1"/>
          <w:sz w:val="20"/>
          <w:szCs w:val="20"/>
          <w:lang w:eastAsia="ar-SA"/>
        </w:rPr>
        <w:t>Dónde</w:t>
      </w:r>
      <w:r w:rsidRPr="00716999">
        <w:rPr>
          <w:rFonts w:ascii="Montserrat" w:hAnsi="Montserrat" w:cs="Mongolian Baiti"/>
          <w:i/>
          <w:color w:val="000000" w:themeColor="text1"/>
          <w:sz w:val="20"/>
          <w:szCs w:val="20"/>
          <w:lang w:eastAsia="ar-SA"/>
        </w:rPr>
        <w:t>:</w:t>
      </w:r>
    </w:p>
    <w:p w14:paraId="64C16810" w14:textId="77777777" w:rsidR="007A427B" w:rsidRPr="00716999" w:rsidRDefault="007A427B" w:rsidP="00821177">
      <w:pPr>
        <w:contextualSpacing/>
        <w:jc w:val="both"/>
        <w:rPr>
          <w:rFonts w:ascii="Montserrat" w:hAnsi="Montserrat" w:cs="Mongolian Baiti"/>
          <w:i/>
          <w:color w:val="000000" w:themeColor="text1"/>
          <w:sz w:val="20"/>
          <w:szCs w:val="20"/>
          <w:lang w:eastAsia="ar-SA"/>
        </w:rPr>
      </w:pPr>
      <w:r w:rsidRPr="00716999">
        <w:rPr>
          <w:rFonts w:ascii="Montserrat" w:hAnsi="Montserrat" w:cs="Mongolian Baiti"/>
          <w:b/>
          <w:i/>
          <w:color w:val="000000" w:themeColor="text1"/>
          <w:sz w:val="20"/>
          <w:szCs w:val="20"/>
          <w:lang w:eastAsia="ar-SA"/>
        </w:rPr>
        <w:t>PPE</w:t>
      </w:r>
      <w:r w:rsidRPr="00716999">
        <w:rPr>
          <w:rFonts w:ascii="Montserrat" w:hAnsi="Montserrat" w:cs="Mongolian Baiti"/>
          <w:i/>
          <w:color w:val="000000" w:themeColor="text1"/>
          <w:sz w:val="20"/>
          <w:szCs w:val="20"/>
          <w:lang w:eastAsia="ar-SA"/>
        </w:rPr>
        <w:t xml:space="preserve"> = Puntuación o unidades porcentuales que corresponde a la Propuesta Económica</w:t>
      </w:r>
    </w:p>
    <w:p w14:paraId="6AC22CF7" w14:textId="77777777" w:rsidR="007A427B" w:rsidRPr="00716999" w:rsidRDefault="007A427B" w:rsidP="00821177">
      <w:pPr>
        <w:contextualSpacing/>
        <w:jc w:val="both"/>
        <w:rPr>
          <w:rFonts w:ascii="Montserrat" w:hAnsi="Montserrat" w:cs="Mongolian Baiti"/>
          <w:i/>
          <w:color w:val="000000" w:themeColor="text1"/>
          <w:sz w:val="20"/>
          <w:szCs w:val="20"/>
          <w:lang w:eastAsia="ar-SA"/>
        </w:rPr>
      </w:pPr>
      <w:r w:rsidRPr="00716999">
        <w:rPr>
          <w:rFonts w:ascii="Montserrat" w:hAnsi="Montserrat" w:cs="Mongolian Baiti"/>
          <w:b/>
          <w:i/>
          <w:color w:val="000000" w:themeColor="text1"/>
          <w:sz w:val="20"/>
          <w:szCs w:val="20"/>
          <w:lang w:eastAsia="ar-SA"/>
        </w:rPr>
        <w:t>MPemb</w:t>
      </w:r>
      <w:r w:rsidRPr="00716999">
        <w:rPr>
          <w:rFonts w:ascii="Montserrat" w:hAnsi="Montserrat" w:cs="Mongolian Baiti"/>
          <w:i/>
          <w:color w:val="000000" w:themeColor="text1"/>
          <w:sz w:val="20"/>
          <w:szCs w:val="20"/>
          <w:lang w:eastAsia="ar-SA"/>
        </w:rPr>
        <w:t xml:space="preserve"> = Monto de la Propuesta Económica más baja, y</w:t>
      </w:r>
    </w:p>
    <w:p w14:paraId="3643E2F0" w14:textId="77777777" w:rsidR="007A427B" w:rsidRPr="00716999" w:rsidRDefault="007A427B" w:rsidP="00821177">
      <w:pPr>
        <w:contextualSpacing/>
        <w:jc w:val="both"/>
        <w:rPr>
          <w:rFonts w:ascii="Montserrat" w:hAnsi="Montserrat" w:cs="Mongolian Baiti"/>
          <w:i/>
          <w:color w:val="000000" w:themeColor="text1"/>
          <w:sz w:val="20"/>
          <w:szCs w:val="20"/>
          <w:lang w:eastAsia="ar-SA"/>
        </w:rPr>
      </w:pPr>
      <w:r w:rsidRPr="00716999">
        <w:rPr>
          <w:rFonts w:ascii="Montserrat" w:hAnsi="Montserrat" w:cs="Mongolian Baiti"/>
          <w:b/>
          <w:i/>
          <w:color w:val="000000" w:themeColor="text1"/>
          <w:sz w:val="20"/>
          <w:szCs w:val="20"/>
          <w:lang w:eastAsia="ar-SA"/>
        </w:rPr>
        <w:t>MPi</w:t>
      </w:r>
      <w:r w:rsidRPr="00716999">
        <w:rPr>
          <w:rFonts w:ascii="Montserrat" w:hAnsi="Montserrat" w:cs="Mongolian Baiti"/>
          <w:i/>
          <w:color w:val="000000" w:themeColor="text1"/>
          <w:sz w:val="20"/>
          <w:szCs w:val="20"/>
          <w:lang w:eastAsia="ar-SA"/>
        </w:rPr>
        <w:t xml:space="preserve"> = Monto de la i-ésima Propuesta Económica. </w:t>
      </w:r>
    </w:p>
    <w:p w14:paraId="6565D78B" w14:textId="77777777" w:rsidR="007A427B" w:rsidRPr="00716999" w:rsidRDefault="007A427B" w:rsidP="00821177">
      <w:pPr>
        <w:contextualSpacing/>
        <w:jc w:val="both"/>
        <w:rPr>
          <w:rFonts w:ascii="Montserrat" w:hAnsi="Montserrat" w:cs="Mongolian Baiti"/>
          <w:color w:val="000000" w:themeColor="text1"/>
          <w:sz w:val="20"/>
          <w:szCs w:val="20"/>
          <w:lang w:eastAsia="ar-SA"/>
        </w:rPr>
      </w:pPr>
    </w:p>
    <w:p w14:paraId="0F0ADED8" w14:textId="77777777" w:rsidR="007A427B" w:rsidRPr="00716999" w:rsidRDefault="007A427B" w:rsidP="00821177">
      <w:pPr>
        <w:contextualSpacing/>
        <w:jc w:val="both"/>
        <w:rPr>
          <w:rFonts w:ascii="Montserrat" w:hAnsi="Montserrat" w:cs="Mongolian Baiti"/>
          <w:color w:val="000000" w:themeColor="text1"/>
          <w:sz w:val="20"/>
          <w:szCs w:val="20"/>
          <w:lang w:eastAsia="ar-SA"/>
        </w:rPr>
      </w:pPr>
      <w:r w:rsidRPr="00716999">
        <w:rPr>
          <w:rFonts w:ascii="Montserrat" w:hAnsi="Montserrat" w:cs="Mongolian Baiti"/>
          <w:color w:val="000000" w:themeColor="text1"/>
          <w:sz w:val="20"/>
          <w:szCs w:val="20"/>
          <w:lang w:eastAsia="ar-SA"/>
        </w:rPr>
        <w:t>Se aceptarán las ofertas que cumplan con los requerimientos establecidos y cubran las características técnicas establecidas en el anexo técnico.</w:t>
      </w:r>
    </w:p>
    <w:p w14:paraId="2F13B4CD" w14:textId="77777777" w:rsidR="007A427B" w:rsidRPr="00716999" w:rsidRDefault="007A427B" w:rsidP="00821177">
      <w:pPr>
        <w:contextualSpacing/>
        <w:jc w:val="both"/>
        <w:rPr>
          <w:rFonts w:ascii="Montserrat" w:hAnsi="Montserrat" w:cs="Mongolian Baiti"/>
          <w:color w:val="000000" w:themeColor="text1"/>
          <w:sz w:val="20"/>
          <w:szCs w:val="20"/>
          <w:lang w:eastAsia="ar-SA"/>
        </w:rPr>
      </w:pPr>
    </w:p>
    <w:p w14:paraId="220BD605" w14:textId="77777777" w:rsidR="007A427B" w:rsidRPr="00716999" w:rsidRDefault="007A427B" w:rsidP="00821177">
      <w:pPr>
        <w:contextualSpacing/>
        <w:jc w:val="both"/>
        <w:rPr>
          <w:rFonts w:ascii="Montserrat" w:hAnsi="Montserrat" w:cs="Mongolian Baiti"/>
          <w:color w:val="000000" w:themeColor="text1"/>
          <w:sz w:val="20"/>
          <w:szCs w:val="20"/>
          <w:lang w:eastAsia="ar-SA"/>
        </w:rPr>
      </w:pPr>
      <w:r w:rsidRPr="00716999">
        <w:rPr>
          <w:rFonts w:ascii="Montserrat" w:hAnsi="Montserrat" w:cs="Mongolian Baiti"/>
          <w:color w:val="000000" w:themeColor="text1"/>
          <w:sz w:val="20"/>
          <w:szCs w:val="20"/>
          <w:lang w:eastAsia="ar-SA"/>
        </w:rPr>
        <w:t xml:space="preserve">La evaluación por el mecanismo de puntos y porcentajes consta de 100 puntos, de los cuales 40 puntos corresponden a la propuesta económica considerando el monto total de la propuesta conforme al formato de propuesta económica. </w:t>
      </w:r>
    </w:p>
    <w:p w14:paraId="3B1E4479" w14:textId="77777777" w:rsidR="007A427B" w:rsidRPr="00716999" w:rsidRDefault="007A427B" w:rsidP="00821177">
      <w:pPr>
        <w:contextualSpacing/>
        <w:jc w:val="both"/>
        <w:rPr>
          <w:rFonts w:ascii="Montserrat" w:hAnsi="Montserrat" w:cs="Mongolian Baiti"/>
          <w:color w:val="000000" w:themeColor="text1"/>
          <w:sz w:val="20"/>
          <w:szCs w:val="20"/>
          <w:lang w:eastAsia="ar-SA"/>
        </w:rPr>
      </w:pPr>
    </w:p>
    <w:p w14:paraId="1335BAD0" w14:textId="77777777" w:rsidR="007A427B" w:rsidRPr="00716999" w:rsidRDefault="007A427B" w:rsidP="00821177">
      <w:pPr>
        <w:contextualSpacing/>
        <w:jc w:val="both"/>
        <w:rPr>
          <w:rFonts w:ascii="Montserrat" w:hAnsi="Montserrat" w:cs="Mongolian Baiti"/>
          <w:color w:val="000000" w:themeColor="text1"/>
          <w:sz w:val="20"/>
          <w:szCs w:val="20"/>
          <w:lang w:eastAsia="ar-SA"/>
        </w:rPr>
      </w:pPr>
      <w:r w:rsidRPr="00716999">
        <w:rPr>
          <w:rFonts w:ascii="Montserrat" w:hAnsi="Montserrat" w:cs="Mongolian Baiti"/>
          <w:color w:val="000000" w:themeColor="text1"/>
          <w:sz w:val="20"/>
          <w:szCs w:val="20"/>
          <w:lang w:eastAsia="ar-SA"/>
        </w:rPr>
        <w:t>Los 60 puntos restantes corresponden a la evaluación técnica, que consiste en la suma de la puntuación de los siguientes rubros, con sus respectivos apartados:</w:t>
      </w:r>
    </w:p>
    <w:p w14:paraId="0F4C83C6" w14:textId="77777777" w:rsidR="00E949E2" w:rsidRPr="00716999" w:rsidRDefault="00E949E2" w:rsidP="00821177">
      <w:pPr>
        <w:contextualSpacing/>
        <w:jc w:val="both"/>
        <w:rPr>
          <w:rFonts w:ascii="Montserrat" w:hAnsi="Montserrat" w:cs="Mongolian Baiti"/>
          <w:color w:val="000000" w:themeColor="text1"/>
          <w:sz w:val="20"/>
          <w:szCs w:val="20"/>
          <w:lang w:eastAsia="ar-SA"/>
        </w:rPr>
      </w:pPr>
    </w:p>
    <w:tbl>
      <w:tblPr>
        <w:tblW w:w="473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82"/>
        <w:gridCol w:w="4159"/>
        <w:gridCol w:w="2671"/>
      </w:tblGrid>
      <w:tr w:rsidR="00E949E2" w:rsidRPr="00716999" w14:paraId="6E89F01C" w14:textId="77777777" w:rsidTr="00E949E2">
        <w:trPr>
          <w:trHeight w:val="20"/>
          <w:tblHeader/>
          <w:jc w:val="center"/>
        </w:trPr>
        <w:tc>
          <w:tcPr>
            <w:tcW w:w="891" w:type="pct"/>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0567FDFA" w14:textId="77777777" w:rsidR="00E949E2" w:rsidRPr="00716999" w:rsidRDefault="00E949E2" w:rsidP="00821177">
            <w:pPr>
              <w:contextualSpacing/>
              <w:jc w:val="center"/>
              <w:rPr>
                <w:rFonts w:ascii="Montserrat" w:hAnsi="Montserrat" w:cs="Mongolian Baiti"/>
                <w:b/>
                <w:color w:val="000000" w:themeColor="text1"/>
                <w:sz w:val="20"/>
                <w:szCs w:val="20"/>
                <w:lang w:eastAsia="ar-SA"/>
              </w:rPr>
            </w:pPr>
            <w:r w:rsidRPr="00716999">
              <w:rPr>
                <w:rFonts w:ascii="Montserrat" w:hAnsi="Montserrat" w:cs="Mongolian Baiti"/>
                <w:b/>
                <w:color w:val="000000" w:themeColor="text1"/>
                <w:sz w:val="20"/>
                <w:szCs w:val="20"/>
                <w:lang w:eastAsia="ar-SA"/>
              </w:rPr>
              <w:t>NÚMERO DE RUBRO</w:t>
            </w:r>
          </w:p>
        </w:tc>
        <w:tc>
          <w:tcPr>
            <w:tcW w:w="2502" w:type="pct"/>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01871865" w14:textId="77777777" w:rsidR="00E949E2" w:rsidRPr="00716999" w:rsidRDefault="00E949E2" w:rsidP="00821177">
            <w:pPr>
              <w:contextualSpacing/>
              <w:jc w:val="center"/>
              <w:rPr>
                <w:rFonts w:ascii="Montserrat" w:hAnsi="Montserrat" w:cs="Mongolian Baiti"/>
                <w:b/>
                <w:color w:val="000000" w:themeColor="text1"/>
                <w:sz w:val="20"/>
                <w:szCs w:val="20"/>
                <w:lang w:eastAsia="ar-SA"/>
              </w:rPr>
            </w:pPr>
            <w:r w:rsidRPr="00716999">
              <w:rPr>
                <w:rFonts w:ascii="Montserrat" w:hAnsi="Montserrat" w:cs="Mongolian Baiti"/>
                <w:b/>
                <w:color w:val="000000" w:themeColor="text1"/>
                <w:sz w:val="20"/>
                <w:szCs w:val="20"/>
                <w:lang w:eastAsia="ar-SA"/>
              </w:rPr>
              <w:t>RUBRO</w:t>
            </w:r>
          </w:p>
        </w:tc>
        <w:tc>
          <w:tcPr>
            <w:tcW w:w="1607" w:type="pct"/>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36BF937D" w14:textId="77777777" w:rsidR="00E949E2" w:rsidRPr="00716999" w:rsidRDefault="00E949E2" w:rsidP="00821177">
            <w:pPr>
              <w:contextualSpacing/>
              <w:jc w:val="center"/>
              <w:rPr>
                <w:rFonts w:ascii="Montserrat" w:hAnsi="Montserrat" w:cs="Mongolian Baiti"/>
                <w:b/>
                <w:color w:val="000000" w:themeColor="text1"/>
                <w:sz w:val="20"/>
                <w:szCs w:val="20"/>
                <w:lang w:eastAsia="ar-SA"/>
              </w:rPr>
            </w:pPr>
            <w:r w:rsidRPr="00716999">
              <w:rPr>
                <w:rFonts w:ascii="Montserrat" w:hAnsi="Montserrat" w:cs="Mongolian Baiti"/>
                <w:b/>
                <w:color w:val="000000" w:themeColor="text1"/>
                <w:sz w:val="20"/>
                <w:szCs w:val="20"/>
                <w:lang w:eastAsia="ar-SA"/>
              </w:rPr>
              <w:t>PUNTUACIÓN A OTORGAR</w:t>
            </w:r>
          </w:p>
        </w:tc>
      </w:tr>
      <w:tr w:rsidR="00E949E2" w:rsidRPr="00716999" w14:paraId="40930E16" w14:textId="77777777" w:rsidTr="00E949E2">
        <w:trPr>
          <w:trHeight w:val="20"/>
          <w:jc w:val="center"/>
        </w:trPr>
        <w:tc>
          <w:tcPr>
            <w:tcW w:w="891" w:type="pct"/>
            <w:tcBorders>
              <w:top w:val="single" w:sz="4" w:space="0" w:color="000000"/>
              <w:left w:val="single" w:sz="4" w:space="0" w:color="000000"/>
              <w:bottom w:val="single" w:sz="4" w:space="0" w:color="000000"/>
              <w:right w:val="single" w:sz="4" w:space="0" w:color="000000"/>
            </w:tcBorders>
            <w:hideMark/>
          </w:tcPr>
          <w:p w14:paraId="3CCD5556" w14:textId="77777777" w:rsidR="00E949E2" w:rsidRPr="00716999" w:rsidRDefault="00E949E2" w:rsidP="00821177">
            <w:pPr>
              <w:contextualSpacing/>
              <w:jc w:val="center"/>
              <w:rPr>
                <w:rFonts w:ascii="Montserrat" w:hAnsi="Montserrat" w:cs="Mongolian Baiti"/>
                <w:color w:val="000000" w:themeColor="text1"/>
                <w:sz w:val="20"/>
                <w:szCs w:val="20"/>
                <w:lang w:eastAsia="ar-SA"/>
              </w:rPr>
            </w:pPr>
            <w:r w:rsidRPr="00716999">
              <w:rPr>
                <w:rFonts w:ascii="Montserrat" w:hAnsi="Montserrat" w:cs="Mongolian Baiti"/>
                <w:color w:val="000000" w:themeColor="text1"/>
                <w:sz w:val="20"/>
                <w:szCs w:val="20"/>
                <w:lang w:eastAsia="ar-SA"/>
              </w:rPr>
              <w:t>I</w:t>
            </w:r>
          </w:p>
        </w:tc>
        <w:tc>
          <w:tcPr>
            <w:tcW w:w="2502" w:type="pct"/>
            <w:tcBorders>
              <w:top w:val="single" w:sz="4" w:space="0" w:color="000000"/>
              <w:left w:val="single" w:sz="4" w:space="0" w:color="000000"/>
              <w:bottom w:val="single" w:sz="4" w:space="0" w:color="000000"/>
              <w:right w:val="single" w:sz="4" w:space="0" w:color="000000"/>
            </w:tcBorders>
            <w:hideMark/>
          </w:tcPr>
          <w:p w14:paraId="2C4FA520" w14:textId="77777777" w:rsidR="00E949E2" w:rsidRPr="00716999" w:rsidRDefault="00E949E2" w:rsidP="00821177">
            <w:pPr>
              <w:contextualSpacing/>
              <w:jc w:val="both"/>
              <w:rPr>
                <w:rFonts w:ascii="Montserrat" w:hAnsi="Montserrat" w:cs="Mongolian Baiti"/>
                <w:color w:val="000000" w:themeColor="text1"/>
                <w:sz w:val="20"/>
                <w:szCs w:val="20"/>
                <w:lang w:eastAsia="ar-SA"/>
              </w:rPr>
            </w:pPr>
            <w:r w:rsidRPr="00716999">
              <w:rPr>
                <w:rFonts w:ascii="Montserrat" w:hAnsi="Montserrat" w:cs="Mongolian Baiti"/>
                <w:color w:val="000000" w:themeColor="text1"/>
                <w:sz w:val="20"/>
                <w:szCs w:val="20"/>
              </w:rPr>
              <w:t>CAPACIDAD DEL LICITANTE</w:t>
            </w:r>
          </w:p>
        </w:tc>
        <w:tc>
          <w:tcPr>
            <w:tcW w:w="1607" w:type="pct"/>
            <w:tcBorders>
              <w:top w:val="single" w:sz="4" w:space="0" w:color="000000"/>
              <w:left w:val="single" w:sz="4" w:space="0" w:color="000000"/>
              <w:bottom w:val="single" w:sz="4" w:space="0" w:color="000000"/>
              <w:right w:val="single" w:sz="4" w:space="0" w:color="000000"/>
            </w:tcBorders>
            <w:hideMark/>
          </w:tcPr>
          <w:p w14:paraId="067E9126" w14:textId="6D8681B7" w:rsidR="00E949E2" w:rsidRPr="00716999" w:rsidRDefault="00E949E2" w:rsidP="00821177">
            <w:pPr>
              <w:contextualSpacing/>
              <w:jc w:val="center"/>
              <w:rPr>
                <w:rFonts w:ascii="Montserrat" w:hAnsi="Montserrat" w:cs="Mongolian Baiti"/>
                <w:color w:val="000000" w:themeColor="text1"/>
                <w:sz w:val="20"/>
                <w:szCs w:val="20"/>
                <w:lang w:eastAsia="ar-SA"/>
              </w:rPr>
            </w:pPr>
            <w:r w:rsidRPr="00716999">
              <w:rPr>
                <w:rFonts w:ascii="Montserrat" w:hAnsi="Montserrat" w:cs="Mongolian Baiti"/>
                <w:color w:val="000000" w:themeColor="text1"/>
                <w:sz w:val="20"/>
                <w:szCs w:val="20"/>
                <w:lang w:eastAsia="ar-SA"/>
              </w:rPr>
              <w:t>PUNTOS</w:t>
            </w:r>
          </w:p>
        </w:tc>
      </w:tr>
      <w:tr w:rsidR="00E949E2" w:rsidRPr="00716999" w14:paraId="3E9216D1" w14:textId="77777777" w:rsidTr="00E949E2">
        <w:trPr>
          <w:trHeight w:val="20"/>
          <w:jc w:val="center"/>
        </w:trPr>
        <w:tc>
          <w:tcPr>
            <w:tcW w:w="891" w:type="pct"/>
            <w:tcBorders>
              <w:top w:val="single" w:sz="4" w:space="0" w:color="000000"/>
              <w:left w:val="single" w:sz="4" w:space="0" w:color="000000"/>
              <w:bottom w:val="single" w:sz="4" w:space="0" w:color="000000"/>
              <w:right w:val="single" w:sz="4" w:space="0" w:color="000000"/>
            </w:tcBorders>
            <w:hideMark/>
          </w:tcPr>
          <w:p w14:paraId="64902D12" w14:textId="77777777" w:rsidR="00E949E2" w:rsidRPr="00716999" w:rsidRDefault="00E949E2" w:rsidP="00821177">
            <w:pPr>
              <w:contextualSpacing/>
              <w:jc w:val="center"/>
              <w:rPr>
                <w:rFonts w:ascii="Montserrat" w:hAnsi="Montserrat" w:cs="Mongolian Baiti"/>
                <w:color w:val="000000" w:themeColor="text1"/>
                <w:sz w:val="20"/>
                <w:szCs w:val="20"/>
                <w:lang w:eastAsia="ar-SA"/>
              </w:rPr>
            </w:pPr>
            <w:r w:rsidRPr="00716999">
              <w:rPr>
                <w:rFonts w:ascii="Montserrat" w:hAnsi="Montserrat" w:cs="Mongolian Baiti"/>
                <w:color w:val="000000" w:themeColor="text1"/>
                <w:sz w:val="20"/>
                <w:szCs w:val="20"/>
                <w:lang w:eastAsia="ar-SA"/>
              </w:rPr>
              <w:t>II</w:t>
            </w:r>
          </w:p>
        </w:tc>
        <w:tc>
          <w:tcPr>
            <w:tcW w:w="2502" w:type="pct"/>
            <w:tcBorders>
              <w:top w:val="single" w:sz="4" w:space="0" w:color="000000"/>
              <w:left w:val="single" w:sz="4" w:space="0" w:color="000000"/>
              <w:bottom w:val="single" w:sz="4" w:space="0" w:color="000000"/>
              <w:right w:val="single" w:sz="4" w:space="0" w:color="000000"/>
            </w:tcBorders>
            <w:hideMark/>
          </w:tcPr>
          <w:p w14:paraId="0A1DE588" w14:textId="77777777" w:rsidR="00E949E2" w:rsidRPr="00716999" w:rsidRDefault="00E949E2" w:rsidP="00821177">
            <w:pPr>
              <w:contextualSpacing/>
              <w:jc w:val="both"/>
              <w:rPr>
                <w:rFonts w:ascii="Montserrat" w:hAnsi="Montserrat" w:cs="Mongolian Baiti"/>
                <w:color w:val="000000" w:themeColor="text1"/>
                <w:sz w:val="20"/>
                <w:szCs w:val="20"/>
                <w:lang w:eastAsia="ar-SA"/>
              </w:rPr>
            </w:pPr>
            <w:r w:rsidRPr="00716999">
              <w:rPr>
                <w:rFonts w:ascii="Montserrat" w:hAnsi="Montserrat" w:cs="Mongolian Baiti"/>
                <w:color w:val="000000" w:themeColor="text1"/>
                <w:sz w:val="20"/>
                <w:szCs w:val="20"/>
              </w:rPr>
              <w:t>EXPERIENCIA Y ESPECIALIDAD DEL LICITANTE</w:t>
            </w:r>
          </w:p>
        </w:tc>
        <w:tc>
          <w:tcPr>
            <w:tcW w:w="1607" w:type="pct"/>
            <w:tcBorders>
              <w:top w:val="single" w:sz="4" w:space="0" w:color="000000"/>
              <w:left w:val="single" w:sz="4" w:space="0" w:color="000000"/>
              <w:bottom w:val="single" w:sz="4" w:space="0" w:color="000000"/>
              <w:right w:val="single" w:sz="4" w:space="0" w:color="000000"/>
            </w:tcBorders>
            <w:hideMark/>
          </w:tcPr>
          <w:p w14:paraId="37FB4BA7" w14:textId="7F91E01D" w:rsidR="00E949E2" w:rsidRPr="00716999" w:rsidRDefault="00E949E2" w:rsidP="00821177">
            <w:pPr>
              <w:contextualSpacing/>
              <w:jc w:val="center"/>
              <w:rPr>
                <w:rFonts w:ascii="Montserrat" w:hAnsi="Montserrat" w:cs="Mongolian Baiti"/>
                <w:color w:val="000000" w:themeColor="text1"/>
                <w:sz w:val="20"/>
                <w:szCs w:val="20"/>
                <w:lang w:eastAsia="ar-SA"/>
              </w:rPr>
            </w:pPr>
            <w:r w:rsidRPr="00716999">
              <w:rPr>
                <w:rFonts w:ascii="Montserrat" w:hAnsi="Montserrat" w:cs="Mongolian Baiti"/>
                <w:color w:val="000000" w:themeColor="text1"/>
                <w:sz w:val="20"/>
                <w:szCs w:val="20"/>
                <w:lang w:eastAsia="ar-SA"/>
              </w:rPr>
              <w:t>PUNTOS</w:t>
            </w:r>
          </w:p>
        </w:tc>
      </w:tr>
      <w:tr w:rsidR="00E949E2" w:rsidRPr="00716999" w14:paraId="60ABBF07" w14:textId="77777777" w:rsidTr="00E949E2">
        <w:trPr>
          <w:trHeight w:val="20"/>
          <w:jc w:val="center"/>
        </w:trPr>
        <w:tc>
          <w:tcPr>
            <w:tcW w:w="891" w:type="pct"/>
            <w:tcBorders>
              <w:top w:val="single" w:sz="4" w:space="0" w:color="000000"/>
              <w:left w:val="single" w:sz="4" w:space="0" w:color="000000"/>
              <w:bottom w:val="single" w:sz="4" w:space="0" w:color="000000"/>
              <w:right w:val="single" w:sz="4" w:space="0" w:color="000000"/>
            </w:tcBorders>
            <w:hideMark/>
          </w:tcPr>
          <w:p w14:paraId="05821EE7" w14:textId="77777777" w:rsidR="00E949E2" w:rsidRPr="00716999" w:rsidRDefault="00E949E2" w:rsidP="00821177">
            <w:pPr>
              <w:contextualSpacing/>
              <w:jc w:val="center"/>
              <w:rPr>
                <w:rFonts w:ascii="Montserrat" w:hAnsi="Montserrat" w:cs="Mongolian Baiti"/>
                <w:color w:val="000000" w:themeColor="text1"/>
                <w:sz w:val="20"/>
                <w:szCs w:val="20"/>
                <w:lang w:eastAsia="ar-SA"/>
              </w:rPr>
            </w:pPr>
            <w:r w:rsidRPr="00716999">
              <w:rPr>
                <w:rFonts w:ascii="Montserrat" w:hAnsi="Montserrat" w:cs="Mongolian Baiti"/>
                <w:color w:val="000000" w:themeColor="text1"/>
                <w:sz w:val="20"/>
                <w:szCs w:val="20"/>
                <w:lang w:eastAsia="ar-SA"/>
              </w:rPr>
              <w:t>III</w:t>
            </w:r>
          </w:p>
        </w:tc>
        <w:tc>
          <w:tcPr>
            <w:tcW w:w="2502" w:type="pct"/>
            <w:tcBorders>
              <w:top w:val="single" w:sz="4" w:space="0" w:color="000000"/>
              <w:left w:val="single" w:sz="4" w:space="0" w:color="000000"/>
              <w:bottom w:val="single" w:sz="4" w:space="0" w:color="000000"/>
              <w:right w:val="single" w:sz="4" w:space="0" w:color="000000"/>
            </w:tcBorders>
            <w:hideMark/>
          </w:tcPr>
          <w:p w14:paraId="6BE848A0" w14:textId="77777777" w:rsidR="00E949E2" w:rsidRPr="00716999" w:rsidRDefault="00E949E2" w:rsidP="00821177">
            <w:pPr>
              <w:contextualSpacing/>
              <w:jc w:val="both"/>
              <w:rPr>
                <w:rFonts w:ascii="Montserrat" w:hAnsi="Montserrat" w:cs="Mongolian Baiti"/>
                <w:color w:val="000000" w:themeColor="text1"/>
                <w:sz w:val="20"/>
                <w:szCs w:val="20"/>
                <w:lang w:eastAsia="ar-SA"/>
              </w:rPr>
            </w:pPr>
            <w:r w:rsidRPr="00716999">
              <w:rPr>
                <w:rFonts w:ascii="Montserrat" w:hAnsi="Montserrat" w:cs="Mongolian Baiti"/>
                <w:color w:val="000000" w:themeColor="text1"/>
                <w:sz w:val="20"/>
                <w:szCs w:val="20"/>
              </w:rPr>
              <w:t>PROPUESTA DE TRABAJO</w:t>
            </w:r>
          </w:p>
        </w:tc>
        <w:tc>
          <w:tcPr>
            <w:tcW w:w="1607" w:type="pct"/>
            <w:tcBorders>
              <w:top w:val="single" w:sz="4" w:space="0" w:color="000000"/>
              <w:left w:val="single" w:sz="4" w:space="0" w:color="000000"/>
              <w:bottom w:val="single" w:sz="4" w:space="0" w:color="000000"/>
              <w:right w:val="single" w:sz="4" w:space="0" w:color="000000"/>
            </w:tcBorders>
            <w:hideMark/>
          </w:tcPr>
          <w:p w14:paraId="4937119E" w14:textId="7F609D20" w:rsidR="00E949E2" w:rsidRPr="00716999" w:rsidRDefault="00E949E2" w:rsidP="00821177">
            <w:pPr>
              <w:numPr>
                <w:ilvl w:val="5"/>
                <w:numId w:val="7"/>
              </w:numPr>
              <w:suppressAutoHyphens/>
              <w:contextualSpacing/>
              <w:jc w:val="center"/>
              <w:outlineLvl w:val="5"/>
              <w:rPr>
                <w:rFonts w:ascii="Montserrat" w:hAnsi="Montserrat" w:cs="Mongolian Baiti"/>
                <w:color w:val="000000" w:themeColor="text1"/>
                <w:sz w:val="20"/>
                <w:szCs w:val="20"/>
                <w:lang w:eastAsia="ar-SA"/>
              </w:rPr>
            </w:pPr>
            <w:r w:rsidRPr="00716999">
              <w:rPr>
                <w:rFonts w:ascii="Montserrat" w:hAnsi="Montserrat" w:cs="Mongolian Baiti"/>
                <w:color w:val="000000" w:themeColor="text1"/>
                <w:sz w:val="20"/>
                <w:szCs w:val="20"/>
                <w:lang w:eastAsia="ar-SA"/>
              </w:rPr>
              <w:t>PUNTOS</w:t>
            </w:r>
          </w:p>
        </w:tc>
      </w:tr>
      <w:tr w:rsidR="00E949E2" w:rsidRPr="00716999" w14:paraId="3AA024A2" w14:textId="77777777" w:rsidTr="00E949E2">
        <w:trPr>
          <w:trHeight w:val="20"/>
          <w:jc w:val="center"/>
        </w:trPr>
        <w:tc>
          <w:tcPr>
            <w:tcW w:w="891" w:type="pct"/>
            <w:tcBorders>
              <w:top w:val="single" w:sz="4" w:space="0" w:color="000000"/>
              <w:left w:val="single" w:sz="4" w:space="0" w:color="000000"/>
              <w:bottom w:val="single" w:sz="4" w:space="0" w:color="000000"/>
              <w:right w:val="single" w:sz="4" w:space="0" w:color="000000"/>
            </w:tcBorders>
            <w:hideMark/>
          </w:tcPr>
          <w:p w14:paraId="37CC4736" w14:textId="77777777" w:rsidR="00E949E2" w:rsidRPr="00716999" w:rsidRDefault="00E949E2" w:rsidP="00821177">
            <w:pPr>
              <w:contextualSpacing/>
              <w:jc w:val="center"/>
              <w:rPr>
                <w:rFonts w:ascii="Montserrat" w:hAnsi="Montserrat" w:cs="Mongolian Baiti"/>
                <w:color w:val="000000" w:themeColor="text1"/>
                <w:sz w:val="20"/>
                <w:szCs w:val="20"/>
                <w:lang w:eastAsia="ar-SA"/>
              </w:rPr>
            </w:pPr>
            <w:r w:rsidRPr="00716999">
              <w:rPr>
                <w:rFonts w:ascii="Montserrat" w:hAnsi="Montserrat" w:cs="Mongolian Baiti"/>
                <w:color w:val="000000" w:themeColor="text1"/>
                <w:sz w:val="20"/>
                <w:szCs w:val="20"/>
                <w:lang w:eastAsia="ar-SA"/>
              </w:rPr>
              <w:t>IV</w:t>
            </w:r>
          </w:p>
        </w:tc>
        <w:tc>
          <w:tcPr>
            <w:tcW w:w="2502" w:type="pct"/>
            <w:tcBorders>
              <w:top w:val="single" w:sz="4" w:space="0" w:color="000000"/>
              <w:left w:val="single" w:sz="4" w:space="0" w:color="000000"/>
              <w:bottom w:val="single" w:sz="4" w:space="0" w:color="000000"/>
              <w:right w:val="single" w:sz="4" w:space="0" w:color="000000"/>
            </w:tcBorders>
            <w:hideMark/>
          </w:tcPr>
          <w:p w14:paraId="32D4AA06" w14:textId="77777777" w:rsidR="00E949E2" w:rsidRPr="00716999" w:rsidRDefault="00E949E2" w:rsidP="00821177">
            <w:pPr>
              <w:contextualSpacing/>
              <w:jc w:val="both"/>
              <w:rPr>
                <w:rFonts w:ascii="Montserrat" w:hAnsi="Montserrat" w:cs="Mongolian Baiti"/>
                <w:color w:val="000000" w:themeColor="text1"/>
                <w:sz w:val="20"/>
                <w:szCs w:val="20"/>
                <w:lang w:eastAsia="ar-SA"/>
              </w:rPr>
            </w:pPr>
            <w:r w:rsidRPr="00716999">
              <w:rPr>
                <w:rFonts w:ascii="Montserrat" w:hAnsi="Montserrat" w:cs="Mongolian Baiti"/>
                <w:color w:val="000000" w:themeColor="text1"/>
                <w:sz w:val="20"/>
                <w:szCs w:val="20"/>
              </w:rPr>
              <w:t>CUMPLIMIENTO DE CONTRATOS</w:t>
            </w:r>
          </w:p>
        </w:tc>
        <w:tc>
          <w:tcPr>
            <w:tcW w:w="1607" w:type="pct"/>
            <w:tcBorders>
              <w:top w:val="single" w:sz="4" w:space="0" w:color="000000"/>
              <w:left w:val="single" w:sz="4" w:space="0" w:color="000000"/>
              <w:bottom w:val="single" w:sz="4" w:space="0" w:color="000000"/>
              <w:right w:val="single" w:sz="4" w:space="0" w:color="000000"/>
            </w:tcBorders>
            <w:hideMark/>
          </w:tcPr>
          <w:p w14:paraId="238B85FE" w14:textId="0DE5C236" w:rsidR="00E949E2" w:rsidRPr="00716999" w:rsidRDefault="00E949E2" w:rsidP="00821177">
            <w:pPr>
              <w:numPr>
                <w:ilvl w:val="5"/>
                <w:numId w:val="7"/>
              </w:numPr>
              <w:suppressAutoHyphens/>
              <w:contextualSpacing/>
              <w:jc w:val="center"/>
              <w:outlineLvl w:val="5"/>
              <w:rPr>
                <w:rFonts w:ascii="Montserrat" w:hAnsi="Montserrat" w:cs="Mongolian Baiti"/>
                <w:color w:val="000000" w:themeColor="text1"/>
                <w:sz w:val="20"/>
                <w:szCs w:val="20"/>
                <w:lang w:eastAsia="ar-SA"/>
              </w:rPr>
            </w:pPr>
            <w:r w:rsidRPr="00716999">
              <w:rPr>
                <w:rFonts w:ascii="Montserrat" w:hAnsi="Montserrat" w:cs="Mongolian Baiti"/>
                <w:color w:val="000000" w:themeColor="text1"/>
                <w:sz w:val="20"/>
                <w:szCs w:val="20"/>
                <w:lang w:eastAsia="ar-SA"/>
              </w:rPr>
              <w:t>PUNTOS</w:t>
            </w:r>
          </w:p>
        </w:tc>
      </w:tr>
      <w:tr w:rsidR="00E949E2" w:rsidRPr="00716999" w14:paraId="60F60E56" w14:textId="77777777" w:rsidTr="00E949E2">
        <w:trPr>
          <w:trHeight w:val="20"/>
          <w:jc w:val="center"/>
        </w:trPr>
        <w:tc>
          <w:tcPr>
            <w:tcW w:w="3393" w:type="pct"/>
            <w:gridSpan w:val="2"/>
            <w:tcBorders>
              <w:top w:val="single" w:sz="4" w:space="0" w:color="000000"/>
              <w:left w:val="single" w:sz="4" w:space="0" w:color="000000"/>
              <w:bottom w:val="single" w:sz="4" w:space="0" w:color="000000"/>
              <w:right w:val="single" w:sz="4" w:space="0" w:color="000000"/>
            </w:tcBorders>
            <w:shd w:val="clear" w:color="auto" w:fill="D6E3BC"/>
            <w:hideMark/>
          </w:tcPr>
          <w:p w14:paraId="2CAA4002" w14:textId="77777777" w:rsidR="00E949E2" w:rsidRPr="00716999" w:rsidRDefault="00E949E2" w:rsidP="00821177">
            <w:pPr>
              <w:contextualSpacing/>
              <w:jc w:val="center"/>
              <w:rPr>
                <w:rFonts w:ascii="Montserrat" w:hAnsi="Montserrat" w:cs="Mongolian Baiti"/>
                <w:b/>
                <w:color w:val="000000" w:themeColor="text1"/>
                <w:sz w:val="20"/>
                <w:szCs w:val="20"/>
                <w:lang w:eastAsia="ar-SA"/>
              </w:rPr>
            </w:pPr>
            <w:r w:rsidRPr="00716999">
              <w:rPr>
                <w:rFonts w:ascii="Montserrat" w:hAnsi="Montserrat" w:cs="Mongolian Baiti"/>
                <w:b/>
                <w:color w:val="000000" w:themeColor="text1"/>
                <w:sz w:val="20"/>
                <w:szCs w:val="20"/>
                <w:lang w:eastAsia="ar-SA"/>
              </w:rPr>
              <w:t>T O T A L</w:t>
            </w:r>
          </w:p>
        </w:tc>
        <w:tc>
          <w:tcPr>
            <w:tcW w:w="1607" w:type="pct"/>
            <w:tcBorders>
              <w:top w:val="single" w:sz="4" w:space="0" w:color="000000"/>
              <w:left w:val="single" w:sz="4" w:space="0" w:color="000000"/>
              <w:bottom w:val="single" w:sz="4" w:space="0" w:color="000000"/>
              <w:right w:val="single" w:sz="4" w:space="0" w:color="000000"/>
            </w:tcBorders>
            <w:shd w:val="clear" w:color="auto" w:fill="D6E3BC"/>
            <w:hideMark/>
          </w:tcPr>
          <w:p w14:paraId="1A664872" w14:textId="49E40826" w:rsidR="00E949E2" w:rsidRPr="00716999" w:rsidRDefault="00E949E2" w:rsidP="00821177">
            <w:pPr>
              <w:contextualSpacing/>
              <w:jc w:val="center"/>
              <w:rPr>
                <w:rFonts w:ascii="Montserrat" w:hAnsi="Montserrat" w:cs="Mongolian Baiti"/>
                <w:b/>
                <w:color w:val="000000" w:themeColor="text1"/>
                <w:sz w:val="20"/>
                <w:szCs w:val="20"/>
                <w:lang w:eastAsia="ar-SA"/>
              </w:rPr>
            </w:pPr>
            <w:r w:rsidRPr="00716999">
              <w:rPr>
                <w:rFonts w:ascii="Montserrat" w:hAnsi="Montserrat" w:cs="Mongolian Baiti"/>
                <w:b/>
                <w:color w:val="000000" w:themeColor="text1"/>
                <w:sz w:val="20"/>
                <w:szCs w:val="20"/>
                <w:lang w:eastAsia="ar-SA"/>
              </w:rPr>
              <w:t>PUNTOS</w:t>
            </w:r>
          </w:p>
        </w:tc>
      </w:tr>
    </w:tbl>
    <w:p w14:paraId="5A90D9AC" w14:textId="77777777" w:rsidR="007A427B" w:rsidRPr="00716999" w:rsidRDefault="007A427B" w:rsidP="00821177">
      <w:pPr>
        <w:contextualSpacing/>
        <w:jc w:val="both"/>
        <w:rPr>
          <w:rFonts w:ascii="Montserrat" w:hAnsi="Montserrat" w:cs="Mongolian Baiti"/>
          <w:color w:val="000000" w:themeColor="text1"/>
          <w:sz w:val="20"/>
          <w:szCs w:val="20"/>
          <w:lang w:eastAsia="ar-SA"/>
        </w:rPr>
      </w:pPr>
    </w:p>
    <w:p w14:paraId="01FB92ED" w14:textId="77777777" w:rsidR="00E949E2" w:rsidRPr="00716999" w:rsidRDefault="00E949E2" w:rsidP="00821177">
      <w:pPr>
        <w:contextualSpacing/>
        <w:jc w:val="both"/>
        <w:rPr>
          <w:rFonts w:ascii="Montserrat" w:hAnsi="Montserrat" w:cs="Mongolian Baiti"/>
          <w:color w:val="000000" w:themeColor="text1"/>
          <w:sz w:val="20"/>
          <w:szCs w:val="20"/>
          <w:lang w:eastAsia="ar-SA"/>
        </w:rPr>
      </w:pPr>
      <w:r w:rsidRPr="00716999">
        <w:rPr>
          <w:rFonts w:ascii="Montserrat" w:hAnsi="Montserrat" w:cs="Mongolian Baiti"/>
          <w:color w:val="000000" w:themeColor="text1"/>
          <w:sz w:val="20"/>
          <w:szCs w:val="20"/>
          <w:lang w:eastAsia="ar-SA"/>
        </w:rPr>
        <w:t>Para que la propuesta sea considerada solvente y, por tanto, no ser desechada, deberá obtener una puntuación de cuando menos 45 de los 60 máximos a obtener en la evaluación.</w:t>
      </w:r>
    </w:p>
    <w:p w14:paraId="2B402FBE" w14:textId="77777777" w:rsidR="00E949E2" w:rsidRPr="00716999" w:rsidRDefault="00E949E2" w:rsidP="00821177">
      <w:pPr>
        <w:contextualSpacing/>
        <w:jc w:val="both"/>
        <w:rPr>
          <w:rFonts w:ascii="Montserrat" w:hAnsi="Montserrat" w:cs="Mongolian Baiti"/>
          <w:color w:val="000000" w:themeColor="text1"/>
          <w:sz w:val="20"/>
          <w:szCs w:val="20"/>
        </w:rPr>
      </w:pPr>
    </w:p>
    <w:p w14:paraId="587454DB" w14:textId="77777777" w:rsidR="00E949E2" w:rsidRPr="00716999" w:rsidRDefault="00E949E2"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La omisión total o parcial en la presentación de alguno de los rubros a evaluar NO será motivo de desechamiento. No obstante lo anterior, en tal caso </w:t>
      </w:r>
      <w:r w:rsidRPr="00716999">
        <w:rPr>
          <w:rFonts w:ascii="Montserrat" w:hAnsi="Montserrat" w:cs="Mongolian Baiti"/>
          <w:b/>
          <w:color w:val="000000" w:themeColor="text1"/>
          <w:sz w:val="20"/>
          <w:szCs w:val="20"/>
        </w:rPr>
        <w:t>“EL INSTITUTO”</w:t>
      </w:r>
      <w:r w:rsidRPr="00716999">
        <w:rPr>
          <w:rFonts w:ascii="Montserrat" w:hAnsi="Montserrat" w:cs="Mongolian Baiti"/>
          <w:color w:val="000000" w:themeColor="text1"/>
          <w:sz w:val="20"/>
          <w:szCs w:val="20"/>
        </w:rPr>
        <w:t xml:space="preserve"> se abstendrá de asignar puntos en el rubro correspondiente.</w:t>
      </w:r>
    </w:p>
    <w:p w14:paraId="01E83552" w14:textId="77777777" w:rsidR="00E949E2" w:rsidRPr="00716999" w:rsidRDefault="00E949E2" w:rsidP="00821177">
      <w:pPr>
        <w:contextualSpacing/>
        <w:jc w:val="both"/>
        <w:rPr>
          <w:rFonts w:ascii="Montserrat" w:hAnsi="Montserrat" w:cs="Mongolian Baiti"/>
          <w:color w:val="000000" w:themeColor="text1"/>
          <w:sz w:val="20"/>
          <w:szCs w:val="20"/>
          <w:lang w:eastAsia="ar-SA"/>
        </w:rPr>
      </w:pPr>
    </w:p>
    <w:p w14:paraId="44524383" w14:textId="77777777" w:rsidR="00E949E2" w:rsidRPr="00716999" w:rsidRDefault="00E949E2"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Consiste en el número de recursos humanos que técnicamente estén aptos para prestar el servicio, así como los recursos económicos y de equipamiento que requiere </w:t>
      </w:r>
      <w:r w:rsidRPr="00716999">
        <w:rPr>
          <w:rFonts w:ascii="Montserrat" w:eastAsia="Calibri" w:hAnsi="Montserrat" w:cs="Mongolian Baiti"/>
          <w:b/>
          <w:color w:val="000000" w:themeColor="text1"/>
          <w:sz w:val="20"/>
          <w:szCs w:val="20"/>
          <w:lang w:eastAsia="es-MX"/>
        </w:rPr>
        <w:t xml:space="preserve">“EL </w:t>
      </w:r>
      <w:r w:rsidRPr="00716999">
        <w:rPr>
          <w:rFonts w:ascii="Montserrat" w:eastAsia="Calibri" w:hAnsi="Montserrat" w:cs="Mongolian Baiti"/>
          <w:b/>
          <w:color w:val="000000" w:themeColor="text1"/>
          <w:sz w:val="20"/>
          <w:szCs w:val="20"/>
          <w:lang w:eastAsia="es-MX"/>
        </w:rPr>
        <w:lastRenderedPageBreak/>
        <w:t>LICITANTE”</w:t>
      </w:r>
      <w:r w:rsidRPr="00716999">
        <w:rPr>
          <w:rFonts w:ascii="Montserrat" w:eastAsia="Calibri" w:hAnsi="Montserrat" w:cs="Mongolian Baiti"/>
          <w:color w:val="000000" w:themeColor="text1"/>
          <w:sz w:val="20"/>
          <w:szCs w:val="20"/>
          <w:lang w:eastAsia="es-MX"/>
        </w:rPr>
        <w:t xml:space="preserve"> </w:t>
      </w:r>
      <w:r w:rsidRPr="00716999">
        <w:rPr>
          <w:rFonts w:ascii="Montserrat" w:hAnsi="Montserrat" w:cs="Mongolian Baiti"/>
          <w:color w:val="000000" w:themeColor="text1"/>
          <w:sz w:val="20"/>
          <w:szCs w:val="20"/>
        </w:rPr>
        <w:t xml:space="preserve">para prestar los servicios en el tiempo, condiciones y niveles de calidad requeridos por </w:t>
      </w:r>
      <w:r w:rsidRPr="00716999">
        <w:rPr>
          <w:rFonts w:ascii="Montserrat" w:hAnsi="Montserrat" w:cs="Mongolian Baiti"/>
          <w:b/>
          <w:color w:val="000000" w:themeColor="text1"/>
          <w:sz w:val="20"/>
          <w:szCs w:val="20"/>
        </w:rPr>
        <w:t>“EL INSTITUTO”</w:t>
      </w:r>
      <w:r w:rsidRPr="00716999">
        <w:rPr>
          <w:rFonts w:ascii="Montserrat" w:hAnsi="Montserrat" w:cs="Mongolian Baiti"/>
          <w:color w:val="000000" w:themeColor="text1"/>
          <w:sz w:val="20"/>
          <w:szCs w:val="20"/>
        </w:rPr>
        <w:t xml:space="preserve">, así como otorgar cualquier otro aspecto indispensable para que </w:t>
      </w:r>
      <w:r w:rsidRPr="00716999">
        <w:rPr>
          <w:rFonts w:ascii="Montserrat" w:eastAsia="Calibri" w:hAnsi="Montserrat" w:cs="Mongolian Baiti"/>
          <w:b/>
          <w:color w:val="000000" w:themeColor="text1"/>
          <w:sz w:val="20"/>
          <w:szCs w:val="20"/>
          <w:lang w:eastAsia="es-MX"/>
        </w:rPr>
        <w:t>“EL LICITANTE”</w:t>
      </w:r>
      <w:r w:rsidRPr="00716999">
        <w:rPr>
          <w:rFonts w:ascii="Montserrat" w:eastAsia="Calibri" w:hAnsi="Montserrat" w:cs="Mongolian Baiti"/>
          <w:color w:val="000000" w:themeColor="text1"/>
          <w:sz w:val="20"/>
          <w:szCs w:val="20"/>
          <w:lang w:eastAsia="es-MX"/>
        </w:rPr>
        <w:t xml:space="preserve"> </w:t>
      </w:r>
      <w:r w:rsidRPr="00716999">
        <w:rPr>
          <w:rFonts w:ascii="Montserrat" w:hAnsi="Montserrat" w:cs="Mongolian Baiti"/>
          <w:color w:val="000000" w:themeColor="text1"/>
          <w:sz w:val="20"/>
          <w:szCs w:val="20"/>
        </w:rPr>
        <w:t>pueda cumplir con las obligaciones previstas.</w:t>
      </w:r>
    </w:p>
    <w:p w14:paraId="22F4BF54" w14:textId="79AEBB30" w:rsidR="00562232" w:rsidRPr="00716999" w:rsidRDefault="00562232" w:rsidP="00821177">
      <w:pPr>
        <w:contextualSpacing/>
        <w:jc w:val="both"/>
        <w:rPr>
          <w:rFonts w:ascii="Montserrat" w:hAnsi="Montserrat" w:cs="Mongolian Baiti"/>
          <w:color w:val="000000" w:themeColor="text1"/>
          <w:sz w:val="20"/>
          <w:szCs w:val="20"/>
        </w:rPr>
      </w:pPr>
    </w:p>
    <w:tbl>
      <w:tblPr>
        <w:tblStyle w:val="Tablaconcuadrcula"/>
        <w:tblW w:w="9493" w:type="dxa"/>
        <w:tblLook w:val="04A0" w:firstRow="1" w:lastRow="0" w:firstColumn="1" w:lastColumn="0" w:noHBand="0" w:noVBand="1"/>
      </w:tblPr>
      <w:tblGrid>
        <w:gridCol w:w="2122"/>
        <w:gridCol w:w="6095"/>
        <w:gridCol w:w="1276"/>
      </w:tblGrid>
      <w:tr w:rsidR="00F24410" w:rsidRPr="00716999" w14:paraId="151B319C" w14:textId="77777777" w:rsidTr="005E0D3B">
        <w:tc>
          <w:tcPr>
            <w:tcW w:w="9493" w:type="dxa"/>
            <w:gridSpan w:val="3"/>
            <w:shd w:val="clear" w:color="auto" w:fill="E2EFD9" w:themeFill="accent6" w:themeFillTint="33"/>
          </w:tcPr>
          <w:p w14:paraId="79E303F1" w14:textId="77777777" w:rsidR="00F24410" w:rsidRPr="00716999" w:rsidRDefault="00F24410" w:rsidP="00821177">
            <w:pP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RUBRO I. CAPACIDAD DEL LICITANTE ___PUNTOS</w:t>
            </w:r>
          </w:p>
        </w:tc>
      </w:tr>
      <w:tr w:rsidR="00F24410" w:rsidRPr="00716999" w14:paraId="0797F5E0" w14:textId="77777777" w:rsidTr="005E0D3B">
        <w:tc>
          <w:tcPr>
            <w:tcW w:w="9493" w:type="dxa"/>
            <w:gridSpan w:val="3"/>
            <w:shd w:val="clear" w:color="auto" w:fill="E2EFD9" w:themeFill="accent6" w:themeFillTint="33"/>
          </w:tcPr>
          <w:p w14:paraId="4F4AE74B" w14:textId="77777777" w:rsidR="00F24410" w:rsidRPr="00716999" w:rsidRDefault="00F24410" w:rsidP="00821177">
            <w:pPr>
              <w:ind w:right="2449"/>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SUBRUBRO I.A. CAPACIDAD DE LOS RECURSOS HUMANOS ___PUNTOS</w:t>
            </w:r>
          </w:p>
        </w:tc>
      </w:tr>
      <w:tr w:rsidR="00F24410" w:rsidRPr="00716999" w14:paraId="219BBB84" w14:textId="77777777" w:rsidTr="005E0D3B">
        <w:tc>
          <w:tcPr>
            <w:tcW w:w="2122" w:type="dxa"/>
            <w:shd w:val="clear" w:color="auto" w:fill="E2EFD9" w:themeFill="accent6" w:themeFillTint="33"/>
            <w:vAlign w:val="center"/>
          </w:tcPr>
          <w:p w14:paraId="6BC04CBE" w14:textId="77777777" w:rsidR="00F24410" w:rsidRPr="00716999" w:rsidRDefault="00F24410" w:rsidP="00821177">
            <w:pPr>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ASOPECTO A EVALUAR</w:t>
            </w:r>
          </w:p>
        </w:tc>
        <w:tc>
          <w:tcPr>
            <w:tcW w:w="6095" w:type="dxa"/>
            <w:shd w:val="clear" w:color="auto" w:fill="E2EFD9" w:themeFill="accent6" w:themeFillTint="33"/>
            <w:vAlign w:val="center"/>
          </w:tcPr>
          <w:p w14:paraId="4B4D01F8" w14:textId="77777777" w:rsidR="00F24410" w:rsidRPr="00716999" w:rsidRDefault="00F24410" w:rsidP="00821177">
            <w:pPr>
              <w:jc w:val="center"/>
              <w:rPr>
                <w:rFonts w:ascii="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CONDICIÓN TÉCNICA REQUERIDA PARA OBTENER EL PUNTAJE</w:t>
            </w:r>
          </w:p>
        </w:tc>
        <w:tc>
          <w:tcPr>
            <w:tcW w:w="1276" w:type="dxa"/>
            <w:shd w:val="clear" w:color="auto" w:fill="E2EFD9" w:themeFill="accent6" w:themeFillTint="33"/>
            <w:vAlign w:val="center"/>
          </w:tcPr>
          <w:p w14:paraId="645164FA" w14:textId="77777777" w:rsidR="00F24410" w:rsidRPr="00716999" w:rsidRDefault="00F24410" w:rsidP="00821177">
            <w:pPr>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PUNTOS</w:t>
            </w:r>
          </w:p>
        </w:tc>
      </w:tr>
      <w:tr w:rsidR="00F24410" w:rsidRPr="00716999" w14:paraId="53E84DEE" w14:textId="77777777" w:rsidTr="005E0D3B">
        <w:tc>
          <w:tcPr>
            <w:tcW w:w="2122" w:type="dxa"/>
            <w:vMerge w:val="restart"/>
          </w:tcPr>
          <w:p w14:paraId="6E75719F"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I.A.1. EXPERIENCIA EN ASUNTOS RELACIONADOS CON LA MATERIA DEL SERVICIO OBJETO DEL PROCEDIMIENTO DE CONTRATACIÓN</w:t>
            </w:r>
          </w:p>
        </w:tc>
        <w:tc>
          <w:tcPr>
            <w:tcW w:w="6095" w:type="dxa"/>
          </w:tcPr>
          <w:p w14:paraId="2A94C338"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ADMINISTRADOR O EJECUTIVO DE CUENTA DEL CONTRATO</w:t>
            </w:r>
          </w:p>
          <w:p w14:paraId="281208BF" w14:textId="352B9F21"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EL LICITANTE deberá ofertar 1 (uno) empleado con perfil de ADMINISTRADOR O EJECUTIVO DE CUENTA DEL CONTRATO con la experiencia mínima requerida de 1 (uno) año en operación y liderazgo de servicios de Centros de Contacto y Atención a Clientes o en la realización de trabajos iguales o similares a los que son materia del presente procedimiento de contratación, atendiendo a lo especificado en el numeral </w:t>
            </w:r>
            <w:r w:rsidR="00834319" w:rsidRPr="00716999">
              <w:rPr>
                <w:rFonts w:ascii="Montserrat" w:eastAsia="Montserrat" w:hAnsi="Montserrat" w:cs="Mongolian Baiti"/>
                <w:color w:val="000000" w:themeColor="text1"/>
                <w:sz w:val="20"/>
                <w:szCs w:val="20"/>
              </w:rPr>
              <w:t>3.1.10.4</w:t>
            </w:r>
            <w:r w:rsidRPr="00716999">
              <w:rPr>
                <w:rFonts w:ascii="Montserrat" w:eastAsia="Montserrat" w:hAnsi="Montserrat" w:cs="Mongolian Baiti"/>
                <w:color w:val="000000" w:themeColor="text1"/>
                <w:sz w:val="20"/>
                <w:szCs w:val="20"/>
              </w:rPr>
              <w:t xml:space="preserve">. Perfiles de personal de EL LICITANTE para la atención de la operación de las campañas que integran el CCIMSS </w:t>
            </w:r>
            <w:r w:rsidRPr="00716999">
              <w:rPr>
                <w:rFonts w:ascii="Montserrat" w:hAnsi="Montserrat" w:cs="Mongolian Baiti"/>
                <w:color w:val="000000" w:themeColor="text1"/>
                <w:sz w:val="20"/>
                <w:szCs w:val="20"/>
              </w:rPr>
              <w:t>Morelia, Michoacán</w:t>
            </w:r>
            <w:r w:rsidRPr="00716999">
              <w:rPr>
                <w:rFonts w:ascii="Montserrat" w:eastAsia="Montserrat" w:hAnsi="Montserrat" w:cs="Mongolian Baiti"/>
                <w:color w:val="000000" w:themeColor="text1"/>
                <w:sz w:val="20"/>
                <w:szCs w:val="20"/>
              </w:rPr>
              <w:t xml:space="preserve"> del Anexo 1. Anexo Técnico.</w:t>
            </w:r>
          </w:p>
          <w:p w14:paraId="56E65337" w14:textId="77777777" w:rsidR="00F24410" w:rsidRPr="00716999" w:rsidRDefault="00F24410" w:rsidP="00821177">
            <w:pPr>
              <w:jc w:val="both"/>
              <w:rPr>
                <w:rFonts w:ascii="Montserrat" w:eastAsia="Montserrat" w:hAnsi="Montserrat" w:cs="Mongolian Baiti"/>
                <w:color w:val="000000" w:themeColor="text1"/>
                <w:sz w:val="20"/>
                <w:szCs w:val="20"/>
              </w:rPr>
            </w:pPr>
          </w:p>
          <w:p w14:paraId="5D1337ED"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EL LICITANTE acreditará la experiencia del empleado propuesto para este perfil mediante la presentación de los siguientes documentos:</w:t>
            </w:r>
          </w:p>
          <w:p w14:paraId="45555BDC" w14:textId="77777777" w:rsidR="00F24410" w:rsidRPr="00716999" w:rsidRDefault="00F24410" w:rsidP="00821177">
            <w:pPr>
              <w:jc w:val="both"/>
              <w:rPr>
                <w:rFonts w:ascii="Montserrat" w:eastAsia="Montserrat" w:hAnsi="Montserrat" w:cs="Mongolian Baiti"/>
                <w:color w:val="000000" w:themeColor="text1"/>
                <w:sz w:val="20"/>
                <w:szCs w:val="20"/>
              </w:rPr>
            </w:pPr>
          </w:p>
          <w:p w14:paraId="76B1DBD0" w14:textId="77777777" w:rsidR="00F24410" w:rsidRPr="00716999" w:rsidRDefault="00F24410" w:rsidP="00821177">
            <w:pPr>
              <w:pBdr>
                <w:top w:val="nil"/>
                <w:left w:val="nil"/>
                <w:bottom w:val="nil"/>
                <w:right w:val="nil"/>
                <w:between w:val="nil"/>
              </w:pBd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Curriculum Vitae</w:t>
            </w:r>
            <w:r w:rsidRPr="00716999">
              <w:rPr>
                <w:rFonts w:ascii="Montserrat" w:eastAsia="Montserrat" w:hAnsi="Montserrat" w:cs="Mongolian Baiti"/>
                <w:color w:val="000000" w:themeColor="text1"/>
                <w:sz w:val="20"/>
                <w:szCs w:val="20"/>
              </w:rPr>
              <w:t xml:space="preserve"> actualizado y firmado por la persona propuesta para cada perfil y por el representante legal de EL LICITANTE, el cual debe contener al menos la siguiente información:</w:t>
            </w:r>
          </w:p>
          <w:p w14:paraId="204AB30D"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Nombre; </w:t>
            </w:r>
          </w:p>
          <w:p w14:paraId="6CC3B031"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Domicilio; </w:t>
            </w:r>
          </w:p>
          <w:p w14:paraId="2A4B4A07"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Número de teléfono (fijo o celular);</w:t>
            </w:r>
          </w:p>
          <w:p w14:paraId="2563BC8C"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Correo electrónico; </w:t>
            </w:r>
          </w:p>
          <w:p w14:paraId="7E44FDB4"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Nivel de Estudios: Cédula Profesional y/o título profesional.</w:t>
            </w:r>
          </w:p>
          <w:p w14:paraId="37C5E118"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Años de Experiencia laboral: Señalando descripción detallada de los proyectos en los que ha participado, nombre de la empresa o empresas donde laboró, período en el que laboró y datos de contacto del jefe inmediato superior con quien haya laborado.</w:t>
            </w:r>
          </w:p>
          <w:p w14:paraId="3D59358D" w14:textId="77777777" w:rsidR="00F24410" w:rsidRPr="00716999" w:rsidRDefault="00F24410" w:rsidP="00821177">
            <w:pPr>
              <w:pStyle w:val="Prrafodelista"/>
              <w:numPr>
                <w:ilvl w:val="0"/>
                <w:numId w:val="82"/>
              </w:numP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Cursos y certificados.</w:t>
            </w:r>
          </w:p>
          <w:p w14:paraId="22684847" w14:textId="77777777" w:rsidR="00F24410" w:rsidRPr="00716999" w:rsidRDefault="00F24410" w:rsidP="00821177">
            <w:pPr>
              <w:jc w:val="both"/>
              <w:rPr>
                <w:rFonts w:ascii="Montserrat" w:eastAsia="Montserrat" w:hAnsi="Montserrat" w:cs="Mongolian Baiti"/>
                <w:b/>
                <w:color w:val="000000" w:themeColor="text1"/>
                <w:sz w:val="20"/>
                <w:szCs w:val="20"/>
              </w:rPr>
            </w:pPr>
          </w:p>
          <w:p w14:paraId="15A98E68"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1 (uno) Carta de constancia laboral</w:t>
            </w:r>
            <w:r w:rsidRPr="00716999">
              <w:rPr>
                <w:rFonts w:ascii="Montserrat" w:eastAsia="Montserrat" w:hAnsi="Montserrat" w:cs="Mongolian Baiti"/>
                <w:color w:val="000000" w:themeColor="text1"/>
                <w:sz w:val="20"/>
                <w:szCs w:val="20"/>
              </w:rPr>
              <w:t xml:space="preserve"> en la que se indique puesto y años de experiencia en el mismo de la persona </w:t>
            </w:r>
            <w:r w:rsidRPr="00716999">
              <w:rPr>
                <w:rFonts w:ascii="Montserrat" w:eastAsia="Montserrat" w:hAnsi="Montserrat" w:cs="Mongolian Baiti"/>
                <w:color w:val="000000" w:themeColor="text1"/>
                <w:sz w:val="20"/>
                <w:szCs w:val="20"/>
              </w:rPr>
              <w:lastRenderedPageBreak/>
              <w:t>propuesta para este perfil, esta carta deberá contener datos de contacto y firmadas por el representante legal de la empresa y del director de recursos humanos.</w:t>
            </w:r>
          </w:p>
          <w:p w14:paraId="24C8F19E" w14:textId="77777777" w:rsidR="00F24410" w:rsidRPr="00716999" w:rsidRDefault="00F24410" w:rsidP="00821177">
            <w:pPr>
              <w:jc w:val="both"/>
              <w:rPr>
                <w:rFonts w:ascii="Montserrat" w:eastAsia="Montserrat" w:hAnsi="Montserrat" w:cs="Mongolian Baiti"/>
                <w:b/>
                <w:color w:val="000000" w:themeColor="text1"/>
                <w:sz w:val="20"/>
                <w:szCs w:val="20"/>
              </w:rPr>
            </w:pPr>
          </w:p>
          <w:p w14:paraId="4BE9F8F7"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2 (dos) Cartas de Recomendación</w:t>
            </w:r>
            <w:r w:rsidRPr="00716999">
              <w:rPr>
                <w:rFonts w:ascii="Montserrat" w:eastAsia="Montserrat" w:hAnsi="Montserrat" w:cs="Mongolian Baiti"/>
                <w:color w:val="000000" w:themeColor="text1"/>
                <w:sz w:val="20"/>
                <w:szCs w:val="20"/>
              </w:rPr>
              <w:t xml:space="preserve"> otorgadas por clientes previos de EL LICITANTE, emitidas en papel membretado, correspondiente a la persona propuesta para el perfil solicitado que contengan, nombre completo de los contactos, direcciones y teléfonos de clientes proyectos similares en los que participó el personal propuestao con el perfil solicitado.</w:t>
            </w:r>
          </w:p>
          <w:p w14:paraId="6A00E8E8" w14:textId="77777777" w:rsidR="00F24410" w:rsidRPr="00716999" w:rsidRDefault="00F24410" w:rsidP="00821177">
            <w:pPr>
              <w:jc w:val="both"/>
              <w:rPr>
                <w:rFonts w:ascii="Montserrat" w:eastAsia="Montserrat" w:hAnsi="Montserrat" w:cs="Mongolian Baiti"/>
                <w:color w:val="000000" w:themeColor="text1"/>
                <w:sz w:val="20"/>
                <w:szCs w:val="20"/>
              </w:rPr>
            </w:pPr>
          </w:p>
          <w:p w14:paraId="3FF3E991"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Identificación oficial</w:t>
            </w:r>
            <w:r w:rsidRPr="00716999">
              <w:rPr>
                <w:rFonts w:ascii="Montserrat" w:eastAsia="Montserrat" w:hAnsi="Montserrat" w:cs="Mongolian Baiti"/>
                <w:color w:val="000000" w:themeColor="text1"/>
                <w:sz w:val="20"/>
                <w:szCs w:val="20"/>
              </w:rPr>
              <w:t xml:space="preserve"> vigente del personal propuesto.</w:t>
            </w:r>
          </w:p>
          <w:p w14:paraId="0B543EFD" w14:textId="77777777" w:rsidR="00F24410" w:rsidRPr="00716999" w:rsidRDefault="00F24410" w:rsidP="00821177">
            <w:pPr>
              <w:jc w:val="both"/>
              <w:rPr>
                <w:rFonts w:ascii="Montserrat" w:eastAsia="Montserrat" w:hAnsi="Montserrat" w:cs="Mongolian Baiti"/>
                <w:b/>
                <w:color w:val="000000" w:themeColor="text1"/>
                <w:sz w:val="20"/>
                <w:szCs w:val="20"/>
              </w:rPr>
            </w:pPr>
          </w:p>
          <w:p w14:paraId="3A01252F"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Las cartas de recomendación, constancia laboral y curriculum vitae que no contengan con todos y cada uno de los datos requeridos en el presente rubro no serán tomadas en cuenta, es decir, no serán sujetos de evaluación. </w:t>
            </w:r>
          </w:p>
          <w:p w14:paraId="58FC5B88" w14:textId="77777777" w:rsidR="00F24410" w:rsidRPr="00716999" w:rsidRDefault="00F24410" w:rsidP="00821177">
            <w:pPr>
              <w:jc w:val="both"/>
              <w:rPr>
                <w:rFonts w:ascii="Montserrat" w:eastAsia="Montserrat" w:hAnsi="Montserrat" w:cs="Mongolian Baiti"/>
                <w:color w:val="000000" w:themeColor="text1"/>
                <w:sz w:val="20"/>
                <w:szCs w:val="20"/>
              </w:rPr>
            </w:pPr>
          </w:p>
          <w:p w14:paraId="645059FA"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tomarán en cuenta las cartas, constancias o curriculum que no describa la experiencia conforme lo solicitado.</w:t>
            </w:r>
          </w:p>
          <w:p w14:paraId="7998C966" w14:textId="77777777" w:rsidR="00F24410" w:rsidRPr="00716999" w:rsidRDefault="00F24410" w:rsidP="00821177">
            <w:pPr>
              <w:jc w:val="both"/>
              <w:rPr>
                <w:rFonts w:ascii="Montserrat" w:eastAsia="Montserrat" w:hAnsi="Montserrat" w:cs="Mongolian Baiti"/>
                <w:color w:val="000000" w:themeColor="text1"/>
                <w:sz w:val="20"/>
                <w:szCs w:val="20"/>
              </w:rPr>
            </w:pPr>
          </w:p>
          <w:p w14:paraId="75733860"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Como máximo se otorgará ____ puntos.</w:t>
            </w:r>
          </w:p>
          <w:p w14:paraId="6046B17C" w14:textId="77777777" w:rsidR="00F24410" w:rsidRPr="00716999" w:rsidRDefault="00F24410" w:rsidP="00821177">
            <w:pPr>
              <w:jc w:val="both"/>
              <w:rPr>
                <w:rFonts w:ascii="Montserrat" w:eastAsia="Montserrat" w:hAnsi="Montserrat" w:cs="Mongolian Baiti"/>
                <w:b/>
                <w:color w:val="000000" w:themeColor="text1"/>
                <w:sz w:val="20"/>
                <w:szCs w:val="20"/>
              </w:rPr>
            </w:pPr>
          </w:p>
          <w:p w14:paraId="1313D092"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Se otorgarán. ____ puntos a licitante que acredite que cuenta con 1 (uno) empleado con perfil de ADMINISTRADOR O EJECUTIVO DE CUENTA DEL CONTRATO que cuenta con 4 a 5 años de experiencia.</w:t>
            </w:r>
          </w:p>
          <w:p w14:paraId="7A352171" w14:textId="77777777" w:rsidR="00F24410" w:rsidRPr="00716999" w:rsidRDefault="00F24410" w:rsidP="00821177">
            <w:pPr>
              <w:jc w:val="both"/>
              <w:rPr>
                <w:rFonts w:ascii="Montserrat" w:eastAsia="Montserrat" w:hAnsi="Montserrat" w:cs="Mongolian Baiti"/>
                <w:color w:val="000000" w:themeColor="text1"/>
                <w:sz w:val="20"/>
                <w:szCs w:val="20"/>
              </w:rPr>
            </w:pPr>
          </w:p>
          <w:p w14:paraId="6350D2ED"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Se otorgarán. ____ puntos a licitante que acredite que cuenta con 1 (uno) empleado con perfil de ADMINISTRADOR O EJECUTIVO DE CUENTA DEL CONTRATO que cuenta con 2 a 3 años de experiencia.</w:t>
            </w:r>
          </w:p>
          <w:p w14:paraId="2EB8B713" w14:textId="77777777" w:rsidR="00F24410" w:rsidRPr="00716999" w:rsidRDefault="00F24410" w:rsidP="00821177">
            <w:pPr>
              <w:jc w:val="both"/>
              <w:rPr>
                <w:rFonts w:ascii="Montserrat" w:eastAsia="Montserrat" w:hAnsi="Montserrat" w:cs="Mongolian Baiti"/>
                <w:color w:val="000000" w:themeColor="text1"/>
                <w:sz w:val="20"/>
                <w:szCs w:val="20"/>
              </w:rPr>
            </w:pPr>
          </w:p>
          <w:p w14:paraId="7F5419BB"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Se otorgarán. ____ puntos a licitante que acredite que cuenta con 1 (uno) empleado con perfil de ADMINISTRADOR O EJECUTIVO DE CUENTA DEL CONTRATO que cuenta con 1 año de experiencia.</w:t>
            </w:r>
          </w:p>
          <w:p w14:paraId="586C2639" w14:textId="77777777" w:rsidR="00F24410" w:rsidRPr="00716999" w:rsidRDefault="00F24410" w:rsidP="00821177">
            <w:pPr>
              <w:jc w:val="both"/>
              <w:rPr>
                <w:rFonts w:ascii="Montserrat" w:eastAsia="Montserrat" w:hAnsi="Montserrat" w:cs="Mongolian Baiti"/>
                <w:b/>
                <w:color w:val="000000" w:themeColor="text1"/>
                <w:sz w:val="20"/>
                <w:szCs w:val="20"/>
              </w:rPr>
            </w:pPr>
          </w:p>
          <w:p w14:paraId="48034C52"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otorgarán puntos en este subrubro a quien acredite menos de 1 años de experiencia, quien omita presentar la documentación requerida o cuando la documentación presentada no cumpla con los requisitos solicitados o que sea ilegible.</w:t>
            </w:r>
          </w:p>
          <w:p w14:paraId="4193CA0B" w14:textId="77777777" w:rsidR="00F24410" w:rsidRPr="00716999" w:rsidRDefault="00F24410" w:rsidP="00821177">
            <w:pPr>
              <w:jc w:val="both"/>
              <w:rPr>
                <w:rFonts w:ascii="Montserrat" w:eastAsia="Montserrat" w:hAnsi="Montserrat" w:cs="Mongolian Baiti"/>
                <w:color w:val="000000" w:themeColor="text1"/>
                <w:sz w:val="20"/>
                <w:szCs w:val="20"/>
              </w:rPr>
            </w:pPr>
          </w:p>
          <w:p w14:paraId="5DBAE32F"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color w:val="000000" w:themeColor="text1"/>
                <w:sz w:val="20"/>
                <w:szCs w:val="20"/>
              </w:rPr>
              <w:lastRenderedPageBreak/>
              <w:t>No se otorgará puntaje a las cartas o curriculum vitae ilegibles.</w:t>
            </w:r>
          </w:p>
        </w:tc>
        <w:tc>
          <w:tcPr>
            <w:tcW w:w="1276" w:type="dxa"/>
            <w:vAlign w:val="center"/>
          </w:tcPr>
          <w:p w14:paraId="65AA5E16"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54DC7408" w14:textId="77777777" w:rsidTr="005E0D3B">
        <w:tc>
          <w:tcPr>
            <w:tcW w:w="2122" w:type="dxa"/>
            <w:vMerge/>
            <w:vAlign w:val="center"/>
          </w:tcPr>
          <w:p w14:paraId="1202786F"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03D2ED0E"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GERENTE DE OPERACIÓN</w:t>
            </w:r>
          </w:p>
          <w:p w14:paraId="4DDCE470" w14:textId="1773F4F6"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EL LICITANTE deberá ofertar 1 (uno) empleado con perfil de GERENTE DE OPERACIÓN con experiencia mínima requerida de al menos 1 (uno) año en operación de servicios de Centros de Contacto y Atención a Clientes o en la realización de trabajos iguales o similares a los que son materia del presente procedimiento de contratació, atendiendo a lo especificado en el numeral </w:t>
            </w:r>
            <w:r w:rsidR="00834319" w:rsidRPr="00716999">
              <w:rPr>
                <w:rFonts w:ascii="Montserrat" w:eastAsia="Montserrat" w:hAnsi="Montserrat" w:cs="Mongolian Baiti"/>
                <w:color w:val="000000" w:themeColor="text1"/>
                <w:sz w:val="20"/>
                <w:szCs w:val="20"/>
              </w:rPr>
              <w:t>3.1.10.4</w:t>
            </w:r>
            <w:r w:rsidRPr="00716999">
              <w:rPr>
                <w:rFonts w:ascii="Montserrat" w:eastAsia="Montserrat" w:hAnsi="Montserrat" w:cs="Mongolian Baiti"/>
                <w:color w:val="000000" w:themeColor="text1"/>
                <w:sz w:val="20"/>
                <w:szCs w:val="20"/>
              </w:rPr>
              <w:t>. Perfiles de personal de EL LICITANTE para la atención de la operación de las campañas que integran el CCIMSS Morelia, Michoacán del Anexo 1. Anexo Técnico.</w:t>
            </w:r>
          </w:p>
          <w:p w14:paraId="2E3478ED" w14:textId="77777777" w:rsidR="00F24410" w:rsidRPr="00716999" w:rsidRDefault="00F24410" w:rsidP="00821177">
            <w:pPr>
              <w:jc w:val="both"/>
              <w:rPr>
                <w:rFonts w:ascii="Montserrat" w:eastAsia="Montserrat" w:hAnsi="Montserrat" w:cs="Mongolian Baiti"/>
                <w:b/>
                <w:color w:val="000000" w:themeColor="text1"/>
                <w:sz w:val="20"/>
                <w:szCs w:val="20"/>
              </w:rPr>
            </w:pPr>
          </w:p>
          <w:p w14:paraId="2E0FE694"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EL LICITANTE acreditará la experiencia del  empleados propuesto para este perfil mediante la presentación de los siguientes documentos:</w:t>
            </w:r>
          </w:p>
          <w:p w14:paraId="330D845F" w14:textId="77777777" w:rsidR="00F24410" w:rsidRPr="00716999" w:rsidRDefault="00F24410" w:rsidP="00821177">
            <w:pPr>
              <w:jc w:val="both"/>
              <w:rPr>
                <w:rFonts w:ascii="Montserrat" w:eastAsia="Montserrat" w:hAnsi="Montserrat" w:cs="Mongolian Baiti"/>
                <w:color w:val="000000" w:themeColor="text1"/>
                <w:sz w:val="20"/>
                <w:szCs w:val="20"/>
              </w:rPr>
            </w:pPr>
          </w:p>
          <w:p w14:paraId="289C0ABA" w14:textId="77777777" w:rsidR="00F24410" w:rsidRPr="00716999" w:rsidRDefault="00F24410" w:rsidP="00821177">
            <w:pPr>
              <w:pBdr>
                <w:top w:val="nil"/>
                <w:left w:val="nil"/>
                <w:bottom w:val="nil"/>
                <w:right w:val="nil"/>
                <w:between w:val="nil"/>
              </w:pBd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Curriculum Vitae</w:t>
            </w:r>
            <w:r w:rsidRPr="00716999">
              <w:rPr>
                <w:rFonts w:ascii="Montserrat" w:eastAsia="Montserrat" w:hAnsi="Montserrat" w:cs="Mongolian Baiti"/>
                <w:color w:val="000000" w:themeColor="text1"/>
                <w:sz w:val="20"/>
                <w:szCs w:val="20"/>
              </w:rPr>
              <w:t xml:space="preserve"> actualizado y firmado por la persona propuesta para cada perfil y por el representante legal de EL LICITANTE, el cual debe contener al menos la siguiente información:</w:t>
            </w:r>
          </w:p>
          <w:p w14:paraId="05544FB9"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Nombre; </w:t>
            </w:r>
          </w:p>
          <w:p w14:paraId="0E8330FF"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Domicilio; </w:t>
            </w:r>
          </w:p>
          <w:p w14:paraId="59FB505F"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Número de teléfono (fijo o celular);</w:t>
            </w:r>
          </w:p>
          <w:p w14:paraId="19472D06"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Correo electrónico; </w:t>
            </w:r>
          </w:p>
          <w:p w14:paraId="5A96F0DB"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Nivel de Estudios: Cédula Profesional y/o título profesional.</w:t>
            </w:r>
          </w:p>
          <w:p w14:paraId="6BA2EBCE"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Años de Experiencia laboral: Señalando descripción detallada de los proyectos en los que ha participado, nombre de la empresa o empresas donde laboró, período en el que laboró y datos de contacto del jefe inmediato superior con quien haya laborado.</w:t>
            </w:r>
          </w:p>
          <w:p w14:paraId="643D2D67" w14:textId="77777777" w:rsidR="00F24410" w:rsidRPr="00716999" w:rsidRDefault="00F24410" w:rsidP="00821177">
            <w:pPr>
              <w:pStyle w:val="Prrafodelista"/>
              <w:numPr>
                <w:ilvl w:val="0"/>
                <w:numId w:val="82"/>
              </w:numP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Cursos y certificados.</w:t>
            </w:r>
          </w:p>
          <w:p w14:paraId="1A03B418" w14:textId="77777777" w:rsidR="00F24410" w:rsidRPr="00716999" w:rsidRDefault="00F24410" w:rsidP="00821177">
            <w:pPr>
              <w:jc w:val="both"/>
              <w:rPr>
                <w:rFonts w:ascii="Montserrat" w:eastAsia="Montserrat" w:hAnsi="Montserrat" w:cs="Mongolian Baiti"/>
                <w:b/>
                <w:color w:val="000000" w:themeColor="text1"/>
                <w:sz w:val="20"/>
                <w:szCs w:val="20"/>
              </w:rPr>
            </w:pPr>
          </w:p>
          <w:p w14:paraId="1B20B0DF"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1 (uno) Carta de constancia laboral</w:t>
            </w:r>
            <w:r w:rsidRPr="00716999">
              <w:rPr>
                <w:rFonts w:ascii="Montserrat" w:eastAsia="Montserrat" w:hAnsi="Montserrat" w:cs="Mongolian Baiti"/>
                <w:color w:val="000000" w:themeColor="text1"/>
                <w:sz w:val="20"/>
                <w:szCs w:val="20"/>
              </w:rPr>
              <w:t xml:space="preserve"> en la que se indique puesto y años de experiencia en el mismo del personal propuesta para este perfil, esta carta deberá contener datos de contacto y firmadas por el representante legal de la empresa y del director de recursos humanos.</w:t>
            </w:r>
          </w:p>
          <w:p w14:paraId="502E1EAC" w14:textId="77777777" w:rsidR="00F24410" w:rsidRPr="00716999" w:rsidRDefault="00F24410" w:rsidP="00821177">
            <w:pPr>
              <w:jc w:val="both"/>
              <w:rPr>
                <w:rFonts w:ascii="Montserrat" w:eastAsia="Montserrat" w:hAnsi="Montserrat" w:cs="Mongolian Baiti"/>
                <w:b/>
                <w:color w:val="000000" w:themeColor="text1"/>
                <w:sz w:val="20"/>
                <w:szCs w:val="20"/>
              </w:rPr>
            </w:pPr>
          </w:p>
          <w:p w14:paraId="145B8727"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2 (dos) Cartas de Recomendación</w:t>
            </w:r>
            <w:r w:rsidRPr="00716999">
              <w:rPr>
                <w:rFonts w:ascii="Montserrat" w:eastAsia="Montserrat" w:hAnsi="Montserrat" w:cs="Mongolian Baiti"/>
                <w:color w:val="000000" w:themeColor="text1"/>
                <w:sz w:val="20"/>
                <w:szCs w:val="20"/>
              </w:rPr>
              <w:t xml:space="preserve"> otorgadas por clientes previos de EL LICITANTE, emitidas en papel membretado, correspondiente a la persona propuesta para el perfil solicitado que contengan, nombre completo de los contactos, direcciones y teléfonos de clientes proyectos </w:t>
            </w:r>
            <w:r w:rsidRPr="00716999">
              <w:rPr>
                <w:rFonts w:ascii="Montserrat" w:eastAsia="Montserrat" w:hAnsi="Montserrat" w:cs="Mongolian Baiti"/>
                <w:color w:val="000000" w:themeColor="text1"/>
                <w:sz w:val="20"/>
                <w:szCs w:val="20"/>
              </w:rPr>
              <w:lastRenderedPageBreak/>
              <w:t>similares en los que participó el personal propuestao con el perfil solicitado.</w:t>
            </w:r>
          </w:p>
          <w:p w14:paraId="165C8E68" w14:textId="77777777" w:rsidR="00F24410" w:rsidRPr="00716999" w:rsidRDefault="00F24410" w:rsidP="00821177">
            <w:pPr>
              <w:jc w:val="both"/>
              <w:rPr>
                <w:rFonts w:ascii="Montserrat" w:eastAsia="Montserrat" w:hAnsi="Montserrat" w:cs="Mongolian Baiti"/>
                <w:color w:val="000000" w:themeColor="text1"/>
                <w:sz w:val="20"/>
                <w:szCs w:val="20"/>
              </w:rPr>
            </w:pPr>
          </w:p>
          <w:p w14:paraId="77CFD7D6"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Identificación oficial</w:t>
            </w:r>
            <w:r w:rsidRPr="00716999">
              <w:rPr>
                <w:rFonts w:ascii="Montserrat" w:eastAsia="Montserrat" w:hAnsi="Montserrat" w:cs="Mongolian Baiti"/>
                <w:color w:val="000000" w:themeColor="text1"/>
                <w:sz w:val="20"/>
                <w:szCs w:val="20"/>
              </w:rPr>
              <w:t xml:space="preserve"> vigente del personal propuesto.</w:t>
            </w:r>
          </w:p>
          <w:p w14:paraId="7B982573" w14:textId="77777777" w:rsidR="00F24410" w:rsidRPr="00716999" w:rsidRDefault="00F24410" w:rsidP="00821177">
            <w:pPr>
              <w:jc w:val="both"/>
              <w:rPr>
                <w:rFonts w:ascii="Montserrat" w:eastAsia="Montserrat" w:hAnsi="Montserrat" w:cs="Mongolian Baiti"/>
                <w:b/>
                <w:color w:val="000000" w:themeColor="text1"/>
                <w:sz w:val="20"/>
                <w:szCs w:val="20"/>
              </w:rPr>
            </w:pPr>
          </w:p>
          <w:p w14:paraId="16E19E99"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Las cartas de recomendación, constancia laboral y curriculum vitae que no contengan con todos y cada uno de los datos requeridos en el presente rubro no serán tomadas en cuenta, es decir, no serán sujetos de evaluación. </w:t>
            </w:r>
          </w:p>
          <w:p w14:paraId="688E03C2" w14:textId="77777777" w:rsidR="00F24410" w:rsidRPr="00716999" w:rsidRDefault="00F24410" w:rsidP="00821177">
            <w:pPr>
              <w:jc w:val="both"/>
              <w:rPr>
                <w:rFonts w:ascii="Montserrat" w:eastAsia="Montserrat" w:hAnsi="Montserrat" w:cs="Mongolian Baiti"/>
                <w:color w:val="000000" w:themeColor="text1"/>
                <w:sz w:val="20"/>
                <w:szCs w:val="20"/>
              </w:rPr>
            </w:pPr>
          </w:p>
          <w:p w14:paraId="2B3321D0"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tomarán en cuenta las cartas, constancias o curriculum que no describa la experiencia conforme lo solicitado.</w:t>
            </w:r>
          </w:p>
          <w:p w14:paraId="63A4F776" w14:textId="77777777" w:rsidR="00F24410" w:rsidRPr="00716999" w:rsidRDefault="00F24410" w:rsidP="00821177">
            <w:pPr>
              <w:jc w:val="both"/>
              <w:rPr>
                <w:rFonts w:ascii="Montserrat" w:eastAsia="Montserrat" w:hAnsi="Montserrat" w:cs="Mongolian Baiti"/>
                <w:color w:val="000000" w:themeColor="text1"/>
                <w:sz w:val="20"/>
                <w:szCs w:val="20"/>
              </w:rPr>
            </w:pPr>
          </w:p>
          <w:p w14:paraId="4AB64DF9"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Como máximo se otorgará ____ puntos.</w:t>
            </w:r>
          </w:p>
          <w:p w14:paraId="4EDA16B5" w14:textId="77777777" w:rsidR="00F24410" w:rsidRPr="00716999" w:rsidRDefault="00F24410" w:rsidP="00821177">
            <w:pPr>
              <w:jc w:val="both"/>
              <w:rPr>
                <w:rFonts w:ascii="Montserrat" w:eastAsia="Montserrat" w:hAnsi="Montserrat" w:cs="Mongolian Baiti"/>
                <w:color w:val="000000" w:themeColor="text1"/>
                <w:sz w:val="20"/>
                <w:szCs w:val="20"/>
              </w:rPr>
            </w:pPr>
          </w:p>
          <w:p w14:paraId="1FA60203" w14:textId="77777777" w:rsidR="00F24410" w:rsidRPr="00716999" w:rsidRDefault="00F24410"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____ puntos a licitante que acredite que cuenta con </w:t>
            </w:r>
            <w:r w:rsidRPr="00716999">
              <w:rPr>
                <w:rFonts w:ascii="Montserrat" w:eastAsia="Montserrat" w:hAnsi="Montserrat" w:cs="Mongolian Baiti"/>
                <w:b/>
                <w:color w:val="000000" w:themeColor="text1"/>
                <w:sz w:val="20"/>
                <w:szCs w:val="20"/>
              </w:rPr>
              <w:t>1 (uno) empleado con perfil de GERENTE DE OPERACIÓN</w:t>
            </w:r>
            <w:r w:rsidRPr="00716999">
              <w:rPr>
                <w:rFonts w:ascii="Montserrat" w:eastAsia="Montserrat" w:hAnsi="Montserrat" w:cs="Mongolian Baiti"/>
                <w:color w:val="000000" w:themeColor="text1"/>
                <w:sz w:val="20"/>
                <w:szCs w:val="20"/>
              </w:rPr>
              <w:t xml:space="preserve"> que cuenta con 4 a 5 años de experiencia.</w:t>
            </w:r>
          </w:p>
          <w:p w14:paraId="3EA7E1EA" w14:textId="77777777" w:rsidR="00F24410" w:rsidRPr="00716999" w:rsidRDefault="00F24410" w:rsidP="00821177">
            <w:pPr>
              <w:rPr>
                <w:rFonts w:ascii="Montserrat" w:eastAsia="Montserrat" w:hAnsi="Montserrat" w:cs="Mongolian Baiti"/>
                <w:color w:val="000000" w:themeColor="text1"/>
                <w:sz w:val="20"/>
                <w:szCs w:val="20"/>
              </w:rPr>
            </w:pPr>
          </w:p>
          <w:p w14:paraId="4992AA05" w14:textId="77777777" w:rsidR="00F24410" w:rsidRPr="00716999" w:rsidRDefault="00F24410"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____ puntos a licitante que acredite que cuenta con </w:t>
            </w:r>
            <w:r w:rsidRPr="00716999">
              <w:rPr>
                <w:rFonts w:ascii="Montserrat" w:eastAsia="Montserrat" w:hAnsi="Montserrat" w:cs="Mongolian Baiti"/>
                <w:b/>
                <w:color w:val="000000" w:themeColor="text1"/>
                <w:sz w:val="20"/>
                <w:szCs w:val="20"/>
              </w:rPr>
              <w:t>1 (uno) empleado con perfil de GERENTE DE OPERACIÓN</w:t>
            </w:r>
            <w:r w:rsidRPr="00716999">
              <w:rPr>
                <w:rFonts w:ascii="Montserrat" w:eastAsia="Montserrat" w:hAnsi="Montserrat" w:cs="Mongolian Baiti"/>
                <w:color w:val="000000" w:themeColor="text1"/>
                <w:sz w:val="20"/>
                <w:szCs w:val="20"/>
              </w:rPr>
              <w:t xml:space="preserve"> que cuenta con 2 a 3 años de experiencia.</w:t>
            </w:r>
          </w:p>
          <w:p w14:paraId="1A915DC2" w14:textId="77777777" w:rsidR="00F24410" w:rsidRPr="00716999" w:rsidRDefault="00F24410" w:rsidP="00821177">
            <w:pPr>
              <w:rPr>
                <w:rFonts w:ascii="Montserrat" w:eastAsia="Montserrat" w:hAnsi="Montserrat" w:cs="Mongolian Baiti"/>
                <w:color w:val="000000" w:themeColor="text1"/>
                <w:sz w:val="20"/>
                <w:szCs w:val="20"/>
              </w:rPr>
            </w:pPr>
          </w:p>
          <w:p w14:paraId="55C68A15" w14:textId="77777777" w:rsidR="00F24410" w:rsidRPr="00716999" w:rsidRDefault="00F24410"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____ puntos a licitante que acredite que cuenta con </w:t>
            </w:r>
            <w:r w:rsidRPr="00716999">
              <w:rPr>
                <w:rFonts w:ascii="Montserrat" w:eastAsia="Montserrat" w:hAnsi="Montserrat" w:cs="Mongolian Baiti"/>
                <w:b/>
                <w:color w:val="000000" w:themeColor="text1"/>
                <w:sz w:val="20"/>
                <w:szCs w:val="20"/>
              </w:rPr>
              <w:t>1 (uno) empleado con perfil de GERENTE DE OPERACIÓN</w:t>
            </w:r>
            <w:r w:rsidRPr="00716999">
              <w:rPr>
                <w:rFonts w:ascii="Montserrat" w:eastAsia="Montserrat" w:hAnsi="Montserrat" w:cs="Mongolian Baiti"/>
                <w:color w:val="000000" w:themeColor="text1"/>
                <w:sz w:val="20"/>
                <w:szCs w:val="20"/>
              </w:rPr>
              <w:t xml:space="preserve"> que cuenta con 1 año de experiencia.</w:t>
            </w:r>
          </w:p>
          <w:p w14:paraId="3CAC20B8" w14:textId="77777777" w:rsidR="00F24410" w:rsidRPr="00716999" w:rsidRDefault="00F24410" w:rsidP="00821177">
            <w:pPr>
              <w:rPr>
                <w:rFonts w:ascii="Montserrat" w:eastAsia="Montserrat" w:hAnsi="Montserrat" w:cs="Mongolian Baiti"/>
                <w:color w:val="000000" w:themeColor="text1"/>
                <w:sz w:val="20"/>
                <w:szCs w:val="20"/>
              </w:rPr>
            </w:pPr>
          </w:p>
          <w:p w14:paraId="32700B8F"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otorgarán puntos en este subrubro a quien acredite menos de 1 años de experiencia, quien omita presentar la documentación requerida o cuando la documentación presentada no cumpla con los requisitos solicitados o que sea ilegible.</w:t>
            </w:r>
          </w:p>
          <w:p w14:paraId="0F784930" w14:textId="77777777" w:rsidR="00F24410" w:rsidRPr="00716999" w:rsidRDefault="00F24410" w:rsidP="00821177">
            <w:pPr>
              <w:jc w:val="both"/>
              <w:rPr>
                <w:rFonts w:ascii="Montserrat" w:eastAsia="Montserrat" w:hAnsi="Montserrat" w:cs="Mongolian Baiti"/>
                <w:color w:val="000000" w:themeColor="text1"/>
                <w:sz w:val="20"/>
                <w:szCs w:val="20"/>
              </w:rPr>
            </w:pPr>
          </w:p>
          <w:p w14:paraId="149C80EB"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color w:val="000000" w:themeColor="text1"/>
                <w:sz w:val="20"/>
                <w:szCs w:val="20"/>
              </w:rPr>
              <w:t>No se otorgará puntaje a las cartas o curriculum vitae ilegibles.</w:t>
            </w:r>
          </w:p>
        </w:tc>
        <w:tc>
          <w:tcPr>
            <w:tcW w:w="1276" w:type="dxa"/>
            <w:vAlign w:val="center"/>
          </w:tcPr>
          <w:p w14:paraId="530A7FFA"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402B4899" w14:textId="77777777" w:rsidTr="005E0D3B">
        <w:tc>
          <w:tcPr>
            <w:tcW w:w="2122" w:type="dxa"/>
            <w:vMerge/>
            <w:vAlign w:val="center"/>
          </w:tcPr>
          <w:p w14:paraId="285C4B6C"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77C63304"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GERENTE DE CALIDAD</w:t>
            </w:r>
          </w:p>
          <w:p w14:paraId="09A016EB" w14:textId="68FC514B"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EL LICITANTE deberá ofertar</w:t>
            </w:r>
            <w:r w:rsidRPr="00716999">
              <w:rPr>
                <w:rFonts w:ascii="Montserrat" w:eastAsia="Montserrat" w:hAnsi="Montserrat" w:cs="Mongolian Baiti"/>
                <w:b/>
                <w:color w:val="000000" w:themeColor="text1"/>
                <w:sz w:val="20"/>
                <w:szCs w:val="20"/>
              </w:rPr>
              <w:t xml:space="preserve"> 1 (uno)</w:t>
            </w:r>
            <w:r w:rsidRPr="00716999">
              <w:rPr>
                <w:rFonts w:ascii="Montserrat" w:eastAsia="Montserrat" w:hAnsi="Montserrat" w:cs="Mongolian Baiti"/>
                <w:color w:val="000000" w:themeColor="text1"/>
                <w:sz w:val="20"/>
                <w:szCs w:val="20"/>
              </w:rPr>
              <w:t xml:space="preserve"> </w:t>
            </w:r>
            <w:r w:rsidRPr="00716999">
              <w:rPr>
                <w:rFonts w:ascii="Montserrat" w:eastAsia="Montserrat" w:hAnsi="Montserrat" w:cs="Mongolian Baiti"/>
                <w:b/>
                <w:color w:val="000000" w:themeColor="text1"/>
                <w:sz w:val="20"/>
                <w:szCs w:val="20"/>
              </w:rPr>
              <w:t xml:space="preserve">empleado con perfil de GERENTE DE CALIDAD </w:t>
            </w:r>
            <w:r w:rsidRPr="00716999">
              <w:rPr>
                <w:rFonts w:ascii="Montserrat" w:eastAsia="Montserrat" w:hAnsi="Montserrat" w:cs="Mongolian Baiti"/>
                <w:color w:val="000000" w:themeColor="text1"/>
                <w:sz w:val="20"/>
                <w:szCs w:val="20"/>
              </w:rPr>
              <w:t xml:space="preserve">con experiencia mínima requerida de al menos 1 (uno) año en servicios de Calidad en Centros de Contacto y Atención a Clientes o en la realización de trabajos iguales o similares a los que son materia del presente procedimiento de contratació, atendiendo a lo especificado en el numeral </w:t>
            </w:r>
            <w:r w:rsidR="00834319" w:rsidRPr="00716999">
              <w:rPr>
                <w:rFonts w:ascii="Montserrat" w:eastAsia="Montserrat" w:hAnsi="Montserrat" w:cs="Mongolian Baiti"/>
                <w:color w:val="000000" w:themeColor="text1"/>
                <w:sz w:val="20"/>
                <w:szCs w:val="20"/>
              </w:rPr>
              <w:t>3.1.10.4</w:t>
            </w:r>
            <w:r w:rsidRPr="00716999">
              <w:rPr>
                <w:rFonts w:ascii="Montserrat" w:eastAsia="Montserrat" w:hAnsi="Montserrat" w:cs="Mongolian Baiti"/>
                <w:color w:val="000000" w:themeColor="text1"/>
                <w:sz w:val="20"/>
                <w:szCs w:val="20"/>
              </w:rPr>
              <w:t xml:space="preserve">. Perfiles de personal de EL LICITANTE para la atención de la </w:t>
            </w:r>
            <w:r w:rsidRPr="00716999">
              <w:rPr>
                <w:rFonts w:ascii="Montserrat" w:eastAsia="Montserrat" w:hAnsi="Montserrat" w:cs="Mongolian Baiti"/>
                <w:color w:val="000000" w:themeColor="text1"/>
                <w:sz w:val="20"/>
                <w:szCs w:val="20"/>
              </w:rPr>
              <w:lastRenderedPageBreak/>
              <w:t>operación de las campañas que integran el CCIMSS Morelia, Michoacán del Anexo 1. Anexo Técnico.</w:t>
            </w:r>
          </w:p>
          <w:p w14:paraId="5D9BEF97" w14:textId="77777777" w:rsidR="00F24410" w:rsidRPr="00716999" w:rsidRDefault="00F24410" w:rsidP="00821177">
            <w:pPr>
              <w:jc w:val="both"/>
              <w:rPr>
                <w:rFonts w:ascii="Montserrat" w:eastAsia="Montserrat" w:hAnsi="Montserrat" w:cs="Mongolian Baiti"/>
                <w:color w:val="000000" w:themeColor="text1"/>
                <w:sz w:val="20"/>
                <w:szCs w:val="20"/>
              </w:rPr>
            </w:pPr>
          </w:p>
          <w:p w14:paraId="424352DD"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EL LICITANTE acreditará la experiencia del empleado propuesto para este perfil mediante la presentación de los siguientes documentos:</w:t>
            </w:r>
          </w:p>
          <w:p w14:paraId="2BCECE6A" w14:textId="77777777" w:rsidR="00F24410" w:rsidRPr="00716999" w:rsidRDefault="00F24410" w:rsidP="00821177">
            <w:pPr>
              <w:jc w:val="both"/>
              <w:rPr>
                <w:rFonts w:ascii="Montserrat" w:eastAsia="Montserrat" w:hAnsi="Montserrat" w:cs="Mongolian Baiti"/>
                <w:color w:val="000000" w:themeColor="text1"/>
                <w:sz w:val="20"/>
                <w:szCs w:val="20"/>
              </w:rPr>
            </w:pPr>
          </w:p>
          <w:p w14:paraId="37D18217" w14:textId="77777777" w:rsidR="00F24410" w:rsidRPr="00716999" w:rsidRDefault="00F24410" w:rsidP="00821177">
            <w:pPr>
              <w:pBdr>
                <w:top w:val="nil"/>
                <w:left w:val="nil"/>
                <w:bottom w:val="nil"/>
                <w:right w:val="nil"/>
                <w:between w:val="nil"/>
              </w:pBd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Curriculum Vitae</w:t>
            </w:r>
            <w:r w:rsidRPr="00716999">
              <w:rPr>
                <w:rFonts w:ascii="Montserrat" w:eastAsia="Montserrat" w:hAnsi="Montserrat" w:cs="Mongolian Baiti"/>
                <w:color w:val="000000" w:themeColor="text1"/>
                <w:sz w:val="20"/>
                <w:szCs w:val="20"/>
              </w:rPr>
              <w:t xml:space="preserve"> actualizado y firmado por la persona propuesta para cada perfil y por el representante legal de EL LICITANTE, el cual debe contener al menos la siguiente información:</w:t>
            </w:r>
          </w:p>
          <w:p w14:paraId="7B786E10"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Nombre; </w:t>
            </w:r>
          </w:p>
          <w:p w14:paraId="5623677A"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Domicilio; </w:t>
            </w:r>
          </w:p>
          <w:p w14:paraId="2745A357"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Número de teléfono (fijo o celular);</w:t>
            </w:r>
          </w:p>
          <w:p w14:paraId="35980949"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Correo electrónico; </w:t>
            </w:r>
          </w:p>
          <w:p w14:paraId="24A916B4"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Nivel de Estudios: Cédula Profesional y/o título profesional.</w:t>
            </w:r>
          </w:p>
          <w:p w14:paraId="05D8C16C"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Años de Experiencia laboral: Señalando descripción detallada de los proyectos en los que ha participado, nombre de la empresa o empresas donde laboró, período en el que laboró y datos de contacto del jefe inmediato superior con quien haya laborado.</w:t>
            </w:r>
          </w:p>
          <w:p w14:paraId="67811164" w14:textId="77777777" w:rsidR="00F24410" w:rsidRPr="00716999" w:rsidRDefault="00F24410" w:rsidP="00821177">
            <w:pPr>
              <w:pStyle w:val="Prrafodelista"/>
              <w:numPr>
                <w:ilvl w:val="0"/>
                <w:numId w:val="82"/>
              </w:numP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Cursos y certificados.</w:t>
            </w:r>
          </w:p>
          <w:p w14:paraId="5D851C44" w14:textId="77777777" w:rsidR="00F24410" w:rsidRPr="00716999" w:rsidRDefault="00F24410" w:rsidP="00821177">
            <w:pPr>
              <w:jc w:val="both"/>
              <w:rPr>
                <w:rFonts w:ascii="Montserrat" w:eastAsia="Montserrat" w:hAnsi="Montserrat" w:cs="Mongolian Baiti"/>
                <w:b/>
                <w:color w:val="000000" w:themeColor="text1"/>
                <w:sz w:val="20"/>
                <w:szCs w:val="20"/>
              </w:rPr>
            </w:pPr>
          </w:p>
          <w:p w14:paraId="569A4EF8"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1 (uno) Carta de constancia laboral</w:t>
            </w:r>
            <w:r w:rsidRPr="00716999">
              <w:rPr>
                <w:rFonts w:ascii="Montserrat" w:eastAsia="Montserrat" w:hAnsi="Montserrat" w:cs="Mongolian Baiti"/>
                <w:color w:val="000000" w:themeColor="text1"/>
                <w:sz w:val="20"/>
                <w:szCs w:val="20"/>
              </w:rPr>
              <w:t xml:space="preserve"> en la que se indique puesto y años de experiencia en el mismo de la persona propuesta para este perfil,  esta carta deberá contener datos de contacto y firmadas por el representante legal de la empresa y del director de recursos humanos.</w:t>
            </w:r>
          </w:p>
          <w:p w14:paraId="78D45A01" w14:textId="77777777" w:rsidR="00F24410" w:rsidRPr="00716999" w:rsidRDefault="00F24410" w:rsidP="00821177">
            <w:pPr>
              <w:jc w:val="both"/>
              <w:rPr>
                <w:rFonts w:ascii="Montserrat" w:eastAsia="Montserrat" w:hAnsi="Montserrat" w:cs="Mongolian Baiti"/>
                <w:b/>
                <w:color w:val="000000" w:themeColor="text1"/>
                <w:sz w:val="20"/>
                <w:szCs w:val="20"/>
              </w:rPr>
            </w:pPr>
          </w:p>
          <w:p w14:paraId="058DD75F"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2 (dos) Cartas de Recomendación</w:t>
            </w:r>
            <w:r w:rsidRPr="00716999">
              <w:rPr>
                <w:rFonts w:ascii="Montserrat" w:eastAsia="Montserrat" w:hAnsi="Montserrat" w:cs="Mongolian Baiti"/>
                <w:color w:val="000000" w:themeColor="text1"/>
                <w:sz w:val="20"/>
                <w:szCs w:val="20"/>
              </w:rPr>
              <w:t xml:space="preserve"> otorgadas por clientes previos de EL LICITANTE, emitidas en papel membretado, correspondiente a la persona propuesta para el perfil solicitado que contengan, nombre completo de los contactos, direcciones y teléfonos de clientes proyectos similares en los que participó el personal propuestao con el perfil solicitado.</w:t>
            </w:r>
          </w:p>
          <w:p w14:paraId="2D8C067E" w14:textId="77777777" w:rsidR="00F24410" w:rsidRPr="00716999" w:rsidRDefault="00F24410" w:rsidP="00821177">
            <w:pPr>
              <w:jc w:val="both"/>
              <w:rPr>
                <w:rFonts w:ascii="Montserrat" w:eastAsia="Montserrat" w:hAnsi="Montserrat" w:cs="Mongolian Baiti"/>
                <w:color w:val="000000" w:themeColor="text1"/>
                <w:sz w:val="20"/>
                <w:szCs w:val="20"/>
              </w:rPr>
            </w:pPr>
          </w:p>
          <w:p w14:paraId="6FE1E557"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Identificación oficial</w:t>
            </w:r>
            <w:r w:rsidRPr="00716999">
              <w:rPr>
                <w:rFonts w:ascii="Montserrat" w:eastAsia="Montserrat" w:hAnsi="Montserrat" w:cs="Mongolian Baiti"/>
                <w:color w:val="000000" w:themeColor="text1"/>
                <w:sz w:val="20"/>
                <w:szCs w:val="20"/>
              </w:rPr>
              <w:t xml:space="preserve"> vigente del personal propuesto.</w:t>
            </w:r>
          </w:p>
          <w:p w14:paraId="48282514" w14:textId="77777777" w:rsidR="00F24410" w:rsidRPr="00716999" w:rsidRDefault="00F24410" w:rsidP="00821177">
            <w:pPr>
              <w:jc w:val="both"/>
              <w:rPr>
                <w:rFonts w:ascii="Montserrat" w:eastAsia="Montserrat" w:hAnsi="Montserrat" w:cs="Mongolian Baiti"/>
                <w:b/>
                <w:color w:val="000000" w:themeColor="text1"/>
                <w:sz w:val="20"/>
                <w:szCs w:val="20"/>
              </w:rPr>
            </w:pPr>
          </w:p>
          <w:p w14:paraId="47234E73"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Las cartas de recomendación, constancia laboral y curriculum vitae que no contengan con todos y cada uno de los datos requeridos en el presente rubro no serán tomadas en cuenta, es decir, no serán sujetos de evaluación. </w:t>
            </w:r>
          </w:p>
          <w:p w14:paraId="308577FB" w14:textId="77777777" w:rsidR="00F24410" w:rsidRPr="00716999" w:rsidRDefault="00F24410" w:rsidP="00821177">
            <w:pPr>
              <w:jc w:val="both"/>
              <w:rPr>
                <w:rFonts w:ascii="Montserrat" w:eastAsia="Montserrat" w:hAnsi="Montserrat" w:cs="Mongolian Baiti"/>
                <w:color w:val="000000" w:themeColor="text1"/>
                <w:sz w:val="20"/>
                <w:szCs w:val="20"/>
              </w:rPr>
            </w:pPr>
          </w:p>
          <w:p w14:paraId="0B58A8BC"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lastRenderedPageBreak/>
              <w:t>No se tomarán en cuenta las cartas, constancias o curriculum que no describa la experiencia conforme lo solicitado.</w:t>
            </w:r>
          </w:p>
          <w:p w14:paraId="634DF1E3" w14:textId="77777777" w:rsidR="00F24410" w:rsidRPr="00716999" w:rsidRDefault="00F24410" w:rsidP="00821177">
            <w:pPr>
              <w:jc w:val="both"/>
              <w:rPr>
                <w:rFonts w:ascii="Montserrat" w:eastAsia="Montserrat" w:hAnsi="Montserrat" w:cs="Mongolian Baiti"/>
                <w:color w:val="000000" w:themeColor="text1"/>
                <w:sz w:val="20"/>
                <w:szCs w:val="20"/>
              </w:rPr>
            </w:pPr>
          </w:p>
          <w:p w14:paraId="40457725"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Como máximo se otorgará ____ puntos.</w:t>
            </w:r>
          </w:p>
          <w:p w14:paraId="43F88C93" w14:textId="77777777" w:rsidR="00F24410" w:rsidRPr="00716999" w:rsidRDefault="00F24410" w:rsidP="00821177">
            <w:pPr>
              <w:jc w:val="both"/>
              <w:rPr>
                <w:rFonts w:ascii="Montserrat" w:eastAsia="Montserrat" w:hAnsi="Montserrat" w:cs="Mongolian Baiti"/>
                <w:color w:val="000000" w:themeColor="text1"/>
                <w:sz w:val="20"/>
                <w:szCs w:val="20"/>
              </w:rPr>
            </w:pPr>
          </w:p>
          <w:p w14:paraId="3135BDD8" w14:textId="77777777" w:rsidR="00F24410" w:rsidRPr="00716999" w:rsidRDefault="00F24410"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 puntos a licitante que acredite que cuenta con </w:t>
            </w:r>
            <w:r w:rsidRPr="00716999">
              <w:rPr>
                <w:rFonts w:ascii="Montserrat" w:eastAsia="Montserrat" w:hAnsi="Montserrat" w:cs="Mongolian Baiti"/>
                <w:b/>
                <w:color w:val="000000" w:themeColor="text1"/>
                <w:sz w:val="20"/>
                <w:szCs w:val="20"/>
              </w:rPr>
              <w:t>1 (uno) empleado con perfil de GERENTE DE CALIDAD</w:t>
            </w:r>
            <w:r w:rsidRPr="00716999">
              <w:rPr>
                <w:rFonts w:ascii="Montserrat" w:eastAsia="Montserrat" w:hAnsi="Montserrat" w:cs="Mongolian Baiti"/>
                <w:color w:val="000000" w:themeColor="text1"/>
                <w:sz w:val="20"/>
                <w:szCs w:val="20"/>
              </w:rPr>
              <w:t xml:space="preserve"> que cuenta con 4 a 5 años de experiencia.</w:t>
            </w:r>
          </w:p>
          <w:p w14:paraId="75C0C428" w14:textId="77777777" w:rsidR="00F24410" w:rsidRPr="00716999" w:rsidRDefault="00F24410" w:rsidP="00821177">
            <w:pPr>
              <w:rPr>
                <w:rFonts w:ascii="Montserrat" w:eastAsia="Montserrat" w:hAnsi="Montserrat" w:cs="Mongolian Baiti"/>
                <w:color w:val="000000" w:themeColor="text1"/>
                <w:sz w:val="20"/>
                <w:szCs w:val="20"/>
              </w:rPr>
            </w:pPr>
          </w:p>
          <w:p w14:paraId="7F3237AD" w14:textId="77777777" w:rsidR="00F24410" w:rsidRPr="00716999" w:rsidRDefault="00F24410"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 puntos a licitante que acredite que cuenta con </w:t>
            </w:r>
            <w:r w:rsidRPr="00716999">
              <w:rPr>
                <w:rFonts w:ascii="Montserrat" w:eastAsia="Montserrat" w:hAnsi="Montserrat" w:cs="Mongolian Baiti"/>
                <w:b/>
                <w:color w:val="000000" w:themeColor="text1"/>
                <w:sz w:val="20"/>
                <w:szCs w:val="20"/>
              </w:rPr>
              <w:t>1 (uno) empleado con perfil de GERENTE DE CALIDAD</w:t>
            </w:r>
            <w:r w:rsidRPr="00716999">
              <w:rPr>
                <w:rFonts w:ascii="Montserrat" w:eastAsia="Montserrat" w:hAnsi="Montserrat" w:cs="Mongolian Baiti"/>
                <w:color w:val="000000" w:themeColor="text1"/>
                <w:sz w:val="20"/>
                <w:szCs w:val="20"/>
              </w:rPr>
              <w:t xml:space="preserve"> que cuenta con 2 a 3 años de experiencia.</w:t>
            </w:r>
          </w:p>
          <w:p w14:paraId="448EDF82" w14:textId="77777777" w:rsidR="00F24410" w:rsidRPr="00716999" w:rsidRDefault="00F24410" w:rsidP="00821177">
            <w:pPr>
              <w:rPr>
                <w:rFonts w:ascii="Montserrat" w:eastAsia="Montserrat" w:hAnsi="Montserrat" w:cs="Mongolian Baiti"/>
                <w:color w:val="000000" w:themeColor="text1"/>
                <w:sz w:val="20"/>
                <w:szCs w:val="20"/>
              </w:rPr>
            </w:pPr>
          </w:p>
          <w:p w14:paraId="38215B37" w14:textId="77777777" w:rsidR="00F24410" w:rsidRPr="00716999" w:rsidRDefault="00F24410"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 puntos a licitante que acredite que cuenta con </w:t>
            </w:r>
            <w:r w:rsidRPr="00716999">
              <w:rPr>
                <w:rFonts w:ascii="Montserrat" w:eastAsia="Montserrat" w:hAnsi="Montserrat" w:cs="Mongolian Baiti"/>
                <w:b/>
                <w:color w:val="000000" w:themeColor="text1"/>
                <w:sz w:val="20"/>
                <w:szCs w:val="20"/>
              </w:rPr>
              <w:t>1 (uno) empleado con perfil de GERENTE DE CALIDAD</w:t>
            </w:r>
            <w:r w:rsidRPr="00716999">
              <w:rPr>
                <w:rFonts w:ascii="Montserrat" w:eastAsia="Montserrat" w:hAnsi="Montserrat" w:cs="Mongolian Baiti"/>
                <w:color w:val="000000" w:themeColor="text1"/>
                <w:sz w:val="20"/>
                <w:szCs w:val="20"/>
              </w:rPr>
              <w:t xml:space="preserve"> que cuenta con 1 año de experiencia.</w:t>
            </w:r>
          </w:p>
          <w:p w14:paraId="72B5106A" w14:textId="77777777" w:rsidR="00F24410" w:rsidRPr="00716999" w:rsidRDefault="00F24410" w:rsidP="00821177">
            <w:pPr>
              <w:rPr>
                <w:rFonts w:ascii="Montserrat" w:eastAsia="Montserrat" w:hAnsi="Montserrat" w:cs="Mongolian Baiti"/>
                <w:color w:val="000000" w:themeColor="text1"/>
                <w:sz w:val="20"/>
                <w:szCs w:val="20"/>
              </w:rPr>
            </w:pPr>
          </w:p>
          <w:p w14:paraId="27439EA2"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otorgarán puntos en este subrubro a quien acredite menos de 1 años de experiencia, quien omita presentar la documentación requerida o cuando la documentación presentada no cumpla con los requisitos solicitados o que sea ilegible.</w:t>
            </w:r>
          </w:p>
          <w:p w14:paraId="68296485" w14:textId="77777777" w:rsidR="00F24410" w:rsidRPr="00716999" w:rsidRDefault="00F24410" w:rsidP="00821177">
            <w:pPr>
              <w:jc w:val="both"/>
              <w:rPr>
                <w:rFonts w:ascii="Montserrat" w:eastAsia="Montserrat" w:hAnsi="Montserrat" w:cs="Mongolian Baiti"/>
                <w:color w:val="000000" w:themeColor="text1"/>
                <w:sz w:val="20"/>
                <w:szCs w:val="20"/>
              </w:rPr>
            </w:pPr>
          </w:p>
          <w:p w14:paraId="170240F3" w14:textId="77777777" w:rsidR="00F24410" w:rsidRPr="00716999" w:rsidRDefault="00F24410"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otorgará puntaje a las cartas o curriculum vitae ilegibles.</w:t>
            </w:r>
          </w:p>
        </w:tc>
        <w:tc>
          <w:tcPr>
            <w:tcW w:w="1276" w:type="dxa"/>
            <w:vAlign w:val="center"/>
          </w:tcPr>
          <w:p w14:paraId="4C825CB4"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66275142" w14:textId="77777777" w:rsidTr="005E0D3B">
        <w:tc>
          <w:tcPr>
            <w:tcW w:w="2122" w:type="dxa"/>
            <w:vMerge/>
            <w:vAlign w:val="center"/>
          </w:tcPr>
          <w:p w14:paraId="578CDBF0"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51DE7588"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GERENTE DE CAPACITACIÓN</w:t>
            </w:r>
          </w:p>
          <w:p w14:paraId="5E4FB919" w14:textId="2EBAE848"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EL LICITANTE deberá ofertar</w:t>
            </w:r>
            <w:r w:rsidRPr="00716999">
              <w:rPr>
                <w:rFonts w:ascii="Montserrat" w:eastAsia="Montserrat" w:hAnsi="Montserrat" w:cs="Mongolian Baiti"/>
                <w:b/>
                <w:color w:val="000000" w:themeColor="text1"/>
                <w:sz w:val="20"/>
                <w:szCs w:val="20"/>
              </w:rPr>
              <w:t xml:space="preserve"> 1 (uno)</w:t>
            </w:r>
            <w:r w:rsidRPr="00716999">
              <w:rPr>
                <w:rFonts w:ascii="Montserrat" w:eastAsia="Montserrat" w:hAnsi="Montserrat" w:cs="Mongolian Baiti"/>
                <w:color w:val="000000" w:themeColor="text1"/>
                <w:sz w:val="20"/>
                <w:szCs w:val="20"/>
              </w:rPr>
              <w:t xml:space="preserve"> </w:t>
            </w:r>
            <w:r w:rsidRPr="00716999">
              <w:rPr>
                <w:rFonts w:ascii="Montserrat" w:eastAsia="Montserrat" w:hAnsi="Montserrat" w:cs="Mongolian Baiti"/>
                <w:b/>
                <w:color w:val="000000" w:themeColor="text1"/>
                <w:sz w:val="20"/>
                <w:szCs w:val="20"/>
              </w:rPr>
              <w:t xml:space="preserve">empleado con perfil de GERENTE DE CAPACITACIÓN </w:t>
            </w:r>
            <w:r w:rsidRPr="00716999">
              <w:rPr>
                <w:rFonts w:ascii="Montserrat" w:eastAsia="Montserrat" w:hAnsi="Montserrat" w:cs="Mongolian Baiti"/>
                <w:color w:val="000000" w:themeColor="text1"/>
                <w:sz w:val="20"/>
                <w:szCs w:val="20"/>
              </w:rPr>
              <w:t xml:space="preserve">con experiencia mínima requerida de al menos 1 (uno) año en operación de servicios de capacitación en Centros de Contacto y Atención a Clientes o en la realización de servicios iguales o similares a los que son materia del presente procedimiento de contratación; atendiendo a lo especificado en el numeral </w:t>
            </w:r>
            <w:r w:rsidR="00834319" w:rsidRPr="00716999">
              <w:rPr>
                <w:rFonts w:ascii="Montserrat" w:eastAsia="Montserrat" w:hAnsi="Montserrat" w:cs="Mongolian Baiti"/>
                <w:color w:val="000000" w:themeColor="text1"/>
                <w:sz w:val="20"/>
                <w:szCs w:val="20"/>
              </w:rPr>
              <w:t>3.1.10.4</w:t>
            </w:r>
            <w:r w:rsidRPr="00716999">
              <w:rPr>
                <w:rFonts w:ascii="Montserrat" w:eastAsia="Montserrat" w:hAnsi="Montserrat" w:cs="Mongolian Baiti"/>
                <w:color w:val="000000" w:themeColor="text1"/>
                <w:sz w:val="20"/>
                <w:szCs w:val="20"/>
              </w:rPr>
              <w:t>. Perfiles de personal de EL LICITANTE para la atención de la operación de las campañas que integran el CCIMSS Morelia, Michoacán del Anexo 1. Anexo Técnico.</w:t>
            </w:r>
          </w:p>
          <w:p w14:paraId="337CD3FE" w14:textId="77777777" w:rsidR="00F24410" w:rsidRPr="00716999" w:rsidRDefault="00F24410" w:rsidP="00821177">
            <w:pPr>
              <w:jc w:val="both"/>
              <w:rPr>
                <w:rFonts w:ascii="Montserrat" w:eastAsia="Montserrat" w:hAnsi="Montserrat" w:cs="Mongolian Baiti"/>
                <w:color w:val="000000" w:themeColor="text1"/>
                <w:sz w:val="20"/>
                <w:szCs w:val="20"/>
              </w:rPr>
            </w:pPr>
          </w:p>
          <w:p w14:paraId="56DD7DEE"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EL LICITANTE acreditará la experiencia del empleado propuesto para este perfil mediante la presentación de los siguientes documentos:</w:t>
            </w:r>
          </w:p>
          <w:p w14:paraId="0A34F851" w14:textId="77777777" w:rsidR="00F24410" w:rsidRPr="00716999" w:rsidRDefault="00F24410" w:rsidP="00821177">
            <w:pPr>
              <w:jc w:val="both"/>
              <w:rPr>
                <w:rFonts w:ascii="Montserrat" w:eastAsia="Montserrat" w:hAnsi="Montserrat" w:cs="Mongolian Baiti"/>
                <w:b/>
                <w:color w:val="000000" w:themeColor="text1"/>
                <w:sz w:val="20"/>
                <w:szCs w:val="20"/>
              </w:rPr>
            </w:pPr>
          </w:p>
          <w:p w14:paraId="2D2701A3" w14:textId="77777777" w:rsidR="00F24410" w:rsidRPr="00716999" w:rsidRDefault="00F24410" w:rsidP="00821177">
            <w:pPr>
              <w:pBdr>
                <w:top w:val="nil"/>
                <w:left w:val="nil"/>
                <w:bottom w:val="nil"/>
                <w:right w:val="nil"/>
                <w:between w:val="nil"/>
              </w:pBd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Curriculum Vitae</w:t>
            </w:r>
            <w:r w:rsidRPr="00716999">
              <w:rPr>
                <w:rFonts w:ascii="Montserrat" w:eastAsia="Montserrat" w:hAnsi="Montserrat" w:cs="Mongolian Baiti"/>
                <w:color w:val="000000" w:themeColor="text1"/>
                <w:sz w:val="20"/>
                <w:szCs w:val="20"/>
              </w:rPr>
              <w:t xml:space="preserve"> actualizado y firmado por la persona propuesta para cada perfil y por el representante legal de EL LICITANTE, el cual debe contener al menos la siguiente información:</w:t>
            </w:r>
          </w:p>
          <w:p w14:paraId="4C768542"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Nombre; </w:t>
            </w:r>
          </w:p>
          <w:p w14:paraId="79E313E8"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lastRenderedPageBreak/>
              <w:t xml:space="preserve">Domicilio; </w:t>
            </w:r>
          </w:p>
          <w:p w14:paraId="177FB0CE"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Número de teléfono (fijo o celular);</w:t>
            </w:r>
          </w:p>
          <w:p w14:paraId="18AE9C8A"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Correo electrónico; </w:t>
            </w:r>
          </w:p>
          <w:p w14:paraId="7DB81B78"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Nivel de Estudios: Cédula Profesional y/o título profesional.</w:t>
            </w:r>
          </w:p>
          <w:p w14:paraId="1B02B36C"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Años de Experiencia laboral: Señalando descripción detallada de los proyectos en los que ha participado, nombre de la empresa o empresas donde laboró, período en el que laboró y datos de contacto del jefe inmediato superior con quien haya laborado.</w:t>
            </w:r>
          </w:p>
          <w:p w14:paraId="51A9EE34" w14:textId="77777777" w:rsidR="00F24410" w:rsidRPr="00716999" w:rsidRDefault="00F24410" w:rsidP="00821177">
            <w:pPr>
              <w:pStyle w:val="Prrafodelista"/>
              <w:numPr>
                <w:ilvl w:val="0"/>
                <w:numId w:val="82"/>
              </w:numP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Cursos y certificados.</w:t>
            </w:r>
          </w:p>
          <w:p w14:paraId="7F243507" w14:textId="77777777" w:rsidR="00F24410" w:rsidRPr="00716999" w:rsidRDefault="00F24410" w:rsidP="00821177">
            <w:pPr>
              <w:jc w:val="both"/>
              <w:rPr>
                <w:rFonts w:ascii="Montserrat" w:eastAsia="Montserrat" w:hAnsi="Montserrat" w:cs="Mongolian Baiti"/>
                <w:b/>
                <w:color w:val="000000" w:themeColor="text1"/>
                <w:sz w:val="20"/>
                <w:szCs w:val="20"/>
              </w:rPr>
            </w:pPr>
          </w:p>
          <w:p w14:paraId="2B133C37"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1 (uno) Carta de constancia laboral</w:t>
            </w:r>
            <w:r w:rsidRPr="00716999">
              <w:rPr>
                <w:rFonts w:ascii="Montserrat" w:eastAsia="Montserrat" w:hAnsi="Montserrat" w:cs="Mongolian Baiti"/>
                <w:color w:val="000000" w:themeColor="text1"/>
                <w:sz w:val="20"/>
                <w:szCs w:val="20"/>
              </w:rPr>
              <w:t xml:space="preserve"> en la que se indique puesto y años de experiencia en el mismo de la persona propuesta para este perfil,  esta carta deberá contener datos de contacto y firmadas por el representante legal de la empresa y del director de recursos humanos.</w:t>
            </w:r>
          </w:p>
          <w:p w14:paraId="1BF9C866" w14:textId="77777777" w:rsidR="00F24410" w:rsidRPr="00716999" w:rsidRDefault="00F24410" w:rsidP="00821177">
            <w:pPr>
              <w:jc w:val="both"/>
              <w:rPr>
                <w:rFonts w:ascii="Montserrat" w:eastAsia="Montserrat" w:hAnsi="Montserrat" w:cs="Mongolian Baiti"/>
                <w:b/>
                <w:color w:val="000000" w:themeColor="text1"/>
                <w:sz w:val="20"/>
                <w:szCs w:val="20"/>
              </w:rPr>
            </w:pPr>
          </w:p>
          <w:p w14:paraId="5889B04B"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2 (dos) Cartas de Recomendación</w:t>
            </w:r>
            <w:r w:rsidRPr="00716999">
              <w:rPr>
                <w:rFonts w:ascii="Montserrat" w:eastAsia="Montserrat" w:hAnsi="Montserrat" w:cs="Mongolian Baiti"/>
                <w:color w:val="000000" w:themeColor="text1"/>
                <w:sz w:val="20"/>
                <w:szCs w:val="20"/>
              </w:rPr>
              <w:t xml:space="preserve"> otorgadas por clientes previos de EL LICITANTE, emitidas en papel membretado, correspondiente a la persona propuesta para el perfil solicitado que contengan, nombre completo de los contactos, direcciones y teléfonos de clientes proyectos similares en los que participó el personal propuestao con el perfil solicitado.</w:t>
            </w:r>
          </w:p>
          <w:p w14:paraId="353D12C6" w14:textId="77777777" w:rsidR="00F24410" w:rsidRPr="00716999" w:rsidRDefault="00F24410" w:rsidP="00821177">
            <w:pPr>
              <w:jc w:val="both"/>
              <w:rPr>
                <w:rFonts w:ascii="Montserrat" w:eastAsia="Montserrat" w:hAnsi="Montserrat" w:cs="Mongolian Baiti"/>
                <w:color w:val="000000" w:themeColor="text1"/>
                <w:sz w:val="20"/>
                <w:szCs w:val="20"/>
              </w:rPr>
            </w:pPr>
          </w:p>
          <w:p w14:paraId="0306147E"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Identificación oficial</w:t>
            </w:r>
            <w:r w:rsidRPr="00716999">
              <w:rPr>
                <w:rFonts w:ascii="Montserrat" w:eastAsia="Montserrat" w:hAnsi="Montserrat" w:cs="Mongolian Baiti"/>
                <w:color w:val="000000" w:themeColor="text1"/>
                <w:sz w:val="20"/>
                <w:szCs w:val="20"/>
              </w:rPr>
              <w:t xml:space="preserve"> vigente del personal propuesto.</w:t>
            </w:r>
          </w:p>
          <w:p w14:paraId="1B4CE218" w14:textId="77777777" w:rsidR="00F24410" w:rsidRPr="00716999" w:rsidRDefault="00F24410" w:rsidP="00821177">
            <w:pPr>
              <w:jc w:val="both"/>
              <w:rPr>
                <w:rFonts w:ascii="Montserrat" w:eastAsia="Montserrat" w:hAnsi="Montserrat" w:cs="Mongolian Baiti"/>
                <w:b/>
                <w:color w:val="000000" w:themeColor="text1"/>
                <w:sz w:val="20"/>
                <w:szCs w:val="20"/>
              </w:rPr>
            </w:pPr>
          </w:p>
          <w:p w14:paraId="6F8A6EA9"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Las cartas de recomendación, constancia laboral y curriculum vitae que no contengan con todos y cada uno de los datos requeridos en el presente rubro no serán tomadas en cuenta, es decir, no serán sujetos de evaluación. </w:t>
            </w:r>
          </w:p>
          <w:p w14:paraId="2CC4463A" w14:textId="77777777" w:rsidR="00F24410" w:rsidRPr="00716999" w:rsidRDefault="00F24410" w:rsidP="00821177">
            <w:pPr>
              <w:jc w:val="both"/>
              <w:rPr>
                <w:rFonts w:ascii="Montserrat" w:eastAsia="Montserrat" w:hAnsi="Montserrat" w:cs="Mongolian Baiti"/>
                <w:color w:val="000000" w:themeColor="text1"/>
                <w:sz w:val="20"/>
                <w:szCs w:val="20"/>
              </w:rPr>
            </w:pPr>
          </w:p>
          <w:p w14:paraId="00C6EA14"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tomarán en cuenta las cartas, constancias o curriculum que no describa la experiencia conforme lo solicitado.</w:t>
            </w:r>
          </w:p>
          <w:p w14:paraId="6A0EADEC" w14:textId="77777777" w:rsidR="00F24410" w:rsidRPr="00716999" w:rsidRDefault="00F24410" w:rsidP="00821177">
            <w:pPr>
              <w:jc w:val="both"/>
              <w:rPr>
                <w:rFonts w:ascii="Montserrat" w:eastAsia="Montserrat" w:hAnsi="Montserrat" w:cs="Mongolian Baiti"/>
                <w:color w:val="000000" w:themeColor="text1"/>
                <w:sz w:val="20"/>
                <w:szCs w:val="20"/>
              </w:rPr>
            </w:pPr>
          </w:p>
          <w:p w14:paraId="50331A77"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Como máximo se otorgará ____ puntos.</w:t>
            </w:r>
          </w:p>
          <w:p w14:paraId="538B2377" w14:textId="77777777" w:rsidR="00F24410" w:rsidRPr="00716999" w:rsidRDefault="00F24410" w:rsidP="00821177">
            <w:pPr>
              <w:jc w:val="both"/>
              <w:rPr>
                <w:rFonts w:ascii="Montserrat" w:eastAsia="Montserrat" w:hAnsi="Montserrat" w:cs="Mongolian Baiti"/>
                <w:b/>
                <w:color w:val="000000" w:themeColor="text1"/>
                <w:sz w:val="20"/>
                <w:szCs w:val="20"/>
              </w:rPr>
            </w:pPr>
          </w:p>
          <w:p w14:paraId="1BDC7D13"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_____ puntos a licitante que acredite que cuenta con menos </w:t>
            </w:r>
            <w:r w:rsidRPr="00716999">
              <w:rPr>
                <w:rFonts w:ascii="Montserrat" w:eastAsia="Montserrat" w:hAnsi="Montserrat" w:cs="Mongolian Baiti"/>
                <w:b/>
                <w:color w:val="000000" w:themeColor="text1"/>
                <w:sz w:val="20"/>
                <w:szCs w:val="20"/>
              </w:rPr>
              <w:t>1 (uno) empleado con perfil de GERENTE DE CAPACITACIÓN</w:t>
            </w:r>
            <w:r w:rsidRPr="00716999">
              <w:rPr>
                <w:rFonts w:ascii="Montserrat" w:eastAsia="Montserrat" w:hAnsi="Montserrat" w:cs="Mongolian Baiti"/>
                <w:color w:val="000000" w:themeColor="text1"/>
                <w:sz w:val="20"/>
                <w:szCs w:val="20"/>
              </w:rPr>
              <w:t xml:space="preserve"> que cuenta con 4 a 5 años de experiencia.</w:t>
            </w:r>
          </w:p>
          <w:p w14:paraId="74B70A81" w14:textId="77777777" w:rsidR="00F24410" w:rsidRPr="00716999" w:rsidRDefault="00F24410" w:rsidP="00821177">
            <w:pPr>
              <w:jc w:val="both"/>
              <w:rPr>
                <w:rFonts w:ascii="Montserrat" w:eastAsia="Montserrat" w:hAnsi="Montserrat" w:cs="Mongolian Baiti"/>
                <w:color w:val="000000" w:themeColor="text1"/>
                <w:sz w:val="20"/>
                <w:szCs w:val="20"/>
              </w:rPr>
            </w:pPr>
          </w:p>
          <w:p w14:paraId="2D1AF771"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lastRenderedPageBreak/>
              <w:t xml:space="preserve">Se otorgarán ___ puntos a licitante que acredite que cuenta con menos </w:t>
            </w:r>
            <w:r w:rsidRPr="00716999">
              <w:rPr>
                <w:rFonts w:ascii="Montserrat" w:eastAsia="Montserrat" w:hAnsi="Montserrat" w:cs="Mongolian Baiti"/>
                <w:b/>
                <w:color w:val="000000" w:themeColor="text1"/>
                <w:sz w:val="20"/>
                <w:szCs w:val="20"/>
              </w:rPr>
              <w:t>1 (uno) empleado con perfil de GERENTE DE CAPACITACIÓN</w:t>
            </w:r>
            <w:r w:rsidRPr="00716999">
              <w:rPr>
                <w:rFonts w:ascii="Montserrat" w:eastAsia="Montserrat" w:hAnsi="Montserrat" w:cs="Mongolian Baiti"/>
                <w:color w:val="000000" w:themeColor="text1"/>
                <w:sz w:val="20"/>
                <w:szCs w:val="20"/>
              </w:rPr>
              <w:t xml:space="preserve"> que cuenta con 2 a 3 años de experiencia.</w:t>
            </w:r>
          </w:p>
          <w:p w14:paraId="7E937833" w14:textId="77777777" w:rsidR="00F24410" w:rsidRPr="00716999" w:rsidRDefault="00F24410" w:rsidP="00821177">
            <w:pPr>
              <w:jc w:val="both"/>
              <w:rPr>
                <w:rFonts w:ascii="Montserrat" w:eastAsia="Montserrat" w:hAnsi="Montserrat" w:cs="Mongolian Baiti"/>
                <w:color w:val="000000" w:themeColor="text1"/>
                <w:sz w:val="20"/>
                <w:szCs w:val="20"/>
              </w:rPr>
            </w:pPr>
          </w:p>
          <w:p w14:paraId="7A7727AC"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____ puntos a licitante que acredite que cuenta con menos </w:t>
            </w:r>
            <w:r w:rsidRPr="00716999">
              <w:rPr>
                <w:rFonts w:ascii="Montserrat" w:eastAsia="Montserrat" w:hAnsi="Montserrat" w:cs="Mongolian Baiti"/>
                <w:b/>
                <w:color w:val="000000" w:themeColor="text1"/>
                <w:sz w:val="20"/>
                <w:szCs w:val="20"/>
              </w:rPr>
              <w:t>1 (uno) empleado con perfil de GERENTE DE CAPACITACIÓN</w:t>
            </w:r>
            <w:r w:rsidRPr="00716999">
              <w:rPr>
                <w:rFonts w:ascii="Montserrat" w:eastAsia="Montserrat" w:hAnsi="Montserrat" w:cs="Mongolian Baiti"/>
                <w:color w:val="000000" w:themeColor="text1"/>
                <w:sz w:val="20"/>
                <w:szCs w:val="20"/>
              </w:rPr>
              <w:t xml:space="preserve"> que cuenta con 1 año de experiencia.</w:t>
            </w:r>
          </w:p>
          <w:p w14:paraId="4839E7F2" w14:textId="77777777" w:rsidR="00F24410" w:rsidRPr="00716999" w:rsidRDefault="00F24410" w:rsidP="00821177">
            <w:pPr>
              <w:rPr>
                <w:rFonts w:ascii="Montserrat" w:eastAsia="Montserrat" w:hAnsi="Montserrat" w:cs="Mongolian Baiti"/>
                <w:color w:val="000000" w:themeColor="text1"/>
                <w:sz w:val="20"/>
                <w:szCs w:val="20"/>
              </w:rPr>
            </w:pPr>
          </w:p>
          <w:p w14:paraId="70840F7E"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otorgarán puntos en este subrubro a quien acredite menos de 1 años de experiencia, quien omita presentar la documentación requerida o cuando la documentación presentada no cumpla con los requisitos solicitados o que sea ilegible.</w:t>
            </w:r>
          </w:p>
          <w:p w14:paraId="15535A26" w14:textId="77777777" w:rsidR="00F24410" w:rsidRPr="00716999" w:rsidRDefault="00F24410" w:rsidP="00821177">
            <w:pPr>
              <w:jc w:val="both"/>
              <w:rPr>
                <w:rFonts w:ascii="Montserrat" w:eastAsia="Montserrat" w:hAnsi="Montserrat" w:cs="Mongolian Baiti"/>
                <w:color w:val="000000" w:themeColor="text1"/>
                <w:sz w:val="20"/>
                <w:szCs w:val="20"/>
              </w:rPr>
            </w:pPr>
          </w:p>
          <w:p w14:paraId="39B62392"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otorgará puntaje a las cartas o curriculum vitae ilegibles.</w:t>
            </w:r>
          </w:p>
          <w:p w14:paraId="1B7F619F" w14:textId="77777777" w:rsidR="00F24410" w:rsidRPr="00716999" w:rsidRDefault="00F24410" w:rsidP="00821177">
            <w:pPr>
              <w:jc w:val="both"/>
              <w:rPr>
                <w:rFonts w:ascii="Montserrat" w:eastAsia="Montserrat" w:hAnsi="Montserrat" w:cs="Mongolian Baiti"/>
                <w:b/>
                <w:color w:val="000000" w:themeColor="text1"/>
                <w:sz w:val="20"/>
                <w:szCs w:val="20"/>
              </w:rPr>
            </w:pPr>
          </w:p>
        </w:tc>
        <w:tc>
          <w:tcPr>
            <w:tcW w:w="1276" w:type="dxa"/>
            <w:vAlign w:val="center"/>
          </w:tcPr>
          <w:p w14:paraId="00D0D27A"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467AD6CB" w14:textId="77777777" w:rsidTr="005E0D3B">
        <w:tc>
          <w:tcPr>
            <w:tcW w:w="2122" w:type="dxa"/>
            <w:vMerge/>
            <w:vAlign w:val="center"/>
          </w:tcPr>
          <w:p w14:paraId="0D654100"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007B4AC9"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SUPERVISOR DE OPERACIÓN</w:t>
            </w:r>
          </w:p>
          <w:p w14:paraId="14F0B3D3" w14:textId="38CA40EA"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EL LICITANTE deberá ofertar</w:t>
            </w:r>
            <w:r w:rsidRPr="00716999">
              <w:rPr>
                <w:rFonts w:ascii="Montserrat" w:eastAsia="Montserrat" w:hAnsi="Montserrat" w:cs="Mongolian Baiti"/>
                <w:b/>
                <w:color w:val="000000" w:themeColor="text1"/>
                <w:sz w:val="20"/>
                <w:szCs w:val="20"/>
              </w:rPr>
              <w:t xml:space="preserve"> 1 (uno)</w:t>
            </w:r>
            <w:r w:rsidRPr="00716999">
              <w:rPr>
                <w:rFonts w:ascii="Montserrat" w:eastAsia="Montserrat" w:hAnsi="Montserrat" w:cs="Mongolian Baiti"/>
                <w:color w:val="000000" w:themeColor="text1"/>
                <w:sz w:val="20"/>
                <w:szCs w:val="20"/>
              </w:rPr>
              <w:t xml:space="preserve"> </w:t>
            </w:r>
            <w:r w:rsidRPr="00716999">
              <w:rPr>
                <w:rFonts w:ascii="Montserrat" w:eastAsia="Montserrat" w:hAnsi="Montserrat" w:cs="Mongolian Baiti"/>
                <w:b/>
                <w:color w:val="000000" w:themeColor="text1"/>
                <w:sz w:val="20"/>
                <w:szCs w:val="20"/>
              </w:rPr>
              <w:t xml:space="preserve">empleado con perfil de SUPERVISOR DE OPERACIÓN </w:t>
            </w:r>
            <w:r w:rsidRPr="00716999">
              <w:rPr>
                <w:rFonts w:ascii="Montserrat" w:eastAsia="Montserrat" w:hAnsi="Montserrat" w:cs="Mongolian Baiti"/>
                <w:color w:val="000000" w:themeColor="text1"/>
                <w:sz w:val="20"/>
                <w:szCs w:val="20"/>
              </w:rPr>
              <w:t xml:space="preserve">con experiencia mínima requerida de al menos 1 (uno) año en operación de servicios de supervisión y monitoreo en Centros de Contacto y Atención a Clientes o en la realización de trabajos iguales o similares a los que son materia del presente procedimiento de contratació; atendiendo a lo especificado en el numeral </w:t>
            </w:r>
            <w:r w:rsidR="00834319" w:rsidRPr="00716999">
              <w:rPr>
                <w:rFonts w:ascii="Montserrat" w:eastAsia="Montserrat" w:hAnsi="Montserrat" w:cs="Mongolian Baiti"/>
                <w:color w:val="000000" w:themeColor="text1"/>
                <w:sz w:val="20"/>
                <w:szCs w:val="20"/>
              </w:rPr>
              <w:t>3.1.10.4</w:t>
            </w:r>
            <w:r w:rsidRPr="00716999">
              <w:rPr>
                <w:rFonts w:ascii="Montserrat" w:eastAsia="Montserrat" w:hAnsi="Montserrat" w:cs="Mongolian Baiti"/>
                <w:color w:val="000000" w:themeColor="text1"/>
                <w:sz w:val="20"/>
                <w:szCs w:val="20"/>
              </w:rPr>
              <w:t>. Perfiles de personal de EL LICITANTE para la atención de la operación de las campañas que integran el CCIMSS Morelia, Michoacán del Anexo 1. Anexo Técnico.</w:t>
            </w:r>
          </w:p>
          <w:p w14:paraId="712F5EF9" w14:textId="77777777" w:rsidR="00F24410" w:rsidRPr="00716999" w:rsidRDefault="00F24410" w:rsidP="00821177">
            <w:pPr>
              <w:jc w:val="both"/>
              <w:rPr>
                <w:rFonts w:ascii="Montserrat" w:eastAsia="Montserrat" w:hAnsi="Montserrat" w:cs="Mongolian Baiti"/>
                <w:color w:val="000000" w:themeColor="text1"/>
                <w:sz w:val="20"/>
                <w:szCs w:val="20"/>
              </w:rPr>
            </w:pPr>
          </w:p>
          <w:p w14:paraId="415B5A13"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EL LICITANTE acreditará la experiencia del empleados propuesto para este perfil mediante la presentación de los siguientes documentos:</w:t>
            </w:r>
          </w:p>
          <w:p w14:paraId="689B6471" w14:textId="77777777" w:rsidR="00F24410" w:rsidRPr="00716999" w:rsidRDefault="00F24410" w:rsidP="00821177">
            <w:pPr>
              <w:jc w:val="both"/>
              <w:rPr>
                <w:rFonts w:ascii="Montserrat" w:eastAsia="Montserrat" w:hAnsi="Montserrat" w:cs="Mongolian Baiti"/>
                <w:b/>
                <w:color w:val="000000" w:themeColor="text1"/>
                <w:sz w:val="20"/>
                <w:szCs w:val="20"/>
              </w:rPr>
            </w:pPr>
          </w:p>
          <w:p w14:paraId="2C691F37" w14:textId="77777777" w:rsidR="00F24410" w:rsidRPr="00716999" w:rsidRDefault="00F24410" w:rsidP="00821177">
            <w:pPr>
              <w:pBdr>
                <w:top w:val="nil"/>
                <w:left w:val="nil"/>
                <w:bottom w:val="nil"/>
                <w:right w:val="nil"/>
                <w:between w:val="nil"/>
              </w:pBd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Curriculum Vitae</w:t>
            </w:r>
            <w:r w:rsidRPr="00716999">
              <w:rPr>
                <w:rFonts w:ascii="Montserrat" w:eastAsia="Montserrat" w:hAnsi="Montserrat" w:cs="Mongolian Baiti"/>
                <w:color w:val="000000" w:themeColor="text1"/>
                <w:sz w:val="20"/>
                <w:szCs w:val="20"/>
              </w:rPr>
              <w:t xml:space="preserve"> actualizado y firmado por la persona propuesta para cada perfil y por el representante legal de EL LICITANTE, el cual debe contener al menos la siguiente información:</w:t>
            </w:r>
          </w:p>
          <w:p w14:paraId="57DF447D"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Nombre; </w:t>
            </w:r>
          </w:p>
          <w:p w14:paraId="2B536280"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Domicilio; </w:t>
            </w:r>
          </w:p>
          <w:p w14:paraId="38F6A257"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Número de teléfono (fijo o celular);</w:t>
            </w:r>
          </w:p>
          <w:p w14:paraId="68BEB546"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Correo electrónico; </w:t>
            </w:r>
          </w:p>
          <w:p w14:paraId="773D3E2E"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Nivel de Estudios: Cédula Profesional y/o título profesional.</w:t>
            </w:r>
          </w:p>
          <w:p w14:paraId="03875F4E"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Años de Experiencia laboral: Señalando descripción detallada de los proyectos en los que ha participado, nombre de la empresa o empresas </w:t>
            </w:r>
            <w:r w:rsidRPr="00716999">
              <w:rPr>
                <w:rFonts w:ascii="Montserrat" w:eastAsia="Montserrat" w:hAnsi="Montserrat" w:cs="Mongolian Baiti"/>
                <w:color w:val="000000" w:themeColor="text1"/>
                <w:sz w:val="20"/>
                <w:szCs w:val="20"/>
              </w:rPr>
              <w:lastRenderedPageBreak/>
              <w:t>donde laboró, período en el que laboró y datos de contacto del jefe inmediato superior con quien haya laborado.</w:t>
            </w:r>
          </w:p>
          <w:p w14:paraId="7B5FD8B9" w14:textId="77777777" w:rsidR="00F24410" w:rsidRPr="00716999" w:rsidRDefault="00F24410" w:rsidP="00821177">
            <w:pPr>
              <w:pStyle w:val="Prrafodelista"/>
              <w:numPr>
                <w:ilvl w:val="0"/>
                <w:numId w:val="82"/>
              </w:numP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Cursos y certificados.</w:t>
            </w:r>
          </w:p>
          <w:p w14:paraId="270A238D" w14:textId="77777777" w:rsidR="00F24410" w:rsidRPr="00716999" w:rsidRDefault="00F24410" w:rsidP="00821177">
            <w:pPr>
              <w:jc w:val="both"/>
              <w:rPr>
                <w:rFonts w:ascii="Montserrat" w:eastAsia="Montserrat" w:hAnsi="Montserrat" w:cs="Mongolian Baiti"/>
                <w:b/>
                <w:color w:val="000000" w:themeColor="text1"/>
                <w:sz w:val="20"/>
                <w:szCs w:val="20"/>
              </w:rPr>
            </w:pPr>
          </w:p>
          <w:p w14:paraId="4B0292BE"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1 (uno) Carta de constancia laboral</w:t>
            </w:r>
            <w:r w:rsidRPr="00716999">
              <w:rPr>
                <w:rFonts w:ascii="Montserrat" w:eastAsia="Montserrat" w:hAnsi="Montserrat" w:cs="Mongolian Baiti"/>
                <w:color w:val="000000" w:themeColor="text1"/>
                <w:sz w:val="20"/>
                <w:szCs w:val="20"/>
              </w:rPr>
              <w:t xml:space="preserve"> en la que se indique puesto y años de experiencia en el mismo de la persona propuesta para este perfil,  esta carta deberá contener datos de contacto y firmadas por el representante legal de la empresa y del director de recursos humanos.</w:t>
            </w:r>
          </w:p>
          <w:p w14:paraId="3CC4578B" w14:textId="77777777" w:rsidR="00F24410" w:rsidRPr="00716999" w:rsidRDefault="00F24410" w:rsidP="00821177">
            <w:pPr>
              <w:jc w:val="both"/>
              <w:rPr>
                <w:rFonts w:ascii="Montserrat" w:eastAsia="Montserrat" w:hAnsi="Montserrat" w:cs="Mongolian Baiti"/>
                <w:b/>
                <w:color w:val="000000" w:themeColor="text1"/>
                <w:sz w:val="20"/>
                <w:szCs w:val="20"/>
              </w:rPr>
            </w:pPr>
          </w:p>
          <w:p w14:paraId="535F4523"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2 (dos) Cartas de Recomendación</w:t>
            </w:r>
            <w:r w:rsidRPr="00716999">
              <w:rPr>
                <w:rFonts w:ascii="Montserrat" w:eastAsia="Montserrat" w:hAnsi="Montserrat" w:cs="Mongolian Baiti"/>
                <w:color w:val="000000" w:themeColor="text1"/>
                <w:sz w:val="20"/>
                <w:szCs w:val="20"/>
              </w:rPr>
              <w:t xml:space="preserve"> otorgadas por clientes previos de EL LICITANTE, emitidas en papel membretado, correspondiente a la persona propuesta para el perfil solicitado que contengan, nombre completo de los contactos, direcciones y teléfonos de clientes proyectos similares en los que participó el personal propuestao con el perfil solicitado.</w:t>
            </w:r>
          </w:p>
          <w:p w14:paraId="08EC4129" w14:textId="77777777" w:rsidR="00F24410" w:rsidRPr="00716999" w:rsidRDefault="00F24410" w:rsidP="00821177">
            <w:pPr>
              <w:jc w:val="both"/>
              <w:rPr>
                <w:rFonts w:ascii="Montserrat" w:eastAsia="Montserrat" w:hAnsi="Montserrat" w:cs="Mongolian Baiti"/>
                <w:color w:val="000000" w:themeColor="text1"/>
                <w:sz w:val="20"/>
                <w:szCs w:val="20"/>
              </w:rPr>
            </w:pPr>
          </w:p>
          <w:p w14:paraId="6A8C7585"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Identificación oficial</w:t>
            </w:r>
            <w:r w:rsidRPr="00716999">
              <w:rPr>
                <w:rFonts w:ascii="Montserrat" w:eastAsia="Montserrat" w:hAnsi="Montserrat" w:cs="Mongolian Baiti"/>
                <w:color w:val="000000" w:themeColor="text1"/>
                <w:sz w:val="20"/>
                <w:szCs w:val="20"/>
              </w:rPr>
              <w:t xml:space="preserve"> vigente del personal propuesto.</w:t>
            </w:r>
          </w:p>
          <w:p w14:paraId="29854EED" w14:textId="77777777" w:rsidR="00F24410" w:rsidRPr="00716999" w:rsidRDefault="00F24410" w:rsidP="00821177">
            <w:pPr>
              <w:jc w:val="both"/>
              <w:rPr>
                <w:rFonts w:ascii="Montserrat" w:eastAsia="Montserrat" w:hAnsi="Montserrat" w:cs="Mongolian Baiti"/>
                <w:b/>
                <w:color w:val="000000" w:themeColor="text1"/>
                <w:sz w:val="20"/>
                <w:szCs w:val="20"/>
              </w:rPr>
            </w:pPr>
          </w:p>
          <w:p w14:paraId="7A31AB3E"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Las cartas de recomendación, constancia laboral y curriculum vitae que no contengan con todos y cada uno de los datos requeridos en el presente rubro no serán tomadas en cuenta, es decir, no serán sujetos de evaluación. </w:t>
            </w:r>
          </w:p>
          <w:p w14:paraId="5E835EDC" w14:textId="77777777" w:rsidR="00F24410" w:rsidRPr="00716999" w:rsidRDefault="00F24410" w:rsidP="00821177">
            <w:pPr>
              <w:jc w:val="both"/>
              <w:rPr>
                <w:rFonts w:ascii="Montserrat" w:eastAsia="Montserrat" w:hAnsi="Montserrat" w:cs="Mongolian Baiti"/>
                <w:color w:val="000000" w:themeColor="text1"/>
                <w:sz w:val="20"/>
                <w:szCs w:val="20"/>
              </w:rPr>
            </w:pPr>
          </w:p>
          <w:p w14:paraId="70DB08FE"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tomarán en cuenta las cartas, constancias o curriculum que no describa la experiencia conforme lo solicitado.</w:t>
            </w:r>
          </w:p>
          <w:p w14:paraId="1DF4E7C5" w14:textId="77777777" w:rsidR="00F24410" w:rsidRPr="00716999" w:rsidRDefault="00F24410" w:rsidP="00821177">
            <w:pPr>
              <w:jc w:val="both"/>
              <w:rPr>
                <w:rFonts w:ascii="Montserrat" w:eastAsia="Montserrat" w:hAnsi="Montserrat" w:cs="Mongolian Baiti"/>
                <w:color w:val="000000" w:themeColor="text1"/>
                <w:sz w:val="20"/>
                <w:szCs w:val="20"/>
              </w:rPr>
            </w:pPr>
          </w:p>
          <w:p w14:paraId="576C2ED5"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Como máximo se otorgará ____ puntos.</w:t>
            </w:r>
          </w:p>
          <w:p w14:paraId="6C4D790B" w14:textId="77777777" w:rsidR="00F24410" w:rsidRPr="00716999" w:rsidRDefault="00F24410" w:rsidP="00821177">
            <w:pPr>
              <w:jc w:val="both"/>
              <w:rPr>
                <w:rFonts w:ascii="Montserrat" w:eastAsia="Montserrat" w:hAnsi="Montserrat" w:cs="Mongolian Baiti"/>
                <w:color w:val="000000" w:themeColor="text1"/>
                <w:sz w:val="20"/>
                <w:szCs w:val="20"/>
              </w:rPr>
            </w:pPr>
          </w:p>
          <w:p w14:paraId="732988C3"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____ puntos a licitante que acredite que cuenta con </w:t>
            </w:r>
            <w:r w:rsidRPr="00716999">
              <w:rPr>
                <w:rFonts w:ascii="Montserrat" w:eastAsia="Montserrat" w:hAnsi="Montserrat" w:cs="Mongolian Baiti"/>
                <w:b/>
                <w:color w:val="000000" w:themeColor="text1"/>
                <w:sz w:val="20"/>
                <w:szCs w:val="20"/>
              </w:rPr>
              <w:t>1 (uno) empleado con perfil de</w:t>
            </w:r>
            <w:r w:rsidRPr="00716999">
              <w:rPr>
                <w:rFonts w:ascii="Montserrat" w:eastAsia="Montserrat" w:hAnsi="Montserrat" w:cs="Mongolian Baiti"/>
                <w:color w:val="000000" w:themeColor="text1"/>
                <w:sz w:val="20"/>
                <w:szCs w:val="20"/>
              </w:rPr>
              <w:t xml:space="preserve"> </w:t>
            </w:r>
            <w:r w:rsidRPr="00716999">
              <w:rPr>
                <w:rFonts w:ascii="Montserrat" w:eastAsia="Montserrat" w:hAnsi="Montserrat" w:cs="Mongolian Baiti"/>
                <w:b/>
                <w:color w:val="000000" w:themeColor="text1"/>
                <w:sz w:val="20"/>
                <w:szCs w:val="20"/>
              </w:rPr>
              <w:t>SUPERVISOR DE OPERACIÓN</w:t>
            </w:r>
            <w:r w:rsidRPr="00716999">
              <w:rPr>
                <w:rFonts w:ascii="Montserrat" w:eastAsia="Montserrat" w:hAnsi="Montserrat" w:cs="Mongolian Baiti"/>
                <w:color w:val="000000" w:themeColor="text1"/>
                <w:sz w:val="20"/>
                <w:szCs w:val="20"/>
              </w:rPr>
              <w:t xml:space="preserve"> que cuenta con 4 a 5 años de experiencia.</w:t>
            </w:r>
          </w:p>
          <w:p w14:paraId="1B70A517" w14:textId="77777777" w:rsidR="00F24410" w:rsidRPr="00716999" w:rsidRDefault="00F24410" w:rsidP="00821177">
            <w:pPr>
              <w:jc w:val="both"/>
              <w:rPr>
                <w:rFonts w:ascii="Montserrat" w:eastAsia="Montserrat" w:hAnsi="Montserrat" w:cs="Mongolian Baiti"/>
                <w:color w:val="000000" w:themeColor="text1"/>
                <w:sz w:val="20"/>
                <w:szCs w:val="20"/>
              </w:rPr>
            </w:pPr>
          </w:p>
          <w:p w14:paraId="4B7A2DC2"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 puntos a licitante que acredite que cuenta con </w:t>
            </w:r>
            <w:r w:rsidRPr="00716999">
              <w:rPr>
                <w:rFonts w:ascii="Montserrat" w:eastAsia="Montserrat" w:hAnsi="Montserrat" w:cs="Mongolian Baiti"/>
                <w:b/>
                <w:color w:val="000000" w:themeColor="text1"/>
                <w:sz w:val="20"/>
                <w:szCs w:val="20"/>
              </w:rPr>
              <w:t>1 (uno) empleado con perfil de</w:t>
            </w:r>
            <w:r w:rsidRPr="00716999">
              <w:rPr>
                <w:rFonts w:ascii="Montserrat" w:eastAsia="Montserrat" w:hAnsi="Montserrat" w:cs="Mongolian Baiti"/>
                <w:color w:val="000000" w:themeColor="text1"/>
                <w:sz w:val="20"/>
                <w:szCs w:val="20"/>
              </w:rPr>
              <w:t xml:space="preserve"> </w:t>
            </w:r>
            <w:r w:rsidRPr="00716999">
              <w:rPr>
                <w:rFonts w:ascii="Montserrat" w:eastAsia="Montserrat" w:hAnsi="Montserrat" w:cs="Mongolian Baiti"/>
                <w:b/>
                <w:color w:val="000000" w:themeColor="text1"/>
                <w:sz w:val="20"/>
                <w:szCs w:val="20"/>
              </w:rPr>
              <w:t>SUPERVISOR DE OPERACIÓN</w:t>
            </w:r>
            <w:r w:rsidRPr="00716999">
              <w:rPr>
                <w:rFonts w:ascii="Montserrat" w:eastAsia="Montserrat" w:hAnsi="Montserrat" w:cs="Mongolian Baiti"/>
                <w:color w:val="000000" w:themeColor="text1"/>
                <w:sz w:val="20"/>
                <w:szCs w:val="20"/>
              </w:rPr>
              <w:t xml:space="preserve"> que cuenta con 2 a 3 años de experiencia.</w:t>
            </w:r>
          </w:p>
          <w:p w14:paraId="293A537B" w14:textId="77777777" w:rsidR="00F24410" w:rsidRPr="00716999" w:rsidRDefault="00F24410" w:rsidP="00821177">
            <w:pPr>
              <w:jc w:val="both"/>
              <w:rPr>
                <w:rFonts w:ascii="Montserrat" w:eastAsia="Montserrat" w:hAnsi="Montserrat" w:cs="Mongolian Baiti"/>
                <w:color w:val="000000" w:themeColor="text1"/>
                <w:sz w:val="20"/>
                <w:szCs w:val="20"/>
              </w:rPr>
            </w:pPr>
          </w:p>
          <w:p w14:paraId="3DA14DA8"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 puntos a licitante que acredite que cuenta con </w:t>
            </w:r>
            <w:r w:rsidRPr="00716999">
              <w:rPr>
                <w:rFonts w:ascii="Montserrat" w:eastAsia="Montserrat" w:hAnsi="Montserrat" w:cs="Mongolian Baiti"/>
                <w:b/>
                <w:color w:val="000000" w:themeColor="text1"/>
                <w:sz w:val="20"/>
                <w:szCs w:val="20"/>
              </w:rPr>
              <w:t>1 (uno) empleado con perfil de</w:t>
            </w:r>
            <w:r w:rsidRPr="00716999">
              <w:rPr>
                <w:rFonts w:ascii="Montserrat" w:eastAsia="Montserrat" w:hAnsi="Montserrat" w:cs="Mongolian Baiti"/>
                <w:color w:val="000000" w:themeColor="text1"/>
                <w:sz w:val="20"/>
                <w:szCs w:val="20"/>
              </w:rPr>
              <w:t xml:space="preserve"> </w:t>
            </w:r>
            <w:r w:rsidRPr="00716999">
              <w:rPr>
                <w:rFonts w:ascii="Montserrat" w:eastAsia="Montserrat" w:hAnsi="Montserrat" w:cs="Mongolian Baiti"/>
                <w:b/>
                <w:color w:val="000000" w:themeColor="text1"/>
                <w:sz w:val="20"/>
                <w:szCs w:val="20"/>
              </w:rPr>
              <w:t>SUPERVISOR DE OPERACIÓN</w:t>
            </w:r>
            <w:r w:rsidRPr="00716999">
              <w:rPr>
                <w:rFonts w:ascii="Montserrat" w:eastAsia="Montserrat" w:hAnsi="Montserrat" w:cs="Mongolian Baiti"/>
                <w:color w:val="000000" w:themeColor="text1"/>
                <w:sz w:val="20"/>
                <w:szCs w:val="20"/>
              </w:rPr>
              <w:t xml:space="preserve"> que cuenta con 1 año de experiencia.</w:t>
            </w:r>
          </w:p>
          <w:p w14:paraId="702CF3CE" w14:textId="77777777" w:rsidR="00F24410" w:rsidRPr="00716999" w:rsidRDefault="00F24410" w:rsidP="00821177">
            <w:pPr>
              <w:jc w:val="both"/>
              <w:rPr>
                <w:rFonts w:ascii="Montserrat" w:eastAsia="Montserrat" w:hAnsi="Montserrat" w:cs="Mongolian Baiti"/>
                <w:color w:val="000000" w:themeColor="text1"/>
                <w:sz w:val="20"/>
                <w:szCs w:val="20"/>
              </w:rPr>
            </w:pPr>
          </w:p>
          <w:p w14:paraId="07921482"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No se otorgarán puntos en este subrubro a quien acredite menos de 1 años de experiencia, quien omita presentar la </w:t>
            </w:r>
            <w:r w:rsidRPr="00716999">
              <w:rPr>
                <w:rFonts w:ascii="Montserrat" w:eastAsia="Montserrat" w:hAnsi="Montserrat" w:cs="Mongolian Baiti"/>
                <w:color w:val="000000" w:themeColor="text1"/>
                <w:sz w:val="20"/>
                <w:szCs w:val="20"/>
              </w:rPr>
              <w:lastRenderedPageBreak/>
              <w:t>documentación requerida o cuando la documentación presentada no cumpla con los requisitos solicitados o que sea ilegible.</w:t>
            </w:r>
          </w:p>
          <w:p w14:paraId="0A297DA5" w14:textId="77777777" w:rsidR="00F24410" w:rsidRPr="00716999" w:rsidRDefault="00F24410" w:rsidP="00821177">
            <w:pPr>
              <w:jc w:val="both"/>
              <w:rPr>
                <w:rFonts w:ascii="Montserrat" w:eastAsia="Montserrat" w:hAnsi="Montserrat" w:cs="Mongolian Baiti"/>
                <w:color w:val="000000" w:themeColor="text1"/>
                <w:sz w:val="20"/>
                <w:szCs w:val="20"/>
              </w:rPr>
            </w:pPr>
          </w:p>
          <w:p w14:paraId="74C5E22E"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otorgará puntaje a las cartas o curriculum vitae ilegibles.</w:t>
            </w:r>
          </w:p>
        </w:tc>
        <w:tc>
          <w:tcPr>
            <w:tcW w:w="1276" w:type="dxa"/>
            <w:vAlign w:val="center"/>
          </w:tcPr>
          <w:p w14:paraId="6682E43D"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14DEA078" w14:textId="77777777" w:rsidTr="005E0D3B">
        <w:tc>
          <w:tcPr>
            <w:tcW w:w="2122" w:type="dxa"/>
            <w:vMerge/>
            <w:vAlign w:val="center"/>
          </w:tcPr>
          <w:p w14:paraId="718F1364"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18E7E7E1"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SUPERVISOR DE WORK FORCE MANAGMENT</w:t>
            </w:r>
          </w:p>
          <w:p w14:paraId="13B762A8" w14:textId="41D9076F"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EL LICITANTE deberá ofertar </w:t>
            </w:r>
            <w:r w:rsidRPr="00716999">
              <w:rPr>
                <w:rFonts w:ascii="Montserrat" w:eastAsia="Montserrat" w:hAnsi="Montserrat" w:cs="Mongolian Baiti"/>
                <w:b/>
                <w:color w:val="000000" w:themeColor="text1"/>
                <w:sz w:val="20"/>
                <w:szCs w:val="20"/>
              </w:rPr>
              <w:t xml:space="preserve">1 (uno) empleado con perfil de SUPERVISOR DE WORK FORCE MANAGMENT </w:t>
            </w:r>
            <w:r w:rsidRPr="00716999">
              <w:rPr>
                <w:rFonts w:ascii="Montserrat" w:eastAsia="Montserrat" w:hAnsi="Montserrat" w:cs="Mongolian Baiti"/>
                <w:color w:val="000000" w:themeColor="text1"/>
                <w:sz w:val="20"/>
                <w:szCs w:val="20"/>
              </w:rPr>
              <w:t xml:space="preserve">con experiencia mínima requerida de 1 (uno) año en servicios de dimensionamiento de personal para servicios de Centros de Contacto o en la realización de trabajos iguales o similares a los que son materia del presente procedimiento de contratació; atendiendo a lo especificado en el numeral </w:t>
            </w:r>
            <w:r w:rsidR="00834319" w:rsidRPr="00716999">
              <w:rPr>
                <w:rFonts w:ascii="Montserrat" w:eastAsia="Montserrat" w:hAnsi="Montserrat" w:cs="Mongolian Baiti"/>
                <w:color w:val="000000" w:themeColor="text1"/>
                <w:sz w:val="20"/>
                <w:szCs w:val="20"/>
              </w:rPr>
              <w:t>3.1.10.4</w:t>
            </w:r>
            <w:r w:rsidRPr="00716999">
              <w:rPr>
                <w:rFonts w:ascii="Montserrat" w:eastAsia="Montserrat" w:hAnsi="Montserrat" w:cs="Mongolian Baiti"/>
                <w:color w:val="000000" w:themeColor="text1"/>
                <w:sz w:val="20"/>
                <w:szCs w:val="20"/>
              </w:rPr>
              <w:t>. Perfiles de personal de EL LICITANTE para la atención de la operación de las campañas que integran el CCIMSS Morelia, Michoacán del Anexo 1. Anexo Técnico.</w:t>
            </w:r>
          </w:p>
          <w:p w14:paraId="7D50782E" w14:textId="77777777" w:rsidR="00F24410" w:rsidRPr="00716999" w:rsidRDefault="00F24410" w:rsidP="00821177">
            <w:pPr>
              <w:jc w:val="both"/>
              <w:rPr>
                <w:rFonts w:ascii="Montserrat" w:eastAsia="Montserrat" w:hAnsi="Montserrat" w:cs="Mongolian Baiti"/>
                <w:color w:val="000000" w:themeColor="text1"/>
                <w:sz w:val="20"/>
                <w:szCs w:val="20"/>
              </w:rPr>
            </w:pPr>
          </w:p>
          <w:p w14:paraId="131F82E9"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EL LICITANTE acreditará la experiencia del empleado propuesto para este perfil mediante la presentación de los siguientes documentos:</w:t>
            </w:r>
          </w:p>
          <w:p w14:paraId="3AEDE469" w14:textId="77777777" w:rsidR="00F24410" w:rsidRPr="00716999" w:rsidRDefault="00F24410" w:rsidP="00821177">
            <w:pPr>
              <w:jc w:val="both"/>
              <w:rPr>
                <w:rFonts w:ascii="Montserrat" w:eastAsia="Montserrat" w:hAnsi="Montserrat" w:cs="Mongolian Baiti"/>
                <w:b/>
                <w:color w:val="000000" w:themeColor="text1"/>
                <w:sz w:val="20"/>
                <w:szCs w:val="20"/>
              </w:rPr>
            </w:pPr>
          </w:p>
          <w:p w14:paraId="536059B9" w14:textId="77777777" w:rsidR="00F24410" w:rsidRPr="00716999" w:rsidRDefault="00F24410" w:rsidP="00821177">
            <w:pPr>
              <w:pBdr>
                <w:top w:val="nil"/>
                <w:left w:val="nil"/>
                <w:bottom w:val="nil"/>
                <w:right w:val="nil"/>
                <w:between w:val="nil"/>
              </w:pBd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Curriculum Vitae</w:t>
            </w:r>
            <w:r w:rsidRPr="00716999">
              <w:rPr>
                <w:rFonts w:ascii="Montserrat" w:eastAsia="Montserrat" w:hAnsi="Montserrat" w:cs="Mongolian Baiti"/>
                <w:color w:val="000000" w:themeColor="text1"/>
                <w:sz w:val="20"/>
                <w:szCs w:val="20"/>
              </w:rPr>
              <w:t xml:space="preserve"> actualizado y firmado por la persona propuesta para cada perfil y por el representante legal de EL LICITANTE, el cual debe contener al menos la siguiente información:</w:t>
            </w:r>
          </w:p>
          <w:p w14:paraId="325EF649"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Nombre; </w:t>
            </w:r>
          </w:p>
          <w:p w14:paraId="001B0D77"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Domicilio; </w:t>
            </w:r>
          </w:p>
          <w:p w14:paraId="28E03186"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Número de teléfono (fijo o celular);</w:t>
            </w:r>
          </w:p>
          <w:p w14:paraId="3BD8AA5D"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Correo electrónico; </w:t>
            </w:r>
          </w:p>
          <w:p w14:paraId="020C7AFF"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Nivel de Estudios: Cédula Profesional y/o título profesional.</w:t>
            </w:r>
          </w:p>
          <w:p w14:paraId="33D72782"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Años de Experiencia laboral: Señalando descripción detallada de los proyectos en los que ha participado, nombre de la empresa o empresas donde laboró, período en el que laboró y datos de contacto del jefe inmediato superior con quien haya laborado.</w:t>
            </w:r>
          </w:p>
          <w:p w14:paraId="601379C6" w14:textId="77777777" w:rsidR="00F24410" w:rsidRPr="00716999" w:rsidRDefault="00F24410" w:rsidP="00821177">
            <w:pPr>
              <w:pStyle w:val="Prrafodelista"/>
              <w:numPr>
                <w:ilvl w:val="0"/>
                <w:numId w:val="82"/>
              </w:numP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Cursos y certificados.</w:t>
            </w:r>
          </w:p>
          <w:p w14:paraId="66337FB6" w14:textId="77777777" w:rsidR="00F24410" w:rsidRPr="00716999" w:rsidRDefault="00F24410" w:rsidP="00821177">
            <w:pPr>
              <w:jc w:val="both"/>
              <w:rPr>
                <w:rFonts w:ascii="Montserrat" w:eastAsia="Montserrat" w:hAnsi="Montserrat" w:cs="Mongolian Baiti"/>
                <w:b/>
                <w:color w:val="000000" w:themeColor="text1"/>
                <w:sz w:val="20"/>
                <w:szCs w:val="20"/>
              </w:rPr>
            </w:pPr>
          </w:p>
          <w:p w14:paraId="60B760B3"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1 (uno) Carta de constancia laboral</w:t>
            </w:r>
            <w:r w:rsidRPr="00716999">
              <w:rPr>
                <w:rFonts w:ascii="Montserrat" w:eastAsia="Montserrat" w:hAnsi="Montserrat" w:cs="Mongolian Baiti"/>
                <w:color w:val="000000" w:themeColor="text1"/>
                <w:sz w:val="20"/>
                <w:szCs w:val="20"/>
              </w:rPr>
              <w:t xml:space="preserve"> en la que se indique puesto y años de experiencia en el mismo de la persona propuesta para este perfil,  esta carta deberá contener datos de contacto y firmadas por el representante legal de la empresa y del director de recursos humanos.</w:t>
            </w:r>
          </w:p>
          <w:p w14:paraId="7605AF55" w14:textId="77777777" w:rsidR="00F24410" w:rsidRPr="00716999" w:rsidRDefault="00F24410" w:rsidP="00821177">
            <w:pPr>
              <w:jc w:val="both"/>
              <w:rPr>
                <w:rFonts w:ascii="Montserrat" w:eastAsia="Montserrat" w:hAnsi="Montserrat" w:cs="Mongolian Baiti"/>
                <w:b/>
                <w:color w:val="000000" w:themeColor="text1"/>
                <w:sz w:val="20"/>
                <w:szCs w:val="20"/>
              </w:rPr>
            </w:pPr>
          </w:p>
          <w:p w14:paraId="532436D4"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lastRenderedPageBreak/>
              <w:t>2 (dos) Cartas de Recomendación</w:t>
            </w:r>
            <w:r w:rsidRPr="00716999">
              <w:rPr>
                <w:rFonts w:ascii="Montserrat" w:eastAsia="Montserrat" w:hAnsi="Montserrat" w:cs="Mongolian Baiti"/>
                <w:color w:val="000000" w:themeColor="text1"/>
                <w:sz w:val="20"/>
                <w:szCs w:val="20"/>
              </w:rPr>
              <w:t xml:space="preserve"> otorgadas por clientes previos de EL LICITANTE, emitidas en papel membretado, correspondiente a la persona propuesta para el perfil solicitado que contengan, nombre completo de los contactos, direcciones y teléfonos de clientes proyectos similares en los que participó el personal propuestao con el perfil solicitado.</w:t>
            </w:r>
          </w:p>
          <w:p w14:paraId="2F5852E3" w14:textId="77777777" w:rsidR="00F24410" w:rsidRPr="00716999" w:rsidRDefault="00F24410" w:rsidP="00821177">
            <w:pPr>
              <w:jc w:val="both"/>
              <w:rPr>
                <w:rFonts w:ascii="Montserrat" w:eastAsia="Montserrat" w:hAnsi="Montserrat" w:cs="Mongolian Baiti"/>
                <w:color w:val="000000" w:themeColor="text1"/>
                <w:sz w:val="20"/>
                <w:szCs w:val="20"/>
              </w:rPr>
            </w:pPr>
          </w:p>
          <w:p w14:paraId="6A708935"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Identificación oficial</w:t>
            </w:r>
            <w:r w:rsidRPr="00716999">
              <w:rPr>
                <w:rFonts w:ascii="Montserrat" w:eastAsia="Montserrat" w:hAnsi="Montserrat" w:cs="Mongolian Baiti"/>
                <w:color w:val="000000" w:themeColor="text1"/>
                <w:sz w:val="20"/>
                <w:szCs w:val="20"/>
              </w:rPr>
              <w:t xml:space="preserve"> vigente del personal propuesto.</w:t>
            </w:r>
          </w:p>
          <w:p w14:paraId="7A4C9FAD" w14:textId="77777777" w:rsidR="00F24410" w:rsidRPr="00716999" w:rsidRDefault="00F24410" w:rsidP="00821177">
            <w:pPr>
              <w:jc w:val="both"/>
              <w:rPr>
                <w:rFonts w:ascii="Montserrat" w:eastAsia="Montserrat" w:hAnsi="Montserrat" w:cs="Mongolian Baiti"/>
                <w:b/>
                <w:color w:val="000000" w:themeColor="text1"/>
                <w:sz w:val="20"/>
                <w:szCs w:val="20"/>
              </w:rPr>
            </w:pPr>
          </w:p>
          <w:p w14:paraId="68969F7D"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Las cartas de recomendación, constancia laboral y curriculum vitae que no contengan con todos y cada uno de los datos requeridos en el presente rubro no serán tomadas en cuenta, es decir, no serán sujetos de evaluación. </w:t>
            </w:r>
          </w:p>
          <w:p w14:paraId="757170F9" w14:textId="77777777" w:rsidR="00F24410" w:rsidRPr="00716999" w:rsidRDefault="00F24410" w:rsidP="00821177">
            <w:pPr>
              <w:jc w:val="both"/>
              <w:rPr>
                <w:rFonts w:ascii="Montserrat" w:eastAsia="Montserrat" w:hAnsi="Montserrat" w:cs="Mongolian Baiti"/>
                <w:color w:val="000000" w:themeColor="text1"/>
                <w:sz w:val="20"/>
                <w:szCs w:val="20"/>
              </w:rPr>
            </w:pPr>
          </w:p>
          <w:p w14:paraId="1C07F63F"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tomarán en cuenta las cartas, constancias o curriculum que no describa la experiencia conforme lo solicitado.</w:t>
            </w:r>
          </w:p>
          <w:p w14:paraId="787E970A" w14:textId="77777777" w:rsidR="00F24410" w:rsidRPr="00716999" w:rsidRDefault="00F24410" w:rsidP="00821177">
            <w:pPr>
              <w:jc w:val="both"/>
              <w:rPr>
                <w:rFonts w:ascii="Montserrat" w:eastAsia="Montserrat" w:hAnsi="Montserrat" w:cs="Mongolian Baiti"/>
                <w:color w:val="000000" w:themeColor="text1"/>
                <w:sz w:val="20"/>
                <w:szCs w:val="20"/>
              </w:rPr>
            </w:pPr>
          </w:p>
          <w:p w14:paraId="2B7557C4"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Como máximo se otorgará ____ puntos.</w:t>
            </w:r>
          </w:p>
          <w:p w14:paraId="4FB4BAB7" w14:textId="77777777" w:rsidR="00F24410" w:rsidRPr="00716999" w:rsidRDefault="00F24410" w:rsidP="00821177">
            <w:pPr>
              <w:jc w:val="both"/>
              <w:rPr>
                <w:rFonts w:ascii="Montserrat" w:eastAsia="Montserrat" w:hAnsi="Montserrat" w:cs="Mongolian Baiti"/>
                <w:b/>
                <w:color w:val="000000" w:themeColor="text1"/>
                <w:sz w:val="20"/>
                <w:szCs w:val="20"/>
              </w:rPr>
            </w:pPr>
          </w:p>
          <w:p w14:paraId="636BE761"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otorgarán puntos en este subrubro a quien acredite menos de 1 años de experiencia, quien omita presentar la documentación requerida o cuando la documentación presentada no cumpla con los requisitos solicitados o que sea ilegible.</w:t>
            </w:r>
          </w:p>
          <w:p w14:paraId="3D985978" w14:textId="77777777" w:rsidR="00F24410" w:rsidRPr="00716999" w:rsidRDefault="00F24410" w:rsidP="00821177">
            <w:pPr>
              <w:jc w:val="both"/>
              <w:rPr>
                <w:rFonts w:ascii="Montserrat" w:eastAsia="Montserrat" w:hAnsi="Montserrat" w:cs="Mongolian Baiti"/>
                <w:color w:val="000000" w:themeColor="text1"/>
                <w:sz w:val="20"/>
                <w:szCs w:val="20"/>
              </w:rPr>
            </w:pPr>
          </w:p>
          <w:p w14:paraId="18AD1348" w14:textId="77777777" w:rsidR="00F24410" w:rsidRPr="00716999" w:rsidRDefault="00F24410"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____ puntos a licitante que acredite que cuenta con </w:t>
            </w:r>
            <w:r w:rsidRPr="00716999">
              <w:rPr>
                <w:rFonts w:ascii="Montserrat" w:eastAsia="Montserrat" w:hAnsi="Montserrat" w:cs="Mongolian Baiti"/>
                <w:b/>
                <w:color w:val="000000" w:themeColor="text1"/>
                <w:sz w:val="20"/>
                <w:szCs w:val="20"/>
              </w:rPr>
              <w:t>1 (uno) empleado con perfil de SUPERVISOR DE WORK FORCE MANAGMENT</w:t>
            </w:r>
            <w:r w:rsidRPr="00716999">
              <w:rPr>
                <w:rFonts w:ascii="Montserrat" w:eastAsia="Montserrat" w:hAnsi="Montserrat" w:cs="Mongolian Baiti"/>
                <w:color w:val="000000" w:themeColor="text1"/>
                <w:sz w:val="20"/>
                <w:szCs w:val="20"/>
              </w:rPr>
              <w:t xml:space="preserve"> que cuenta con 4 a 5 años de experiencia.</w:t>
            </w:r>
          </w:p>
          <w:p w14:paraId="42C97DF5" w14:textId="77777777" w:rsidR="00F24410" w:rsidRPr="00716999" w:rsidRDefault="00F24410" w:rsidP="00821177">
            <w:pPr>
              <w:rPr>
                <w:rFonts w:ascii="Montserrat" w:eastAsia="Montserrat" w:hAnsi="Montserrat" w:cs="Mongolian Baiti"/>
                <w:color w:val="000000" w:themeColor="text1"/>
                <w:sz w:val="20"/>
                <w:szCs w:val="20"/>
              </w:rPr>
            </w:pPr>
          </w:p>
          <w:p w14:paraId="46F200D0" w14:textId="77777777" w:rsidR="00F24410" w:rsidRPr="00716999" w:rsidRDefault="00F24410"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____ puntos a licitante que acredite que cuenta con </w:t>
            </w:r>
            <w:r w:rsidRPr="00716999">
              <w:rPr>
                <w:rFonts w:ascii="Montserrat" w:eastAsia="Montserrat" w:hAnsi="Montserrat" w:cs="Mongolian Baiti"/>
                <w:b/>
                <w:color w:val="000000" w:themeColor="text1"/>
                <w:sz w:val="20"/>
                <w:szCs w:val="20"/>
              </w:rPr>
              <w:t>1 (uno) empleado con perfil de SUPERVISOR DE WORK FORCE MANAGMENT</w:t>
            </w:r>
            <w:r w:rsidRPr="00716999">
              <w:rPr>
                <w:rFonts w:ascii="Montserrat" w:eastAsia="Montserrat" w:hAnsi="Montserrat" w:cs="Mongolian Baiti"/>
                <w:color w:val="000000" w:themeColor="text1"/>
                <w:sz w:val="20"/>
                <w:szCs w:val="20"/>
              </w:rPr>
              <w:t xml:space="preserve"> que cuenta con 2 a 3 años de experiencia.</w:t>
            </w:r>
          </w:p>
          <w:p w14:paraId="4D15F91D" w14:textId="77777777" w:rsidR="00F24410" w:rsidRPr="00716999" w:rsidRDefault="00F24410" w:rsidP="00821177">
            <w:pPr>
              <w:rPr>
                <w:rFonts w:ascii="Montserrat" w:eastAsia="Montserrat" w:hAnsi="Montserrat" w:cs="Mongolian Baiti"/>
                <w:color w:val="000000" w:themeColor="text1"/>
                <w:sz w:val="20"/>
                <w:szCs w:val="20"/>
              </w:rPr>
            </w:pPr>
          </w:p>
          <w:p w14:paraId="5F02A74C"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 puntos a licitante que acredite que cuenta con </w:t>
            </w:r>
            <w:r w:rsidRPr="00716999">
              <w:rPr>
                <w:rFonts w:ascii="Montserrat" w:eastAsia="Montserrat" w:hAnsi="Montserrat" w:cs="Mongolian Baiti"/>
                <w:b/>
                <w:color w:val="000000" w:themeColor="text1"/>
                <w:sz w:val="20"/>
                <w:szCs w:val="20"/>
              </w:rPr>
              <w:t>1 (uno) empleado con perfil de SUPERVISOR DE WORK FORCE MANAGMENT</w:t>
            </w:r>
            <w:r w:rsidRPr="00716999">
              <w:rPr>
                <w:rFonts w:ascii="Montserrat" w:eastAsia="Montserrat" w:hAnsi="Montserrat" w:cs="Mongolian Baiti"/>
                <w:color w:val="000000" w:themeColor="text1"/>
                <w:sz w:val="20"/>
                <w:szCs w:val="20"/>
              </w:rPr>
              <w:t xml:space="preserve"> que cuenta con 1 año de experiencia.</w:t>
            </w:r>
          </w:p>
          <w:p w14:paraId="03D8FFAE" w14:textId="77777777" w:rsidR="00F24410" w:rsidRPr="00716999" w:rsidRDefault="00F24410" w:rsidP="00821177">
            <w:pPr>
              <w:jc w:val="both"/>
              <w:rPr>
                <w:rFonts w:ascii="Montserrat" w:eastAsia="Montserrat" w:hAnsi="Montserrat" w:cs="Mongolian Baiti"/>
                <w:color w:val="000000" w:themeColor="text1"/>
                <w:sz w:val="20"/>
                <w:szCs w:val="20"/>
              </w:rPr>
            </w:pPr>
          </w:p>
          <w:p w14:paraId="36D56D5C"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No se otorgarán puntos en este subrubro a quien acredite menos de 1 años de experiencia, quien omita presentar la documentación requerida o cuando la documentación </w:t>
            </w:r>
            <w:r w:rsidRPr="00716999">
              <w:rPr>
                <w:rFonts w:ascii="Montserrat" w:eastAsia="Montserrat" w:hAnsi="Montserrat" w:cs="Mongolian Baiti"/>
                <w:color w:val="000000" w:themeColor="text1"/>
                <w:sz w:val="20"/>
                <w:szCs w:val="20"/>
              </w:rPr>
              <w:lastRenderedPageBreak/>
              <w:t>presentada no cumpla con los requisitos solicitados o que sea ilegible.</w:t>
            </w:r>
          </w:p>
          <w:p w14:paraId="34D13046" w14:textId="77777777" w:rsidR="00F24410" w:rsidRPr="00716999" w:rsidRDefault="00F24410" w:rsidP="00821177">
            <w:pPr>
              <w:jc w:val="both"/>
              <w:rPr>
                <w:rFonts w:ascii="Montserrat" w:eastAsia="Montserrat" w:hAnsi="Montserrat" w:cs="Mongolian Baiti"/>
                <w:color w:val="000000" w:themeColor="text1"/>
                <w:sz w:val="20"/>
                <w:szCs w:val="20"/>
              </w:rPr>
            </w:pPr>
          </w:p>
          <w:p w14:paraId="5835BCB4"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color w:val="000000" w:themeColor="text1"/>
                <w:sz w:val="20"/>
                <w:szCs w:val="20"/>
              </w:rPr>
              <w:t>No se otorgará puntaje a las cartas o curriculum vitae ilegibles.</w:t>
            </w:r>
          </w:p>
        </w:tc>
        <w:tc>
          <w:tcPr>
            <w:tcW w:w="1276" w:type="dxa"/>
            <w:vAlign w:val="center"/>
          </w:tcPr>
          <w:p w14:paraId="209525FA"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6B3227C3" w14:textId="77777777" w:rsidTr="005E0D3B">
        <w:tc>
          <w:tcPr>
            <w:tcW w:w="2122" w:type="dxa"/>
            <w:vMerge/>
            <w:vAlign w:val="center"/>
          </w:tcPr>
          <w:p w14:paraId="3BBEDB5C"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23F22201"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ANALISTA DE DIMENSIONAMIENTO WORK FORCE</w:t>
            </w:r>
          </w:p>
          <w:p w14:paraId="1B0F4214" w14:textId="77777777" w:rsidR="00F24410" w:rsidRPr="00716999" w:rsidRDefault="00F24410" w:rsidP="00821177">
            <w:pPr>
              <w:jc w:val="both"/>
              <w:rPr>
                <w:rFonts w:ascii="Montserrat" w:eastAsia="Montserrat" w:hAnsi="Montserrat" w:cs="Mongolian Baiti"/>
                <w:b/>
                <w:color w:val="000000" w:themeColor="text1"/>
                <w:sz w:val="20"/>
                <w:szCs w:val="20"/>
              </w:rPr>
            </w:pPr>
          </w:p>
          <w:p w14:paraId="3366B835" w14:textId="7AA8F49A"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color w:val="000000" w:themeColor="text1"/>
                <w:sz w:val="20"/>
                <w:szCs w:val="20"/>
              </w:rPr>
              <w:t>EL LICITANTE deberá ofertar</w:t>
            </w:r>
            <w:r w:rsidRPr="00716999">
              <w:rPr>
                <w:rFonts w:ascii="Montserrat" w:eastAsia="Montserrat" w:hAnsi="Montserrat" w:cs="Mongolian Baiti"/>
                <w:b/>
                <w:color w:val="000000" w:themeColor="text1"/>
                <w:sz w:val="20"/>
                <w:szCs w:val="20"/>
              </w:rPr>
              <w:t xml:space="preserve"> 1 (uno)</w:t>
            </w:r>
            <w:r w:rsidRPr="00716999">
              <w:rPr>
                <w:rFonts w:ascii="Montserrat" w:eastAsia="Montserrat" w:hAnsi="Montserrat" w:cs="Mongolian Baiti"/>
                <w:color w:val="000000" w:themeColor="text1"/>
                <w:sz w:val="20"/>
                <w:szCs w:val="20"/>
              </w:rPr>
              <w:t xml:space="preserve"> </w:t>
            </w:r>
            <w:r w:rsidRPr="00716999">
              <w:rPr>
                <w:rFonts w:ascii="Montserrat" w:eastAsia="Montserrat" w:hAnsi="Montserrat" w:cs="Mongolian Baiti"/>
                <w:b/>
                <w:color w:val="000000" w:themeColor="text1"/>
                <w:sz w:val="20"/>
                <w:szCs w:val="20"/>
              </w:rPr>
              <w:t xml:space="preserve">empleado con perfil de ANALISTA DE DIMENSIONAMIENTO O DE WORK FORCE </w:t>
            </w:r>
            <w:r w:rsidRPr="00716999">
              <w:rPr>
                <w:rFonts w:ascii="Montserrat" w:eastAsia="Montserrat" w:hAnsi="Montserrat" w:cs="Mongolian Baiti"/>
                <w:color w:val="000000" w:themeColor="text1"/>
                <w:sz w:val="20"/>
                <w:szCs w:val="20"/>
              </w:rPr>
              <w:t xml:space="preserve">con experiencia mínima requerida de al menos 1 (uno) año en dimensionamiento de personal para servicios de Centros de Contacto y Atención a Clientes o en la realización de trabajos iguales o similares a los que son materia del presente procedimiento de contratació; atendiendo a lo especificado en el numeral </w:t>
            </w:r>
            <w:r w:rsidR="00834319" w:rsidRPr="00716999">
              <w:rPr>
                <w:rFonts w:ascii="Montserrat" w:eastAsia="Montserrat" w:hAnsi="Montserrat" w:cs="Mongolian Baiti"/>
                <w:color w:val="000000" w:themeColor="text1"/>
                <w:sz w:val="20"/>
                <w:szCs w:val="20"/>
              </w:rPr>
              <w:t>3.1.10.4</w:t>
            </w:r>
            <w:r w:rsidRPr="00716999">
              <w:rPr>
                <w:rFonts w:ascii="Montserrat" w:eastAsia="Montserrat" w:hAnsi="Montserrat" w:cs="Mongolian Baiti"/>
                <w:color w:val="000000" w:themeColor="text1"/>
                <w:sz w:val="20"/>
                <w:szCs w:val="20"/>
              </w:rPr>
              <w:t>. Perfiles de personal de EL LICITANTE para la atención de la operación de las campañas que integran el CCIMSS Morelia, Michoacán del Anexo 1. Anexo Técnico.</w:t>
            </w:r>
          </w:p>
          <w:p w14:paraId="06B592EA" w14:textId="77777777" w:rsidR="00F24410" w:rsidRPr="00716999" w:rsidRDefault="00F24410" w:rsidP="00821177">
            <w:pPr>
              <w:jc w:val="both"/>
              <w:rPr>
                <w:rFonts w:ascii="Montserrat" w:eastAsia="Montserrat" w:hAnsi="Montserrat" w:cs="Mongolian Baiti"/>
                <w:color w:val="000000" w:themeColor="text1"/>
                <w:sz w:val="20"/>
                <w:szCs w:val="20"/>
              </w:rPr>
            </w:pPr>
          </w:p>
          <w:p w14:paraId="7ED1BD52"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EL LICITANTE acreditará la experiencia del empleado propuesto para este perfil mediante la presentación de los siguientes documentos:</w:t>
            </w:r>
          </w:p>
          <w:p w14:paraId="4F58FA55" w14:textId="77777777" w:rsidR="00F24410" w:rsidRPr="00716999" w:rsidRDefault="00F24410" w:rsidP="00821177">
            <w:pPr>
              <w:jc w:val="both"/>
              <w:rPr>
                <w:rFonts w:ascii="Montserrat" w:eastAsia="Montserrat" w:hAnsi="Montserrat" w:cs="Mongolian Baiti"/>
                <w:b/>
                <w:color w:val="000000" w:themeColor="text1"/>
                <w:sz w:val="20"/>
                <w:szCs w:val="20"/>
              </w:rPr>
            </w:pPr>
          </w:p>
          <w:p w14:paraId="23887F59" w14:textId="77777777" w:rsidR="00F24410" w:rsidRPr="00716999" w:rsidRDefault="00F24410" w:rsidP="00821177">
            <w:pPr>
              <w:pBdr>
                <w:top w:val="nil"/>
                <w:left w:val="nil"/>
                <w:bottom w:val="nil"/>
                <w:right w:val="nil"/>
                <w:between w:val="nil"/>
              </w:pBd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Curriculum Vitae</w:t>
            </w:r>
            <w:r w:rsidRPr="00716999">
              <w:rPr>
                <w:rFonts w:ascii="Montserrat" w:eastAsia="Montserrat" w:hAnsi="Montserrat" w:cs="Mongolian Baiti"/>
                <w:color w:val="000000" w:themeColor="text1"/>
                <w:sz w:val="20"/>
                <w:szCs w:val="20"/>
              </w:rPr>
              <w:t xml:space="preserve"> actualizado y firmado por la persona propuesta para cada perfil y por el representante legal de EL LICITANTE, el cual debe contener al menos la siguiente información:</w:t>
            </w:r>
          </w:p>
          <w:p w14:paraId="468A4576"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Nombre; </w:t>
            </w:r>
          </w:p>
          <w:p w14:paraId="41978853"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Domicilio; </w:t>
            </w:r>
          </w:p>
          <w:p w14:paraId="6D55A46D"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Número de teléfono (fijo o celular);</w:t>
            </w:r>
          </w:p>
          <w:p w14:paraId="0991E65B"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Correo electrónico; </w:t>
            </w:r>
          </w:p>
          <w:p w14:paraId="3D3EF52B"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Nivel de Estudios: Cédula Profesional y/o título profesional.</w:t>
            </w:r>
          </w:p>
          <w:p w14:paraId="335050BB"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Años de Experiencia laboral: Señalando descripción detallada de los proyectos en los que ha participado, nombre de la empresa o empresas donde laboró, período en el que laboró y datos de contacto del jefe inmediato superior con quien haya laborado.</w:t>
            </w:r>
          </w:p>
          <w:p w14:paraId="2B35F52B" w14:textId="77777777" w:rsidR="00F24410" w:rsidRPr="00716999" w:rsidRDefault="00F24410" w:rsidP="00821177">
            <w:pPr>
              <w:pStyle w:val="Prrafodelista"/>
              <w:numPr>
                <w:ilvl w:val="0"/>
                <w:numId w:val="82"/>
              </w:numP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Cursos y certificados.</w:t>
            </w:r>
          </w:p>
          <w:p w14:paraId="500B474A" w14:textId="77777777" w:rsidR="00F24410" w:rsidRPr="00716999" w:rsidRDefault="00F24410" w:rsidP="00821177">
            <w:pPr>
              <w:jc w:val="both"/>
              <w:rPr>
                <w:rFonts w:ascii="Montserrat" w:eastAsia="Montserrat" w:hAnsi="Montserrat" w:cs="Mongolian Baiti"/>
                <w:b/>
                <w:color w:val="000000" w:themeColor="text1"/>
                <w:sz w:val="20"/>
                <w:szCs w:val="20"/>
              </w:rPr>
            </w:pPr>
          </w:p>
          <w:p w14:paraId="5BBAC576"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1 (uno) Carta de constancia laboral</w:t>
            </w:r>
            <w:r w:rsidRPr="00716999">
              <w:rPr>
                <w:rFonts w:ascii="Montserrat" w:eastAsia="Montserrat" w:hAnsi="Montserrat" w:cs="Mongolian Baiti"/>
                <w:color w:val="000000" w:themeColor="text1"/>
                <w:sz w:val="20"/>
                <w:szCs w:val="20"/>
              </w:rPr>
              <w:t xml:space="preserve"> en la que se indique puesto y años de experiencia en el mismo de la persona propuesta para este perfil,  esta carta deberá contener datos de contacto y firmadas por el representante legal de la empresa y del director de recursos humanos.</w:t>
            </w:r>
          </w:p>
          <w:p w14:paraId="27362911" w14:textId="77777777" w:rsidR="00F24410" w:rsidRPr="00716999" w:rsidRDefault="00F24410" w:rsidP="00821177">
            <w:pPr>
              <w:jc w:val="both"/>
              <w:rPr>
                <w:rFonts w:ascii="Montserrat" w:eastAsia="Montserrat" w:hAnsi="Montserrat" w:cs="Mongolian Baiti"/>
                <w:b/>
                <w:color w:val="000000" w:themeColor="text1"/>
                <w:sz w:val="20"/>
                <w:szCs w:val="20"/>
              </w:rPr>
            </w:pPr>
          </w:p>
          <w:p w14:paraId="63D24BE9"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lastRenderedPageBreak/>
              <w:t>2 (dos) Cartas de Recomendación</w:t>
            </w:r>
            <w:r w:rsidRPr="00716999">
              <w:rPr>
                <w:rFonts w:ascii="Montserrat" w:eastAsia="Montserrat" w:hAnsi="Montserrat" w:cs="Mongolian Baiti"/>
                <w:color w:val="000000" w:themeColor="text1"/>
                <w:sz w:val="20"/>
                <w:szCs w:val="20"/>
              </w:rPr>
              <w:t xml:space="preserve"> otorgadas por clientes previos de EL LICITANTE, emitidas en papel membretado, correspondiente a la persona propuesta para el perfil solicitado que contengan, nombre completo de los contactos, direcciones y teléfonos de clientes proyectos similares en los que participó el personal propuestao con el perfil solicitado.</w:t>
            </w:r>
          </w:p>
          <w:p w14:paraId="15B72893" w14:textId="77777777" w:rsidR="00F24410" w:rsidRPr="00716999" w:rsidRDefault="00F24410" w:rsidP="00821177">
            <w:pPr>
              <w:jc w:val="both"/>
              <w:rPr>
                <w:rFonts w:ascii="Montserrat" w:eastAsia="Montserrat" w:hAnsi="Montserrat" w:cs="Mongolian Baiti"/>
                <w:color w:val="000000" w:themeColor="text1"/>
                <w:sz w:val="20"/>
                <w:szCs w:val="20"/>
              </w:rPr>
            </w:pPr>
          </w:p>
          <w:p w14:paraId="2E9C5DB4"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Identificación oficial</w:t>
            </w:r>
            <w:r w:rsidRPr="00716999">
              <w:rPr>
                <w:rFonts w:ascii="Montserrat" w:eastAsia="Montserrat" w:hAnsi="Montserrat" w:cs="Mongolian Baiti"/>
                <w:color w:val="000000" w:themeColor="text1"/>
                <w:sz w:val="20"/>
                <w:szCs w:val="20"/>
              </w:rPr>
              <w:t xml:space="preserve"> vigente del personal propuesto.</w:t>
            </w:r>
          </w:p>
          <w:p w14:paraId="3FC3951D" w14:textId="77777777" w:rsidR="00F24410" w:rsidRPr="00716999" w:rsidRDefault="00F24410" w:rsidP="00821177">
            <w:pPr>
              <w:jc w:val="both"/>
              <w:rPr>
                <w:rFonts w:ascii="Montserrat" w:eastAsia="Montserrat" w:hAnsi="Montserrat" w:cs="Mongolian Baiti"/>
                <w:b/>
                <w:color w:val="000000" w:themeColor="text1"/>
                <w:sz w:val="20"/>
                <w:szCs w:val="20"/>
              </w:rPr>
            </w:pPr>
          </w:p>
          <w:p w14:paraId="4D3C4164"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Las cartas de recomendación, constancia laboral y curriculum vitae que no contengan con todos y cada uno de los datos requeridos en el presente rubro no serán tomadas en cuenta, es decir, no serán sujetos de evaluación. </w:t>
            </w:r>
          </w:p>
          <w:p w14:paraId="1BA57A96" w14:textId="77777777" w:rsidR="00F24410" w:rsidRPr="00716999" w:rsidRDefault="00F24410" w:rsidP="00821177">
            <w:pPr>
              <w:jc w:val="both"/>
              <w:rPr>
                <w:rFonts w:ascii="Montserrat" w:eastAsia="Montserrat" w:hAnsi="Montserrat" w:cs="Mongolian Baiti"/>
                <w:color w:val="000000" w:themeColor="text1"/>
                <w:sz w:val="20"/>
                <w:szCs w:val="20"/>
              </w:rPr>
            </w:pPr>
          </w:p>
          <w:p w14:paraId="365C9D7E"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tomarán en cuenta las cartas, constancias o curriculum que no describa la experiencia conforme lo solicitado.</w:t>
            </w:r>
          </w:p>
          <w:p w14:paraId="1A12ABD0" w14:textId="77777777" w:rsidR="00F24410" w:rsidRPr="00716999" w:rsidRDefault="00F24410" w:rsidP="00821177">
            <w:pPr>
              <w:jc w:val="both"/>
              <w:rPr>
                <w:rFonts w:ascii="Montserrat" w:eastAsia="Montserrat" w:hAnsi="Montserrat" w:cs="Mongolian Baiti"/>
                <w:color w:val="000000" w:themeColor="text1"/>
                <w:sz w:val="20"/>
                <w:szCs w:val="20"/>
              </w:rPr>
            </w:pPr>
          </w:p>
          <w:p w14:paraId="59561783"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Como máximo se otorgará ____ puntos.</w:t>
            </w:r>
          </w:p>
          <w:p w14:paraId="56D0EB55" w14:textId="77777777" w:rsidR="00F24410" w:rsidRPr="00716999" w:rsidRDefault="00F24410" w:rsidP="00821177">
            <w:pPr>
              <w:jc w:val="both"/>
              <w:rPr>
                <w:rFonts w:ascii="Montserrat" w:eastAsia="Montserrat" w:hAnsi="Montserrat" w:cs="Mongolian Baiti"/>
                <w:color w:val="000000" w:themeColor="text1"/>
                <w:sz w:val="20"/>
                <w:szCs w:val="20"/>
              </w:rPr>
            </w:pPr>
          </w:p>
          <w:p w14:paraId="27E1078D"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____ puntos a licitante que acredite que cuenta con </w:t>
            </w:r>
            <w:r w:rsidRPr="00716999">
              <w:rPr>
                <w:rFonts w:ascii="Montserrat" w:eastAsia="Montserrat" w:hAnsi="Montserrat" w:cs="Mongolian Baiti"/>
                <w:b/>
                <w:color w:val="000000" w:themeColor="text1"/>
                <w:sz w:val="20"/>
                <w:szCs w:val="20"/>
              </w:rPr>
              <w:t>1 (uno)</w:t>
            </w:r>
            <w:r w:rsidRPr="00716999">
              <w:rPr>
                <w:rFonts w:ascii="Montserrat" w:eastAsia="Montserrat" w:hAnsi="Montserrat" w:cs="Mongolian Baiti"/>
                <w:color w:val="000000" w:themeColor="text1"/>
                <w:sz w:val="20"/>
                <w:szCs w:val="20"/>
              </w:rPr>
              <w:t xml:space="preserve"> </w:t>
            </w:r>
            <w:r w:rsidRPr="00716999">
              <w:rPr>
                <w:rFonts w:ascii="Montserrat" w:eastAsia="Montserrat" w:hAnsi="Montserrat" w:cs="Mongolian Baiti"/>
                <w:b/>
                <w:color w:val="000000" w:themeColor="text1"/>
                <w:sz w:val="20"/>
                <w:szCs w:val="20"/>
              </w:rPr>
              <w:t xml:space="preserve">empleado con perfil de ANALISTA DE DIMENSIONAMIENTO WORK FORCE </w:t>
            </w:r>
            <w:r w:rsidRPr="00716999">
              <w:rPr>
                <w:rFonts w:ascii="Montserrat" w:eastAsia="Montserrat" w:hAnsi="Montserrat" w:cs="Mongolian Baiti"/>
                <w:color w:val="000000" w:themeColor="text1"/>
                <w:sz w:val="20"/>
                <w:szCs w:val="20"/>
              </w:rPr>
              <w:t>que cuenten con 4 a 5 años de experiencia.</w:t>
            </w:r>
          </w:p>
          <w:p w14:paraId="7EEB86BC" w14:textId="77777777" w:rsidR="00F24410" w:rsidRPr="00716999" w:rsidRDefault="00F24410" w:rsidP="00821177">
            <w:pPr>
              <w:jc w:val="both"/>
              <w:rPr>
                <w:rFonts w:ascii="Montserrat" w:eastAsia="Montserrat" w:hAnsi="Montserrat" w:cs="Mongolian Baiti"/>
                <w:color w:val="000000" w:themeColor="text1"/>
                <w:sz w:val="20"/>
                <w:szCs w:val="20"/>
              </w:rPr>
            </w:pPr>
          </w:p>
          <w:p w14:paraId="2C9CC452"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 puntos a licitante que acredite que cuenta con </w:t>
            </w:r>
            <w:r w:rsidRPr="00716999">
              <w:rPr>
                <w:rFonts w:ascii="Montserrat" w:eastAsia="Montserrat" w:hAnsi="Montserrat" w:cs="Mongolian Baiti"/>
                <w:b/>
                <w:color w:val="000000" w:themeColor="text1"/>
                <w:sz w:val="20"/>
                <w:szCs w:val="20"/>
              </w:rPr>
              <w:t>1 (uno)</w:t>
            </w:r>
            <w:r w:rsidRPr="00716999">
              <w:rPr>
                <w:rFonts w:ascii="Montserrat" w:eastAsia="Montserrat" w:hAnsi="Montserrat" w:cs="Mongolian Baiti"/>
                <w:color w:val="000000" w:themeColor="text1"/>
                <w:sz w:val="20"/>
                <w:szCs w:val="20"/>
              </w:rPr>
              <w:t xml:space="preserve"> </w:t>
            </w:r>
            <w:r w:rsidRPr="00716999">
              <w:rPr>
                <w:rFonts w:ascii="Montserrat" w:eastAsia="Montserrat" w:hAnsi="Montserrat" w:cs="Mongolian Baiti"/>
                <w:b/>
                <w:color w:val="000000" w:themeColor="text1"/>
                <w:sz w:val="20"/>
                <w:szCs w:val="20"/>
              </w:rPr>
              <w:t xml:space="preserve">empleado con perfil de ANALISTA DE DIMENSIONAMIENTO WORK FORCE </w:t>
            </w:r>
            <w:r w:rsidRPr="00716999">
              <w:rPr>
                <w:rFonts w:ascii="Montserrat" w:eastAsia="Montserrat" w:hAnsi="Montserrat" w:cs="Mongolian Baiti"/>
                <w:color w:val="000000" w:themeColor="text1"/>
                <w:sz w:val="20"/>
                <w:szCs w:val="20"/>
              </w:rPr>
              <w:t>que cuenten con 2 a 3 años de experiencia.</w:t>
            </w:r>
          </w:p>
          <w:p w14:paraId="15245888" w14:textId="77777777" w:rsidR="00F24410" w:rsidRPr="00716999" w:rsidRDefault="00F24410" w:rsidP="00821177">
            <w:pPr>
              <w:jc w:val="both"/>
              <w:rPr>
                <w:rFonts w:ascii="Montserrat" w:eastAsia="Montserrat" w:hAnsi="Montserrat" w:cs="Mongolian Baiti"/>
                <w:color w:val="000000" w:themeColor="text1"/>
                <w:sz w:val="20"/>
                <w:szCs w:val="20"/>
              </w:rPr>
            </w:pPr>
          </w:p>
          <w:p w14:paraId="2E650B9C"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 puntos a licitante que acredite que cuenta con </w:t>
            </w:r>
            <w:r w:rsidRPr="00716999">
              <w:rPr>
                <w:rFonts w:ascii="Montserrat" w:eastAsia="Montserrat" w:hAnsi="Montserrat" w:cs="Mongolian Baiti"/>
                <w:b/>
                <w:color w:val="000000" w:themeColor="text1"/>
                <w:sz w:val="20"/>
                <w:szCs w:val="20"/>
              </w:rPr>
              <w:t>1 (uno)</w:t>
            </w:r>
            <w:r w:rsidRPr="00716999">
              <w:rPr>
                <w:rFonts w:ascii="Montserrat" w:eastAsia="Montserrat" w:hAnsi="Montserrat" w:cs="Mongolian Baiti"/>
                <w:color w:val="000000" w:themeColor="text1"/>
                <w:sz w:val="20"/>
                <w:szCs w:val="20"/>
              </w:rPr>
              <w:t xml:space="preserve"> </w:t>
            </w:r>
            <w:r w:rsidRPr="00716999">
              <w:rPr>
                <w:rFonts w:ascii="Montserrat" w:eastAsia="Montserrat" w:hAnsi="Montserrat" w:cs="Mongolian Baiti"/>
                <w:b/>
                <w:color w:val="000000" w:themeColor="text1"/>
                <w:sz w:val="20"/>
                <w:szCs w:val="20"/>
              </w:rPr>
              <w:t xml:space="preserve">empleado con perfil de ANALISTA DE DIMENSIONAMIENTO WORK FORCE </w:t>
            </w:r>
            <w:r w:rsidRPr="00716999">
              <w:rPr>
                <w:rFonts w:ascii="Montserrat" w:eastAsia="Montserrat" w:hAnsi="Montserrat" w:cs="Mongolian Baiti"/>
                <w:color w:val="000000" w:themeColor="text1"/>
                <w:sz w:val="20"/>
                <w:szCs w:val="20"/>
              </w:rPr>
              <w:t>que cuenten con 1 año de experiencia.</w:t>
            </w:r>
          </w:p>
          <w:p w14:paraId="757B2DF8" w14:textId="77777777" w:rsidR="00F24410" w:rsidRPr="00716999" w:rsidRDefault="00F24410" w:rsidP="00821177">
            <w:pPr>
              <w:jc w:val="both"/>
              <w:rPr>
                <w:rFonts w:ascii="Montserrat" w:eastAsia="Montserrat" w:hAnsi="Montserrat" w:cs="Mongolian Baiti"/>
                <w:color w:val="000000" w:themeColor="text1"/>
                <w:sz w:val="20"/>
                <w:szCs w:val="20"/>
              </w:rPr>
            </w:pPr>
          </w:p>
          <w:p w14:paraId="119F7C2E"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otorgarán puntos en este subrubro a quien acredite menos de 1 años de experiencia, quien omita presentar la documentación requerida o cuando la documentación presentada no cumpla con los requisitos solicitados o que sea ilegible.</w:t>
            </w:r>
          </w:p>
          <w:p w14:paraId="2E6BB892" w14:textId="77777777" w:rsidR="00F24410" w:rsidRPr="00716999" w:rsidRDefault="00F24410" w:rsidP="00821177">
            <w:pPr>
              <w:jc w:val="both"/>
              <w:rPr>
                <w:rFonts w:ascii="Montserrat" w:eastAsia="Montserrat" w:hAnsi="Montserrat" w:cs="Mongolian Baiti"/>
                <w:color w:val="000000" w:themeColor="text1"/>
                <w:sz w:val="20"/>
                <w:szCs w:val="20"/>
              </w:rPr>
            </w:pPr>
          </w:p>
          <w:p w14:paraId="759473EE"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color w:val="000000" w:themeColor="text1"/>
                <w:sz w:val="20"/>
                <w:szCs w:val="20"/>
              </w:rPr>
              <w:t>No se otorgará puntaje a las cartas o curriculum vitae ilegibles.</w:t>
            </w:r>
          </w:p>
        </w:tc>
        <w:tc>
          <w:tcPr>
            <w:tcW w:w="1276" w:type="dxa"/>
            <w:vAlign w:val="center"/>
          </w:tcPr>
          <w:p w14:paraId="5B3068D2"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098D6697" w14:textId="77777777" w:rsidTr="005E0D3B">
        <w:tc>
          <w:tcPr>
            <w:tcW w:w="2122" w:type="dxa"/>
            <w:vMerge/>
            <w:vAlign w:val="center"/>
          </w:tcPr>
          <w:p w14:paraId="7E2C5E1F"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0723B5E3"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ANALISTA DE CALIDAD</w:t>
            </w:r>
          </w:p>
          <w:p w14:paraId="00058B3A" w14:textId="66287B9F"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color w:val="000000" w:themeColor="text1"/>
                <w:sz w:val="20"/>
                <w:szCs w:val="20"/>
              </w:rPr>
              <w:lastRenderedPageBreak/>
              <w:t>EL LICITANTE deberá ofertar</w:t>
            </w:r>
            <w:r w:rsidRPr="00716999">
              <w:rPr>
                <w:rFonts w:ascii="Montserrat" w:eastAsia="Montserrat" w:hAnsi="Montserrat" w:cs="Mongolian Baiti"/>
                <w:b/>
                <w:color w:val="000000" w:themeColor="text1"/>
                <w:sz w:val="20"/>
                <w:szCs w:val="20"/>
              </w:rPr>
              <w:t xml:space="preserve"> 1 (uno) empleado con perfil de ANALISTA DE CALIDAD </w:t>
            </w:r>
            <w:r w:rsidRPr="00716999">
              <w:rPr>
                <w:rFonts w:ascii="Montserrat" w:eastAsia="Montserrat" w:hAnsi="Montserrat" w:cs="Mongolian Baiti"/>
                <w:color w:val="000000" w:themeColor="text1"/>
                <w:sz w:val="20"/>
                <w:szCs w:val="20"/>
              </w:rPr>
              <w:t xml:space="preserve">con experiencia mínima requerida de 1 (uno) año como analista de calidad para servicios de Centros de Contacto o en la realización de trabajos iguales o similares a los que son materia del presente procedimiento de contratació; atendiendo a lo especificado en el numeral </w:t>
            </w:r>
            <w:r w:rsidR="00834319" w:rsidRPr="00716999">
              <w:rPr>
                <w:rFonts w:ascii="Montserrat" w:eastAsia="Montserrat" w:hAnsi="Montserrat" w:cs="Mongolian Baiti"/>
                <w:color w:val="000000" w:themeColor="text1"/>
                <w:sz w:val="20"/>
                <w:szCs w:val="20"/>
              </w:rPr>
              <w:t>3.1.10.4</w:t>
            </w:r>
            <w:r w:rsidRPr="00716999">
              <w:rPr>
                <w:rFonts w:ascii="Montserrat" w:eastAsia="Montserrat" w:hAnsi="Montserrat" w:cs="Mongolian Baiti"/>
                <w:color w:val="000000" w:themeColor="text1"/>
                <w:sz w:val="20"/>
                <w:szCs w:val="20"/>
              </w:rPr>
              <w:t>. Perfiles de personal de EL LICITANTE para la atención de la operación de las campañas que integran el CCIMSS Morelia, Michoacán</w:t>
            </w:r>
            <w:r w:rsidRPr="00716999">
              <w:rPr>
                <w:rFonts w:ascii="Montserrat" w:eastAsia="Montserrat" w:hAnsi="Montserrat" w:cs="Mongolian Baiti"/>
                <w:b/>
                <w:color w:val="000000" w:themeColor="text1"/>
                <w:sz w:val="20"/>
                <w:szCs w:val="20"/>
              </w:rPr>
              <w:t xml:space="preserve"> </w:t>
            </w:r>
            <w:r w:rsidRPr="00716999">
              <w:rPr>
                <w:rFonts w:ascii="Montserrat" w:eastAsia="Montserrat" w:hAnsi="Montserrat" w:cs="Mongolian Baiti"/>
                <w:color w:val="000000" w:themeColor="text1"/>
                <w:sz w:val="20"/>
                <w:szCs w:val="20"/>
              </w:rPr>
              <w:t>del Anexo 1. Anexo Técnico.</w:t>
            </w:r>
          </w:p>
          <w:p w14:paraId="6FBAE7AA" w14:textId="77777777" w:rsidR="00F24410" w:rsidRPr="00716999" w:rsidRDefault="00F24410" w:rsidP="00821177">
            <w:pPr>
              <w:jc w:val="both"/>
              <w:rPr>
                <w:rFonts w:ascii="Montserrat" w:eastAsia="Montserrat" w:hAnsi="Montserrat" w:cs="Mongolian Baiti"/>
                <w:color w:val="000000" w:themeColor="text1"/>
                <w:sz w:val="20"/>
                <w:szCs w:val="20"/>
              </w:rPr>
            </w:pPr>
          </w:p>
          <w:p w14:paraId="70565C6B"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EL LICITANTE acreditará la experiencia del empleado propuesto para este perfil mediante la presentación de los siguientes documentos:</w:t>
            </w:r>
          </w:p>
          <w:p w14:paraId="3C245FA5" w14:textId="77777777" w:rsidR="00F24410" w:rsidRPr="00716999" w:rsidRDefault="00F24410" w:rsidP="00821177">
            <w:pPr>
              <w:jc w:val="both"/>
              <w:rPr>
                <w:rFonts w:ascii="Montserrat" w:eastAsia="Montserrat" w:hAnsi="Montserrat" w:cs="Mongolian Baiti"/>
                <w:b/>
                <w:color w:val="000000" w:themeColor="text1"/>
                <w:sz w:val="20"/>
                <w:szCs w:val="20"/>
              </w:rPr>
            </w:pPr>
          </w:p>
          <w:p w14:paraId="5A7610A3" w14:textId="77777777" w:rsidR="00F24410" w:rsidRPr="00716999" w:rsidRDefault="00F24410" w:rsidP="00821177">
            <w:pPr>
              <w:pBdr>
                <w:top w:val="nil"/>
                <w:left w:val="nil"/>
                <w:bottom w:val="nil"/>
                <w:right w:val="nil"/>
                <w:between w:val="nil"/>
              </w:pBd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Curriculum Vitae</w:t>
            </w:r>
            <w:r w:rsidRPr="00716999">
              <w:rPr>
                <w:rFonts w:ascii="Montserrat" w:eastAsia="Montserrat" w:hAnsi="Montserrat" w:cs="Mongolian Baiti"/>
                <w:color w:val="000000" w:themeColor="text1"/>
                <w:sz w:val="20"/>
                <w:szCs w:val="20"/>
              </w:rPr>
              <w:t xml:space="preserve"> actualizado y firmado por la persona propuesta para cada perfil y por el representante legal de EL LICITANTE, el cual debe contener al menos la siguiente información:</w:t>
            </w:r>
          </w:p>
          <w:p w14:paraId="7E6912EE"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Nombre; </w:t>
            </w:r>
          </w:p>
          <w:p w14:paraId="20082CDF"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Domicilio; </w:t>
            </w:r>
          </w:p>
          <w:p w14:paraId="74AE3CF4"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Número de teléfono (fijo o celular);</w:t>
            </w:r>
          </w:p>
          <w:p w14:paraId="5B654397"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Correo electrónico; </w:t>
            </w:r>
          </w:p>
          <w:p w14:paraId="56DEE7B9"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Nivel de Estudios: Cédula Profesional y/o título profesional.</w:t>
            </w:r>
          </w:p>
          <w:p w14:paraId="406C8550"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Años de Experiencia laboral: Señalando descripción detallada de los proyectos en los que ha participado, nombre de la empresa o empresas donde laboró, período en el que laboró y datos de contacto del jefe inmediato superior con quien haya laborado.</w:t>
            </w:r>
          </w:p>
          <w:p w14:paraId="1E43377D" w14:textId="77777777" w:rsidR="00F24410" w:rsidRPr="00716999" w:rsidRDefault="00F24410" w:rsidP="00821177">
            <w:pPr>
              <w:pStyle w:val="Prrafodelista"/>
              <w:numPr>
                <w:ilvl w:val="0"/>
                <w:numId w:val="82"/>
              </w:numP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Cursos y certificados.</w:t>
            </w:r>
          </w:p>
          <w:p w14:paraId="13B47FB1" w14:textId="77777777" w:rsidR="00F24410" w:rsidRPr="00716999" w:rsidRDefault="00F24410" w:rsidP="00821177">
            <w:pPr>
              <w:jc w:val="both"/>
              <w:rPr>
                <w:rFonts w:ascii="Montserrat" w:eastAsia="Montserrat" w:hAnsi="Montserrat" w:cs="Mongolian Baiti"/>
                <w:b/>
                <w:color w:val="000000" w:themeColor="text1"/>
                <w:sz w:val="20"/>
                <w:szCs w:val="20"/>
              </w:rPr>
            </w:pPr>
          </w:p>
          <w:p w14:paraId="0E937582"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1 (uno) Carta de constancia laboral</w:t>
            </w:r>
            <w:r w:rsidRPr="00716999">
              <w:rPr>
                <w:rFonts w:ascii="Montserrat" w:eastAsia="Montserrat" w:hAnsi="Montserrat" w:cs="Mongolian Baiti"/>
                <w:color w:val="000000" w:themeColor="text1"/>
                <w:sz w:val="20"/>
                <w:szCs w:val="20"/>
              </w:rPr>
              <w:t xml:space="preserve"> en la que se indique puesto y años de experiencia en el mismo de la persona propuesta para este perfil, esta carta deberá contener datos de contacto y firmadas por el representante legal de la empresa y del director de recursos humanos.</w:t>
            </w:r>
          </w:p>
          <w:p w14:paraId="4A0FA549" w14:textId="77777777" w:rsidR="00F24410" w:rsidRPr="00716999" w:rsidRDefault="00F24410" w:rsidP="00821177">
            <w:pPr>
              <w:jc w:val="both"/>
              <w:rPr>
                <w:rFonts w:ascii="Montserrat" w:eastAsia="Montserrat" w:hAnsi="Montserrat" w:cs="Mongolian Baiti"/>
                <w:b/>
                <w:color w:val="000000" w:themeColor="text1"/>
                <w:sz w:val="20"/>
                <w:szCs w:val="20"/>
              </w:rPr>
            </w:pPr>
          </w:p>
          <w:p w14:paraId="5544D00A"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2 (dos) Cartas de Recomendación</w:t>
            </w:r>
            <w:r w:rsidRPr="00716999">
              <w:rPr>
                <w:rFonts w:ascii="Montserrat" w:eastAsia="Montserrat" w:hAnsi="Montserrat" w:cs="Mongolian Baiti"/>
                <w:color w:val="000000" w:themeColor="text1"/>
                <w:sz w:val="20"/>
                <w:szCs w:val="20"/>
              </w:rPr>
              <w:t xml:space="preserve"> otorgadas por clientes previos de EL LICITANTE, emitidas en papel membretado, correspondiente a la persona propuesta para el perfil solicitado que contengan, nombre completo de los contactos, direcciones y teléfonos de clientes proyectos similares en los que participó el personal propuestao con el perfil solicitado.</w:t>
            </w:r>
          </w:p>
          <w:p w14:paraId="4BEDE666" w14:textId="77777777" w:rsidR="00F24410" w:rsidRPr="00716999" w:rsidRDefault="00F24410" w:rsidP="00821177">
            <w:pPr>
              <w:jc w:val="both"/>
              <w:rPr>
                <w:rFonts w:ascii="Montserrat" w:eastAsia="Montserrat" w:hAnsi="Montserrat" w:cs="Mongolian Baiti"/>
                <w:color w:val="000000" w:themeColor="text1"/>
                <w:sz w:val="20"/>
                <w:szCs w:val="20"/>
              </w:rPr>
            </w:pPr>
          </w:p>
          <w:p w14:paraId="00ACBDEF"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lastRenderedPageBreak/>
              <w:t>Identificación oficial</w:t>
            </w:r>
            <w:r w:rsidRPr="00716999">
              <w:rPr>
                <w:rFonts w:ascii="Montserrat" w:eastAsia="Montserrat" w:hAnsi="Montserrat" w:cs="Mongolian Baiti"/>
                <w:color w:val="000000" w:themeColor="text1"/>
                <w:sz w:val="20"/>
                <w:szCs w:val="20"/>
              </w:rPr>
              <w:t xml:space="preserve"> vigente del personal propuesto.</w:t>
            </w:r>
          </w:p>
          <w:p w14:paraId="7DFF3C5B" w14:textId="77777777" w:rsidR="00F24410" w:rsidRPr="00716999" w:rsidRDefault="00F24410" w:rsidP="00821177">
            <w:pPr>
              <w:jc w:val="both"/>
              <w:rPr>
                <w:rFonts w:ascii="Montserrat" w:eastAsia="Montserrat" w:hAnsi="Montserrat" w:cs="Mongolian Baiti"/>
                <w:b/>
                <w:color w:val="000000" w:themeColor="text1"/>
                <w:sz w:val="20"/>
                <w:szCs w:val="20"/>
              </w:rPr>
            </w:pPr>
          </w:p>
          <w:p w14:paraId="43BB7AA7"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Las cartas de recomendación, constancia laboral y curriculum vitae que no contengan con todos y cada uno de los datos requeridos en el presente rubro no serán tomadas en cuenta, es decir, no serán sujetos de evaluación. </w:t>
            </w:r>
          </w:p>
          <w:p w14:paraId="0A5D26D2" w14:textId="77777777" w:rsidR="00F24410" w:rsidRPr="00716999" w:rsidRDefault="00F24410" w:rsidP="00821177">
            <w:pPr>
              <w:jc w:val="both"/>
              <w:rPr>
                <w:rFonts w:ascii="Montserrat" w:eastAsia="Montserrat" w:hAnsi="Montserrat" w:cs="Mongolian Baiti"/>
                <w:color w:val="000000" w:themeColor="text1"/>
                <w:sz w:val="20"/>
                <w:szCs w:val="20"/>
              </w:rPr>
            </w:pPr>
          </w:p>
          <w:p w14:paraId="32A70B13"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tomarán en cuenta las cartas, constancias o curriculum que no describa la experiencia conforme lo solicitado.</w:t>
            </w:r>
          </w:p>
          <w:p w14:paraId="4D60A800" w14:textId="77777777" w:rsidR="00F24410" w:rsidRPr="00716999" w:rsidRDefault="00F24410" w:rsidP="00821177">
            <w:pPr>
              <w:jc w:val="both"/>
              <w:rPr>
                <w:rFonts w:ascii="Montserrat" w:eastAsia="Montserrat" w:hAnsi="Montserrat" w:cs="Mongolian Baiti"/>
                <w:color w:val="000000" w:themeColor="text1"/>
                <w:sz w:val="20"/>
                <w:szCs w:val="20"/>
              </w:rPr>
            </w:pPr>
          </w:p>
          <w:p w14:paraId="1019E883"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Como máximo se otorgará ____ puntos.</w:t>
            </w:r>
          </w:p>
          <w:p w14:paraId="4CF99B44" w14:textId="77777777" w:rsidR="00F24410" w:rsidRPr="00716999" w:rsidRDefault="00F24410" w:rsidP="00821177">
            <w:pPr>
              <w:jc w:val="both"/>
              <w:rPr>
                <w:rFonts w:ascii="Montserrat" w:eastAsia="Montserrat" w:hAnsi="Montserrat" w:cs="Mongolian Baiti"/>
                <w:b/>
                <w:color w:val="000000" w:themeColor="text1"/>
                <w:sz w:val="20"/>
                <w:szCs w:val="20"/>
              </w:rPr>
            </w:pPr>
          </w:p>
          <w:p w14:paraId="1EC669F4"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otorgarán puntos en este subrubro a quien acredite menos de 1 años de experiencia, quien omita presentar la documentación requerida o cuando la documentación presentada no cumpla con los requisitos solicitados o que sea ilegible.</w:t>
            </w:r>
          </w:p>
          <w:p w14:paraId="3CDB7ED9" w14:textId="77777777" w:rsidR="00F24410" w:rsidRPr="00716999" w:rsidRDefault="00F24410" w:rsidP="00821177">
            <w:pPr>
              <w:jc w:val="both"/>
              <w:rPr>
                <w:rFonts w:ascii="Montserrat" w:eastAsia="Montserrat" w:hAnsi="Montserrat" w:cs="Mongolian Baiti"/>
                <w:color w:val="000000" w:themeColor="text1"/>
                <w:sz w:val="20"/>
                <w:szCs w:val="20"/>
              </w:rPr>
            </w:pPr>
          </w:p>
          <w:p w14:paraId="4B9E1011"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____ puntos a licitante que acredite que cuenta con </w:t>
            </w:r>
            <w:r w:rsidRPr="00716999">
              <w:rPr>
                <w:rFonts w:ascii="Montserrat" w:eastAsia="Montserrat" w:hAnsi="Montserrat" w:cs="Mongolian Baiti"/>
                <w:b/>
                <w:color w:val="000000" w:themeColor="text1"/>
                <w:sz w:val="20"/>
                <w:szCs w:val="20"/>
              </w:rPr>
              <w:t xml:space="preserve">1 (uno) empleado con perfil de ANALISTA DE CALIDAD </w:t>
            </w:r>
            <w:r w:rsidRPr="00716999">
              <w:rPr>
                <w:rFonts w:ascii="Montserrat" w:eastAsia="Montserrat" w:hAnsi="Montserrat" w:cs="Mongolian Baiti"/>
                <w:color w:val="000000" w:themeColor="text1"/>
                <w:sz w:val="20"/>
                <w:szCs w:val="20"/>
              </w:rPr>
              <w:t>que cuenta con 4 a 5 años de experiencia.</w:t>
            </w:r>
          </w:p>
          <w:p w14:paraId="09DB2FB9" w14:textId="77777777" w:rsidR="00F24410" w:rsidRPr="00716999" w:rsidRDefault="00F24410" w:rsidP="00821177">
            <w:pPr>
              <w:rPr>
                <w:rFonts w:ascii="Montserrat" w:eastAsia="Montserrat" w:hAnsi="Montserrat" w:cs="Mongolian Baiti"/>
                <w:color w:val="000000" w:themeColor="text1"/>
                <w:sz w:val="20"/>
                <w:szCs w:val="20"/>
              </w:rPr>
            </w:pPr>
          </w:p>
          <w:p w14:paraId="38C293FD"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____ puntos a licitante que acredite que cuenta con </w:t>
            </w:r>
            <w:r w:rsidRPr="00716999">
              <w:rPr>
                <w:rFonts w:ascii="Montserrat" w:eastAsia="Montserrat" w:hAnsi="Montserrat" w:cs="Mongolian Baiti"/>
                <w:b/>
                <w:color w:val="000000" w:themeColor="text1"/>
                <w:sz w:val="20"/>
                <w:szCs w:val="20"/>
              </w:rPr>
              <w:t>1 (uno) empleado con perfil de ANALISTA DE CALIDAD</w:t>
            </w:r>
            <w:r w:rsidRPr="00716999">
              <w:rPr>
                <w:rFonts w:ascii="Montserrat" w:eastAsia="Montserrat" w:hAnsi="Montserrat" w:cs="Mongolian Baiti"/>
                <w:color w:val="000000" w:themeColor="text1"/>
                <w:sz w:val="20"/>
                <w:szCs w:val="20"/>
              </w:rPr>
              <w:t xml:space="preserve"> que cuenta con 2 a 3 años de experiencia.</w:t>
            </w:r>
          </w:p>
          <w:p w14:paraId="1BB42B34" w14:textId="77777777" w:rsidR="00F24410" w:rsidRPr="00716999" w:rsidRDefault="00F24410" w:rsidP="00821177">
            <w:pPr>
              <w:rPr>
                <w:rFonts w:ascii="Montserrat" w:eastAsia="Montserrat" w:hAnsi="Montserrat" w:cs="Mongolian Baiti"/>
                <w:color w:val="000000" w:themeColor="text1"/>
                <w:sz w:val="20"/>
                <w:szCs w:val="20"/>
              </w:rPr>
            </w:pPr>
          </w:p>
          <w:p w14:paraId="69EA18A5"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 puntos a licitante que acredite que cuenta con </w:t>
            </w:r>
            <w:r w:rsidRPr="00716999">
              <w:rPr>
                <w:rFonts w:ascii="Montserrat" w:eastAsia="Montserrat" w:hAnsi="Montserrat" w:cs="Mongolian Baiti"/>
                <w:b/>
                <w:color w:val="000000" w:themeColor="text1"/>
                <w:sz w:val="20"/>
                <w:szCs w:val="20"/>
              </w:rPr>
              <w:t>1 (uno) empleado con perfil de ANALISTA DE CALIDAD</w:t>
            </w:r>
            <w:r w:rsidRPr="00716999">
              <w:rPr>
                <w:rFonts w:ascii="Montserrat" w:eastAsia="Montserrat" w:hAnsi="Montserrat" w:cs="Mongolian Baiti"/>
                <w:color w:val="000000" w:themeColor="text1"/>
                <w:sz w:val="20"/>
                <w:szCs w:val="20"/>
              </w:rPr>
              <w:t xml:space="preserve"> que cuenta con 1 año de experiencia.</w:t>
            </w:r>
          </w:p>
          <w:p w14:paraId="54C058F8" w14:textId="77777777" w:rsidR="00F24410" w:rsidRPr="00716999" w:rsidRDefault="00F24410" w:rsidP="00821177">
            <w:pPr>
              <w:jc w:val="both"/>
              <w:rPr>
                <w:rFonts w:ascii="Montserrat" w:eastAsia="Montserrat" w:hAnsi="Montserrat" w:cs="Mongolian Baiti"/>
                <w:color w:val="000000" w:themeColor="text1"/>
                <w:sz w:val="20"/>
                <w:szCs w:val="20"/>
              </w:rPr>
            </w:pPr>
          </w:p>
          <w:p w14:paraId="7221F290"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otorgarán puntos en este subrubro a quien acredite menos de 1 años de experiencia, quien omita presentar la documentación requerida o cuando la documentación presentada no cumpla con los requisitos solicitados o que sea ilegible.</w:t>
            </w:r>
          </w:p>
          <w:p w14:paraId="1B6381AA" w14:textId="77777777" w:rsidR="00F24410" w:rsidRPr="00716999" w:rsidRDefault="00F24410" w:rsidP="00821177">
            <w:pPr>
              <w:jc w:val="both"/>
              <w:rPr>
                <w:rFonts w:ascii="Montserrat" w:eastAsia="Montserrat" w:hAnsi="Montserrat" w:cs="Mongolian Baiti"/>
                <w:color w:val="000000" w:themeColor="text1"/>
                <w:sz w:val="20"/>
                <w:szCs w:val="20"/>
              </w:rPr>
            </w:pPr>
          </w:p>
          <w:p w14:paraId="53721A44"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color w:val="000000" w:themeColor="text1"/>
                <w:sz w:val="20"/>
                <w:szCs w:val="20"/>
              </w:rPr>
              <w:t>No se otorgará puntaje a las cartas o curriculum vitae ilegibles</w:t>
            </w:r>
          </w:p>
        </w:tc>
        <w:tc>
          <w:tcPr>
            <w:tcW w:w="1276" w:type="dxa"/>
            <w:vAlign w:val="center"/>
          </w:tcPr>
          <w:p w14:paraId="5B6695CB"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05ABB29A" w14:textId="77777777" w:rsidTr="005E0D3B">
        <w:tc>
          <w:tcPr>
            <w:tcW w:w="2122" w:type="dxa"/>
            <w:vMerge/>
            <w:vAlign w:val="center"/>
          </w:tcPr>
          <w:p w14:paraId="10A55A2B"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3280D6A6"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GERENTE DE GESTIÓN DE PROYECTOS</w:t>
            </w:r>
          </w:p>
          <w:p w14:paraId="13B76C88" w14:textId="4B653BF2"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color w:val="000000" w:themeColor="text1"/>
                <w:sz w:val="20"/>
                <w:szCs w:val="20"/>
              </w:rPr>
              <w:t xml:space="preserve">EL LICITANTE deberá ofertar </w:t>
            </w:r>
            <w:r w:rsidRPr="00716999">
              <w:rPr>
                <w:rFonts w:ascii="Montserrat" w:eastAsia="Montserrat" w:hAnsi="Montserrat" w:cs="Mongolian Baiti"/>
                <w:b/>
                <w:color w:val="000000" w:themeColor="text1"/>
                <w:sz w:val="20"/>
                <w:szCs w:val="20"/>
              </w:rPr>
              <w:t xml:space="preserve">1 (uno) empleado con perfil de GERENTE DE GESTIÓN DE PROYECTOS </w:t>
            </w:r>
            <w:r w:rsidRPr="00716999">
              <w:rPr>
                <w:rFonts w:ascii="Montserrat" w:eastAsia="Montserrat" w:hAnsi="Montserrat" w:cs="Mongolian Baiti"/>
                <w:color w:val="000000" w:themeColor="text1"/>
                <w:sz w:val="20"/>
                <w:szCs w:val="20"/>
              </w:rPr>
              <w:t xml:space="preserve">con experiencia mínima requerida de 1 (uno) año en la implementación de servicios de Centros de Contacto o en la realización de trabajos iguales o similares a los que son materia del presente procedimiento de contratació; </w:t>
            </w:r>
            <w:r w:rsidRPr="00716999">
              <w:rPr>
                <w:rFonts w:ascii="Montserrat" w:eastAsia="Montserrat" w:hAnsi="Montserrat" w:cs="Mongolian Baiti"/>
                <w:color w:val="000000" w:themeColor="text1"/>
                <w:sz w:val="20"/>
                <w:szCs w:val="20"/>
              </w:rPr>
              <w:lastRenderedPageBreak/>
              <w:t xml:space="preserve">atendiendo a lo especificado en el numeral </w:t>
            </w:r>
            <w:r w:rsidR="00834319" w:rsidRPr="00716999">
              <w:rPr>
                <w:rFonts w:ascii="Montserrat" w:eastAsia="Montserrat" w:hAnsi="Montserrat" w:cs="Mongolian Baiti"/>
                <w:color w:val="000000" w:themeColor="text1"/>
                <w:sz w:val="20"/>
                <w:szCs w:val="20"/>
              </w:rPr>
              <w:t>3.1.10.4</w:t>
            </w:r>
            <w:r w:rsidRPr="00716999">
              <w:rPr>
                <w:rFonts w:ascii="Montserrat" w:eastAsia="Montserrat" w:hAnsi="Montserrat" w:cs="Mongolian Baiti"/>
                <w:color w:val="000000" w:themeColor="text1"/>
                <w:sz w:val="20"/>
                <w:szCs w:val="20"/>
              </w:rPr>
              <w:t>. Perfiles de personal de EL LICITANTE para la atención de la operación de las campañas que integran el CCIMSS Morelia, Michoacán del Anexo 1. Anexo Técnico.</w:t>
            </w:r>
          </w:p>
          <w:p w14:paraId="7ECB6928" w14:textId="77777777" w:rsidR="00F24410" w:rsidRPr="00716999" w:rsidRDefault="00F24410" w:rsidP="00821177">
            <w:pPr>
              <w:jc w:val="both"/>
              <w:rPr>
                <w:rFonts w:ascii="Montserrat" w:eastAsia="Montserrat" w:hAnsi="Montserrat" w:cs="Mongolian Baiti"/>
                <w:color w:val="000000" w:themeColor="text1"/>
                <w:sz w:val="20"/>
                <w:szCs w:val="20"/>
              </w:rPr>
            </w:pPr>
          </w:p>
          <w:p w14:paraId="5C8E15DF"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EL LICITANTE acreditará la experiencia del empleado propuesto para este perfil mediante la presentación de los siguientes documentos:</w:t>
            </w:r>
          </w:p>
          <w:p w14:paraId="51E9ECE5" w14:textId="77777777" w:rsidR="00F24410" w:rsidRPr="00716999" w:rsidRDefault="00F24410" w:rsidP="00821177">
            <w:pPr>
              <w:jc w:val="both"/>
              <w:rPr>
                <w:rFonts w:ascii="Montserrat" w:eastAsia="Montserrat" w:hAnsi="Montserrat" w:cs="Mongolian Baiti"/>
                <w:b/>
                <w:color w:val="000000" w:themeColor="text1"/>
                <w:sz w:val="20"/>
                <w:szCs w:val="20"/>
              </w:rPr>
            </w:pPr>
          </w:p>
          <w:p w14:paraId="1631E1B7" w14:textId="77777777" w:rsidR="00F24410" w:rsidRPr="00716999" w:rsidRDefault="00F24410" w:rsidP="00821177">
            <w:pPr>
              <w:pBdr>
                <w:top w:val="nil"/>
                <w:left w:val="nil"/>
                <w:bottom w:val="nil"/>
                <w:right w:val="nil"/>
                <w:between w:val="nil"/>
              </w:pBd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Curriculum Vitae</w:t>
            </w:r>
            <w:r w:rsidRPr="00716999">
              <w:rPr>
                <w:rFonts w:ascii="Montserrat" w:eastAsia="Montserrat" w:hAnsi="Montserrat" w:cs="Mongolian Baiti"/>
                <w:color w:val="000000" w:themeColor="text1"/>
                <w:sz w:val="20"/>
                <w:szCs w:val="20"/>
              </w:rPr>
              <w:t xml:space="preserve"> actualizado y firmado por la persona propuesta para cada perfil y por el representante legal de EL LICITANTE, el cual debe contener al menos la siguiente información:</w:t>
            </w:r>
          </w:p>
          <w:p w14:paraId="12ACD8C3"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Nombre; </w:t>
            </w:r>
          </w:p>
          <w:p w14:paraId="0C047BEC"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Domicilio; </w:t>
            </w:r>
          </w:p>
          <w:p w14:paraId="2312C05D"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Número de teléfono (fijo o celular);</w:t>
            </w:r>
          </w:p>
          <w:p w14:paraId="216A6908"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Correo electrónico; </w:t>
            </w:r>
          </w:p>
          <w:p w14:paraId="0A4C290F"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Nivel de Estudios: Cédula Profesional y/o título profesional.</w:t>
            </w:r>
          </w:p>
          <w:p w14:paraId="26CFCD10"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Años de Experiencia laboral: Señalando descripción detallada de los proyectos en los que ha participado, nombre de la empresa o empresas donde laboró, período en el que laboró y datos de contacto del jefe inmediato superior con quien haya laborado.</w:t>
            </w:r>
          </w:p>
          <w:p w14:paraId="0CFAA386" w14:textId="77777777" w:rsidR="00F24410" w:rsidRPr="00716999" w:rsidRDefault="00F24410" w:rsidP="00821177">
            <w:pPr>
              <w:pStyle w:val="Prrafodelista"/>
              <w:numPr>
                <w:ilvl w:val="0"/>
                <w:numId w:val="82"/>
              </w:numP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Cursos y certificados.</w:t>
            </w:r>
          </w:p>
          <w:p w14:paraId="066014D0" w14:textId="77777777" w:rsidR="00F24410" w:rsidRPr="00716999" w:rsidRDefault="00F24410" w:rsidP="00821177">
            <w:pPr>
              <w:jc w:val="both"/>
              <w:rPr>
                <w:rFonts w:ascii="Montserrat" w:eastAsia="Montserrat" w:hAnsi="Montserrat" w:cs="Mongolian Baiti"/>
                <w:b/>
                <w:color w:val="000000" w:themeColor="text1"/>
                <w:sz w:val="20"/>
                <w:szCs w:val="20"/>
              </w:rPr>
            </w:pPr>
          </w:p>
          <w:p w14:paraId="2F0B2DD4"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1 (uno) Carta de constancia laboral</w:t>
            </w:r>
            <w:r w:rsidRPr="00716999">
              <w:rPr>
                <w:rFonts w:ascii="Montserrat" w:eastAsia="Montserrat" w:hAnsi="Montserrat" w:cs="Mongolian Baiti"/>
                <w:color w:val="000000" w:themeColor="text1"/>
                <w:sz w:val="20"/>
                <w:szCs w:val="20"/>
              </w:rPr>
              <w:t xml:space="preserve"> en la que se indique puesto y años de experiencia en el mismo de la persona propuesta para este perfil, esta carta deberá contener datos de contacto y firmadas por el representante legal de la empresa y del director de recursos humanos.</w:t>
            </w:r>
          </w:p>
          <w:p w14:paraId="5AE9F5AE" w14:textId="77777777" w:rsidR="00F24410" w:rsidRPr="00716999" w:rsidRDefault="00F24410" w:rsidP="00821177">
            <w:pPr>
              <w:jc w:val="both"/>
              <w:rPr>
                <w:rFonts w:ascii="Montserrat" w:eastAsia="Montserrat" w:hAnsi="Montserrat" w:cs="Mongolian Baiti"/>
                <w:b/>
                <w:color w:val="000000" w:themeColor="text1"/>
                <w:sz w:val="20"/>
                <w:szCs w:val="20"/>
              </w:rPr>
            </w:pPr>
          </w:p>
          <w:p w14:paraId="5C8301FB"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2 (dos) Cartas de Recomendación</w:t>
            </w:r>
            <w:r w:rsidRPr="00716999">
              <w:rPr>
                <w:rFonts w:ascii="Montserrat" w:eastAsia="Montserrat" w:hAnsi="Montserrat" w:cs="Mongolian Baiti"/>
                <w:color w:val="000000" w:themeColor="text1"/>
                <w:sz w:val="20"/>
                <w:szCs w:val="20"/>
              </w:rPr>
              <w:t xml:space="preserve"> otorgadas por clientes previos de EL LICITANTE, emitidas en papel membretado, correspondiente a la persona propuesta para el perfil solicitado que contengan, nombre completo de los contactos, direcciones y teléfonos de clientes proyectos similares en los que participó el personal propuestao con el perfil solicitado.</w:t>
            </w:r>
          </w:p>
          <w:p w14:paraId="28EFD7FF" w14:textId="77777777" w:rsidR="00F24410" w:rsidRPr="00716999" w:rsidRDefault="00F24410" w:rsidP="00821177">
            <w:pPr>
              <w:jc w:val="both"/>
              <w:rPr>
                <w:rFonts w:ascii="Montserrat" w:eastAsia="Montserrat" w:hAnsi="Montserrat" w:cs="Mongolian Baiti"/>
                <w:color w:val="000000" w:themeColor="text1"/>
                <w:sz w:val="20"/>
                <w:szCs w:val="20"/>
              </w:rPr>
            </w:pPr>
          </w:p>
          <w:p w14:paraId="143E1500"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Identificación oficial</w:t>
            </w:r>
            <w:r w:rsidRPr="00716999">
              <w:rPr>
                <w:rFonts w:ascii="Montserrat" w:eastAsia="Montserrat" w:hAnsi="Montserrat" w:cs="Mongolian Baiti"/>
                <w:color w:val="000000" w:themeColor="text1"/>
                <w:sz w:val="20"/>
                <w:szCs w:val="20"/>
              </w:rPr>
              <w:t xml:space="preserve"> vigente del personal propuesto.</w:t>
            </w:r>
          </w:p>
          <w:p w14:paraId="2CB85FCB" w14:textId="77777777" w:rsidR="00F24410" w:rsidRPr="00716999" w:rsidRDefault="00F24410" w:rsidP="00821177">
            <w:pPr>
              <w:jc w:val="both"/>
              <w:rPr>
                <w:rFonts w:ascii="Montserrat" w:eastAsia="Montserrat" w:hAnsi="Montserrat" w:cs="Mongolian Baiti"/>
                <w:b/>
                <w:color w:val="000000" w:themeColor="text1"/>
                <w:sz w:val="20"/>
                <w:szCs w:val="20"/>
              </w:rPr>
            </w:pPr>
          </w:p>
          <w:p w14:paraId="383FAA77"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Las cartas de recomendación, constancia laboral y curriculum vitae que no contengan con todos y cada uno de los datos requeridos en el presente rubro no serán </w:t>
            </w:r>
            <w:r w:rsidRPr="00716999">
              <w:rPr>
                <w:rFonts w:ascii="Montserrat" w:eastAsia="Montserrat" w:hAnsi="Montserrat" w:cs="Mongolian Baiti"/>
                <w:color w:val="000000" w:themeColor="text1"/>
                <w:sz w:val="20"/>
                <w:szCs w:val="20"/>
              </w:rPr>
              <w:lastRenderedPageBreak/>
              <w:t xml:space="preserve">tomadas en cuenta, es decir, no serán sujetos de evaluación. </w:t>
            </w:r>
          </w:p>
          <w:p w14:paraId="7D7B6826" w14:textId="77777777" w:rsidR="00F24410" w:rsidRPr="00716999" w:rsidRDefault="00F24410" w:rsidP="00821177">
            <w:pPr>
              <w:jc w:val="both"/>
              <w:rPr>
                <w:rFonts w:ascii="Montserrat" w:eastAsia="Montserrat" w:hAnsi="Montserrat" w:cs="Mongolian Baiti"/>
                <w:color w:val="000000" w:themeColor="text1"/>
                <w:sz w:val="20"/>
                <w:szCs w:val="20"/>
              </w:rPr>
            </w:pPr>
          </w:p>
          <w:p w14:paraId="0257809B"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tomarán en cuenta las cartas, constancias o curriculum que no describa la experiencia conforme lo solicitado.</w:t>
            </w:r>
          </w:p>
          <w:p w14:paraId="71ED6517" w14:textId="77777777" w:rsidR="00F24410" w:rsidRPr="00716999" w:rsidRDefault="00F24410" w:rsidP="00821177">
            <w:pPr>
              <w:jc w:val="both"/>
              <w:rPr>
                <w:rFonts w:ascii="Montserrat" w:eastAsia="Montserrat" w:hAnsi="Montserrat" w:cs="Mongolian Baiti"/>
                <w:color w:val="000000" w:themeColor="text1"/>
                <w:sz w:val="20"/>
                <w:szCs w:val="20"/>
              </w:rPr>
            </w:pPr>
          </w:p>
          <w:p w14:paraId="3B4C18B2"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Como máximo se otorgará ____ puntos.</w:t>
            </w:r>
          </w:p>
          <w:p w14:paraId="715C404C" w14:textId="77777777" w:rsidR="00F24410" w:rsidRPr="00716999" w:rsidRDefault="00F24410" w:rsidP="00821177">
            <w:pPr>
              <w:jc w:val="both"/>
              <w:rPr>
                <w:rFonts w:ascii="Montserrat" w:eastAsia="Montserrat" w:hAnsi="Montserrat" w:cs="Mongolian Baiti"/>
                <w:b/>
                <w:color w:val="000000" w:themeColor="text1"/>
                <w:sz w:val="20"/>
                <w:szCs w:val="20"/>
              </w:rPr>
            </w:pPr>
          </w:p>
          <w:p w14:paraId="7B1BA96E"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otorgarán puntos en este subrubro a quien acredite menos de 1 años de experiencia, quien omita presentar la documentación requerida o cuando la documentación presentada no cumpla con los requisitos solicitados o que sea ilegible.</w:t>
            </w:r>
          </w:p>
          <w:p w14:paraId="6F3FCA88" w14:textId="77777777" w:rsidR="00F24410" w:rsidRPr="00716999" w:rsidRDefault="00F24410" w:rsidP="00821177">
            <w:pPr>
              <w:jc w:val="both"/>
              <w:rPr>
                <w:rFonts w:ascii="Montserrat" w:eastAsia="Montserrat" w:hAnsi="Montserrat" w:cs="Mongolian Baiti"/>
                <w:color w:val="000000" w:themeColor="text1"/>
                <w:sz w:val="20"/>
                <w:szCs w:val="20"/>
              </w:rPr>
            </w:pPr>
          </w:p>
          <w:p w14:paraId="7D49C10F"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____ puntos a licitante que acredite que cuenta con </w:t>
            </w:r>
            <w:r w:rsidRPr="00716999">
              <w:rPr>
                <w:rFonts w:ascii="Montserrat" w:eastAsia="Montserrat" w:hAnsi="Montserrat" w:cs="Mongolian Baiti"/>
                <w:b/>
                <w:color w:val="000000" w:themeColor="text1"/>
                <w:sz w:val="20"/>
                <w:szCs w:val="20"/>
              </w:rPr>
              <w:t>1 (uno) empleado con perfil de GERENTE DE GESTIÓN DE PROYECTOS</w:t>
            </w:r>
            <w:r w:rsidRPr="00716999">
              <w:rPr>
                <w:rFonts w:ascii="Montserrat" w:eastAsia="Montserrat" w:hAnsi="Montserrat" w:cs="Mongolian Baiti"/>
                <w:color w:val="000000" w:themeColor="text1"/>
                <w:sz w:val="20"/>
                <w:szCs w:val="20"/>
              </w:rPr>
              <w:t xml:space="preserve"> que cuenta con 4 a 5 años de experiencia.</w:t>
            </w:r>
          </w:p>
          <w:p w14:paraId="11804DD2" w14:textId="77777777" w:rsidR="00F24410" w:rsidRPr="00716999" w:rsidRDefault="00F24410" w:rsidP="00821177">
            <w:pPr>
              <w:rPr>
                <w:rFonts w:ascii="Montserrat" w:eastAsia="Montserrat" w:hAnsi="Montserrat" w:cs="Mongolian Baiti"/>
                <w:color w:val="000000" w:themeColor="text1"/>
                <w:sz w:val="20"/>
                <w:szCs w:val="20"/>
              </w:rPr>
            </w:pPr>
          </w:p>
          <w:p w14:paraId="02361E06"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____ puntos a licitante que acredite que cuenta con </w:t>
            </w:r>
            <w:r w:rsidRPr="00716999">
              <w:rPr>
                <w:rFonts w:ascii="Montserrat" w:eastAsia="Montserrat" w:hAnsi="Montserrat" w:cs="Mongolian Baiti"/>
                <w:b/>
                <w:color w:val="000000" w:themeColor="text1"/>
                <w:sz w:val="20"/>
                <w:szCs w:val="20"/>
              </w:rPr>
              <w:t>1 (uno) empleado con perfil de GERENTE DE GESTIÓN DE PROYECTOS</w:t>
            </w:r>
            <w:r w:rsidRPr="00716999">
              <w:rPr>
                <w:rFonts w:ascii="Montserrat" w:eastAsia="Montserrat" w:hAnsi="Montserrat" w:cs="Mongolian Baiti"/>
                <w:color w:val="000000" w:themeColor="text1"/>
                <w:sz w:val="20"/>
                <w:szCs w:val="20"/>
              </w:rPr>
              <w:t xml:space="preserve"> que cuenta con 2 a 3 años de experiencia.</w:t>
            </w:r>
          </w:p>
          <w:p w14:paraId="712A9083" w14:textId="77777777" w:rsidR="00F24410" w:rsidRPr="00716999" w:rsidRDefault="00F24410" w:rsidP="00821177">
            <w:pPr>
              <w:rPr>
                <w:rFonts w:ascii="Montserrat" w:eastAsia="Montserrat" w:hAnsi="Montserrat" w:cs="Mongolian Baiti"/>
                <w:color w:val="000000" w:themeColor="text1"/>
                <w:sz w:val="20"/>
                <w:szCs w:val="20"/>
              </w:rPr>
            </w:pPr>
          </w:p>
          <w:p w14:paraId="08F6E49C"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 puntos a licitante que acredite que cuenta con </w:t>
            </w:r>
            <w:r w:rsidRPr="00716999">
              <w:rPr>
                <w:rFonts w:ascii="Montserrat" w:eastAsia="Montserrat" w:hAnsi="Montserrat" w:cs="Mongolian Baiti"/>
                <w:b/>
                <w:color w:val="000000" w:themeColor="text1"/>
                <w:sz w:val="20"/>
                <w:szCs w:val="20"/>
              </w:rPr>
              <w:t>1 (uno) empleado con perfil de GERENTE DE GESTIÓN DE PROYECTOS</w:t>
            </w:r>
            <w:r w:rsidRPr="00716999">
              <w:rPr>
                <w:rFonts w:ascii="Montserrat" w:eastAsia="Montserrat" w:hAnsi="Montserrat" w:cs="Mongolian Baiti"/>
                <w:color w:val="000000" w:themeColor="text1"/>
                <w:sz w:val="20"/>
                <w:szCs w:val="20"/>
              </w:rPr>
              <w:t xml:space="preserve"> que cuenta con 1 año de experiencia.</w:t>
            </w:r>
          </w:p>
          <w:p w14:paraId="02ACF830" w14:textId="77777777" w:rsidR="00F24410" w:rsidRPr="00716999" w:rsidRDefault="00F24410" w:rsidP="00821177">
            <w:pPr>
              <w:jc w:val="both"/>
              <w:rPr>
                <w:rFonts w:ascii="Montserrat" w:eastAsia="Montserrat" w:hAnsi="Montserrat" w:cs="Mongolian Baiti"/>
                <w:color w:val="000000" w:themeColor="text1"/>
                <w:sz w:val="20"/>
                <w:szCs w:val="20"/>
              </w:rPr>
            </w:pPr>
          </w:p>
          <w:p w14:paraId="40B9EFCD"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otorgarán puntos en este subrubro a quien acredite menos de 1 años de experiencia, quien omita presentar la documentación requerida o cuando la documentación presentada no cumpla con los requisitos solicitados o que sea ilegible.</w:t>
            </w:r>
          </w:p>
          <w:p w14:paraId="38316551" w14:textId="77777777" w:rsidR="00F24410" w:rsidRPr="00716999" w:rsidRDefault="00F24410" w:rsidP="00821177">
            <w:pPr>
              <w:jc w:val="both"/>
              <w:rPr>
                <w:rFonts w:ascii="Montserrat" w:eastAsia="Montserrat" w:hAnsi="Montserrat" w:cs="Mongolian Baiti"/>
                <w:color w:val="000000" w:themeColor="text1"/>
                <w:sz w:val="20"/>
                <w:szCs w:val="20"/>
              </w:rPr>
            </w:pPr>
          </w:p>
          <w:p w14:paraId="5A0896BC"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color w:val="000000" w:themeColor="text1"/>
                <w:sz w:val="20"/>
                <w:szCs w:val="20"/>
              </w:rPr>
              <w:t>No se otorgará puntaje a las cartas o curriculum vitae ilegibles</w:t>
            </w:r>
          </w:p>
        </w:tc>
        <w:tc>
          <w:tcPr>
            <w:tcW w:w="1276" w:type="dxa"/>
            <w:vAlign w:val="center"/>
          </w:tcPr>
          <w:p w14:paraId="168BA0FC"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66E5D0D8" w14:textId="77777777" w:rsidTr="005E0D3B">
        <w:tc>
          <w:tcPr>
            <w:tcW w:w="2122" w:type="dxa"/>
            <w:vMerge/>
            <w:vAlign w:val="center"/>
          </w:tcPr>
          <w:p w14:paraId="26EF6343"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48BFC659"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ANALISTA DE MESA DE AYUDA</w:t>
            </w:r>
          </w:p>
          <w:p w14:paraId="00292957" w14:textId="3CB25EC2"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EL LICITANTE deberá ofertar</w:t>
            </w:r>
            <w:r w:rsidRPr="00716999">
              <w:rPr>
                <w:rFonts w:ascii="Montserrat" w:eastAsia="Montserrat" w:hAnsi="Montserrat" w:cs="Mongolian Baiti"/>
                <w:b/>
                <w:color w:val="000000" w:themeColor="text1"/>
                <w:sz w:val="20"/>
                <w:szCs w:val="20"/>
              </w:rPr>
              <w:t xml:space="preserve"> 2 (dos) empleados con perfil de ANALISTA DE MESA DE AYUDA </w:t>
            </w:r>
            <w:r w:rsidRPr="00716999">
              <w:rPr>
                <w:rFonts w:ascii="Montserrat" w:eastAsia="Montserrat" w:hAnsi="Montserrat" w:cs="Mongolian Baiti"/>
                <w:color w:val="000000" w:themeColor="text1"/>
                <w:sz w:val="20"/>
                <w:szCs w:val="20"/>
              </w:rPr>
              <w:t xml:space="preserve">con experiencia mínima requerida de 1 (uno) año en la solución de Mesa de Ayuda propuesta por el Licitante para el servicio de Centros de Contacto o en la realización de trabajos iguales o similares a los que son materia del presente procedimiento de contratació; atendiendo a lo especificado en el numeral </w:t>
            </w:r>
            <w:r w:rsidR="00834319" w:rsidRPr="00716999">
              <w:rPr>
                <w:rFonts w:ascii="Montserrat" w:eastAsia="Montserrat" w:hAnsi="Montserrat" w:cs="Mongolian Baiti"/>
                <w:color w:val="000000" w:themeColor="text1"/>
                <w:sz w:val="20"/>
                <w:szCs w:val="20"/>
              </w:rPr>
              <w:t>3.1.10.4</w:t>
            </w:r>
            <w:r w:rsidRPr="00716999">
              <w:rPr>
                <w:rFonts w:ascii="Montserrat" w:eastAsia="Montserrat" w:hAnsi="Montserrat" w:cs="Mongolian Baiti"/>
                <w:color w:val="000000" w:themeColor="text1"/>
                <w:sz w:val="20"/>
                <w:szCs w:val="20"/>
              </w:rPr>
              <w:t xml:space="preserve">. Perfiles de personal de EL LICITANTE para la </w:t>
            </w:r>
            <w:r w:rsidRPr="00716999">
              <w:rPr>
                <w:rFonts w:ascii="Montserrat" w:eastAsia="Montserrat" w:hAnsi="Montserrat" w:cs="Mongolian Baiti"/>
                <w:color w:val="000000" w:themeColor="text1"/>
                <w:sz w:val="20"/>
                <w:szCs w:val="20"/>
              </w:rPr>
              <w:lastRenderedPageBreak/>
              <w:t>atención de la operación de las campañas que integran el CCIMSS Morelia, Michoacán</w:t>
            </w:r>
            <w:r w:rsidRPr="00716999">
              <w:rPr>
                <w:rFonts w:ascii="Montserrat" w:eastAsia="Montserrat" w:hAnsi="Montserrat" w:cs="Mongolian Baiti"/>
                <w:b/>
                <w:color w:val="000000" w:themeColor="text1"/>
                <w:sz w:val="20"/>
                <w:szCs w:val="20"/>
              </w:rPr>
              <w:t xml:space="preserve"> </w:t>
            </w:r>
            <w:r w:rsidRPr="00716999">
              <w:rPr>
                <w:rFonts w:ascii="Montserrat" w:eastAsia="Montserrat" w:hAnsi="Montserrat" w:cs="Mongolian Baiti"/>
                <w:color w:val="000000" w:themeColor="text1"/>
                <w:sz w:val="20"/>
                <w:szCs w:val="20"/>
              </w:rPr>
              <w:t>del Anexo 1. Anexo Técnico.</w:t>
            </w:r>
          </w:p>
          <w:p w14:paraId="46239C63" w14:textId="77777777" w:rsidR="00F24410" w:rsidRPr="00716999" w:rsidRDefault="00F24410" w:rsidP="00821177">
            <w:pPr>
              <w:jc w:val="both"/>
              <w:rPr>
                <w:rFonts w:ascii="Montserrat" w:eastAsia="Montserrat" w:hAnsi="Montserrat" w:cs="Mongolian Baiti"/>
                <w:color w:val="000000" w:themeColor="text1"/>
                <w:sz w:val="20"/>
                <w:szCs w:val="20"/>
              </w:rPr>
            </w:pPr>
          </w:p>
          <w:p w14:paraId="5F335B21"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EL LICITANTE acreditará la experiencia de los empleados propuestos para este perfil mediante la presentación de los siguientes documentos:</w:t>
            </w:r>
          </w:p>
          <w:p w14:paraId="503BEF0F" w14:textId="77777777" w:rsidR="00F24410" w:rsidRPr="00716999" w:rsidRDefault="00F24410" w:rsidP="00821177">
            <w:pPr>
              <w:jc w:val="both"/>
              <w:rPr>
                <w:rFonts w:ascii="Montserrat" w:eastAsia="Montserrat" w:hAnsi="Montserrat" w:cs="Mongolian Baiti"/>
                <w:b/>
                <w:color w:val="000000" w:themeColor="text1"/>
                <w:sz w:val="20"/>
                <w:szCs w:val="20"/>
              </w:rPr>
            </w:pPr>
          </w:p>
          <w:p w14:paraId="264EE5C5" w14:textId="77777777" w:rsidR="00F24410" w:rsidRPr="00716999" w:rsidRDefault="00F24410" w:rsidP="00821177">
            <w:pPr>
              <w:pBdr>
                <w:top w:val="nil"/>
                <w:left w:val="nil"/>
                <w:bottom w:val="nil"/>
                <w:right w:val="nil"/>
                <w:between w:val="nil"/>
              </w:pBd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Curriculum Vitae</w:t>
            </w:r>
            <w:r w:rsidRPr="00716999">
              <w:rPr>
                <w:rFonts w:ascii="Montserrat" w:eastAsia="Montserrat" w:hAnsi="Montserrat" w:cs="Mongolian Baiti"/>
                <w:color w:val="000000" w:themeColor="text1"/>
                <w:sz w:val="20"/>
                <w:szCs w:val="20"/>
              </w:rPr>
              <w:t xml:space="preserve"> actualizado y firmado por la persona propuesta para cada perfil y por el representante legal de EL LICITANTE, el cual debe contener al menos la siguiente información:</w:t>
            </w:r>
          </w:p>
          <w:p w14:paraId="3BD18FCE"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Nombre; </w:t>
            </w:r>
          </w:p>
          <w:p w14:paraId="7186B87C"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Domicilio; </w:t>
            </w:r>
          </w:p>
          <w:p w14:paraId="58606767"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Número de teléfono (fijo o celular);</w:t>
            </w:r>
          </w:p>
          <w:p w14:paraId="056BCC17"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Correo electrónico; </w:t>
            </w:r>
          </w:p>
          <w:p w14:paraId="13813087"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Nivel de Estudios: Cédula Profesional y/o título profesional.</w:t>
            </w:r>
          </w:p>
          <w:p w14:paraId="5E2F57EC"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Años de Experiencia laboral: Señalando descripción detallada de los proyectos en los que ha participado, nombre de la empresa o empresas donde laboró, período en el que laboró y datos de contacto del jefe inmediato superior con quien haya laborado.</w:t>
            </w:r>
          </w:p>
          <w:p w14:paraId="594CF15E" w14:textId="77777777" w:rsidR="00F24410" w:rsidRPr="00716999" w:rsidRDefault="00F24410" w:rsidP="00821177">
            <w:pPr>
              <w:pStyle w:val="Prrafodelista"/>
              <w:numPr>
                <w:ilvl w:val="0"/>
                <w:numId w:val="82"/>
              </w:numP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Cursos y certificados.</w:t>
            </w:r>
          </w:p>
          <w:p w14:paraId="77D48DEB" w14:textId="77777777" w:rsidR="00F24410" w:rsidRPr="00716999" w:rsidRDefault="00F24410" w:rsidP="00821177">
            <w:pPr>
              <w:jc w:val="both"/>
              <w:rPr>
                <w:rFonts w:ascii="Montserrat" w:eastAsia="Montserrat" w:hAnsi="Montserrat" w:cs="Mongolian Baiti"/>
                <w:b/>
                <w:color w:val="000000" w:themeColor="text1"/>
                <w:sz w:val="20"/>
                <w:szCs w:val="20"/>
              </w:rPr>
            </w:pPr>
          </w:p>
          <w:p w14:paraId="30556A5B"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1 (uno) Carta de constancia laboral</w:t>
            </w:r>
            <w:r w:rsidRPr="00716999">
              <w:rPr>
                <w:rFonts w:ascii="Montserrat" w:eastAsia="Montserrat" w:hAnsi="Montserrat" w:cs="Mongolian Baiti"/>
                <w:color w:val="000000" w:themeColor="text1"/>
                <w:sz w:val="20"/>
                <w:szCs w:val="20"/>
              </w:rPr>
              <w:t xml:space="preserve"> en la que se indique puesto y años de experiencia en el mismo de la persona propuesta para este perfil, esta carta deberá contener datos de contacto y firmadas por el representante legal de la empresa y del director de recursos humanos.</w:t>
            </w:r>
          </w:p>
          <w:p w14:paraId="57DDF3CF" w14:textId="77777777" w:rsidR="00F24410" w:rsidRPr="00716999" w:rsidRDefault="00F24410" w:rsidP="00821177">
            <w:pPr>
              <w:jc w:val="both"/>
              <w:rPr>
                <w:rFonts w:ascii="Montserrat" w:eastAsia="Montserrat" w:hAnsi="Montserrat" w:cs="Mongolian Baiti"/>
                <w:b/>
                <w:color w:val="000000" w:themeColor="text1"/>
                <w:sz w:val="20"/>
                <w:szCs w:val="20"/>
              </w:rPr>
            </w:pPr>
          </w:p>
          <w:p w14:paraId="78DF225D"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2 (dos) Cartas de Recomendación</w:t>
            </w:r>
            <w:r w:rsidRPr="00716999">
              <w:rPr>
                <w:rFonts w:ascii="Montserrat" w:eastAsia="Montserrat" w:hAnsi="Montserrat" w:cs="Mongolian Baiti"/>
                <w:color w:val="000000" w:themeColor="text1"/>
                <w:sz w:val="20"/>
                <w:szCs w:val="20"/>
              </w:rPr>
              <w:t xml:space="preserve"> otorgadas por clientes previos de EL LICITANTE, emitidas en papel membretado, correspondiente a la persona propuesta para el perfil solicitado que contengan, nombre completo de los contactos, direcciones y teléfonos de clientes proyectos similares en los que participó el personal propuestao con el perfil solicitado.</w:t>
            </w:r>
          </w:p>
          <w:p w14:paraId="233645A5" w14:textId="77777777" w:rsidR="00F24410" w:rsidRPr="00716999" w:rsidRDefault="00F24410" w:rsidP="00821177">
            <w:pPr>
              <w:jc w:val="both"/>
              <w:rPr>
                <w:rFonts w:ascii="Montserrat" w:eastAsia="Montserrat" w:hAnsi="Montserrat" w:cs="Mongolian Baiti"/>
                <w:color w:val="000000" w:themeColor="text1"/>
                <w:sz w:val="20"/>
                <w:szCs w:val="20"/>
              </w:rPr>
            </w:pPr>
          </w:p>
          <w:p w14:paraId="741A8828"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Identificación oficial</w:t>
            </w:r>
            <w:r w:rsidRPr="00716999">
              <w:rPr>
                <w:rFonts w:ascii="Montserrat" w:eastAsia="Montserrat" w:hAnsi="Montserrat" w:cs="Mongolian Baiti"/>
                <w:color w:val="000000" w:themeColor="text1"/>
                <w:sz w:val="20"/>
                <w:szCs w:val="20"/>
              </w:rPr>
              <w:t xml:space="preserve"> vigente del personal propuesto.</w:t>
            </w:r>
          </w:p>
          <w:p w14:paraId="38E64FBB" w14:textId="77777777" w:rsidR="00F24410" w:rsidRPr="00716999" w:rsidRDefault="00F24410" w:rsidP="00821177">
            <w:pPr>
              <w:jc w:val="both"/>
              <w:rPr>
                <w:rFonts w:ascii="Montserrat" w:eastAsia="Montserrat" w:hAnsi="Montserrat" w:cs="Mongolian Baiti"/>
                <w:b/>
                <w:color w:val="000000" w:themeColor="text1"/>
                <w:sz w:val="20"/>
                <w:szCs w:val="20"/>
              </w:rPr>
            </w:pPr>
          </w:p>
          <w:p w14:paraId="768D93AB"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Las cartas de recomendación, constancia laboral y curriculum vitae que no contengan con todos y cada uno de los datos requeridos en el presente rubro no serán tomadas en cuenta, es decir, no serán sujetos de evaluación. </w:t>
            </w:r>
          </w:p>
          <w:p w14:paraId="3067060D" w14:textId="77777777" w:rsidR="00F24410" w:rsidRPr="00716999" w:rsidRDefault="00F24410" w:rsidP="00821177">
            <w:pPr>
              <w:jc w:val="both"/>
              <w:rPr>
                <w:rFonts w:ascii="Montserrat" w:eastAsia="Montserrat" w:hAnsi="Montserrat" w:cs="Mongolian Baiti"/>
                <w:color w:val="000000" w:themeColor="text1"/>
                <w:sz w:val="20"/>
                <w:szCs w:val="20"/>
              </w:rPr>
            </w:pPr>
          </w:p>
          <w:p w14:paraId="7B5FEF05"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lastRenderedPageBreak/>
              <w:t>No se tomarán en cuenta las cartas, constancias o curriculum que no describa la experiencia conforme lo solicitado.</w:t>
            </w:r>
          </w:p>
          <w:p w14:paraId="2A618BE7" w14:textId="77777777" w:rsidR="00F24410" w:rsidRPr="00716999" w:rsidRDefault="00F24410" w:rsidP="00821177">
            <w:pPr>
              <w:jc w:val="both"/>
              <w:rPr>
                <w:rFonts w:ascii="Montserrat" w:eastAsia="Montserrat" w:hAnsi="Montserrat" w:cs="Mongolian Baiti"/>
                <w:color w:val="000000" w:themeColor="text1"/>
                <w:sz w:val="20"/>
                <w:szCs w:val="20"/>
              </w:rPr>
            </w:pPr>
          </w:p>
          <w:p w14:paraId="7B40E4C5"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Como máximo se otorgará ____ puntos.</w:t>
            </w:r>
          </w:p>
          <w:p w14:paraId="03956131" w14:textId="77777777" w:rsidR="00F24410" w:rsidRPr="00716999" w:rsidRDefault="00F24410" w:rsidP="00821177">
            <w:pPr>
              <w:jc w:val="both"/>
              <w:rPr>
                <w:rFonts w:ascii="Montserrat" w:eastAsia="Montserrat" w:hAnsi="Montserrat" w:cs="Mongolian Baiti"/>
                <w:b/>
                <w:color w:val="000000" w:themeColor="text1"/>
                <w:sz w:val="20"/>
                <w:szCs w:val="20"/>
              </w:rPr>
            </w:pPr>
          </w:p>
          <w:p w14:paraId="14BE3F70"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otorgarán puntos en este subrubro a quien acredite menos de 1 años de experiencia, quien omita presentar la documentación requerida o cuando la documentación presentada no cumpla con los requisitos solicitados o que sea ilegible.</w:t>
            </w:r>
          </w:p>
          <w:p w14:paraId="61946CB9" w14:textId="77777777" w:rsidR="00F24410" w:rsidRPr="00716999" w:rsidRDefault="00F24410" w:rsidP="00821177">
            <w:pPr>
              <w:jc w:val="both"/>
              <w:rPr>
                <w:rFonts w:ascii="Montserrat" w:eastAsia="Montserrat" w:hAnsi="Montserrat" w:cs="Mongolian Baiti"/>
                <w:color w:val="000000" w:themeColor="text1"/>
                <w:sz w:val="20"/>
                <w:szCs w:val="20"/>
              </w:rPr>
            </w:pPr>
          </w:p>
          <w:p w14:paraId="161BE886"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____ puntos a licitante que acredite que cuenta con </w:t>
            </w:r>
            <w:r w:rsidRPr="00716999">
              <w:rPr>
                <w:rFonts w:ascii="Montserrat" w:eastAsia="Montserrat" w:hAnsi="Montserrat" w:cs="Mongolian Baiti"/>
                <w:b/>
                <w:color w:val="000000" w:themeColor="text1"/>
                <w:sz w:val="20"/>
                <w:szCs w:val="20"/>
              </w:rPr>
              <w:t>2 (dos) empleados con perfil de GERENTE DE GESTIÓN DE PROYECTOS</w:t>
            </w:r>
            <w:r w:rsidRPr="00716999">
              <w:rPr>
                <w:rFonts w:ascii="Montserrat" w:eastAsia="Montserrat" w:hAnsi="Montserrat" w:cs="Mongolian Baiti"/>
                <w:color w:val="000000" w:themeColor="text1"/>
                <w:sz w:val="20"/>
                <w:szCs w:val="20"/>
              </w:rPr>
              <w:t xml:space="preserve"> que cuenta con 4 a 5 años de experiencia.</w:t>
            </w:r>
          </w:p>
          <w:p w14:paraId="47B4250F" w14:textId="77777777" w:rsidR="00F24410" w:rsidRPr="00716999" w:rsidRDefault="00F24410" w:rsidP="00821177">
            <w:pPr>
              <w:rPr>
                <w:rFonts w:ascii="Montserrat" w:eastAsia="Montserrat" w:hAnsi="Montserrat" w:cs="Mongolian Baiti"/>
                <w:color w:val="000000" w:themeColor="text1"/>
                <w:sz w:val="20"/>
                <w:szCs w:val="20"/>
              </w:rPr>
            </w:pPr>
          </w:p>
          <w:p w14:paraId="64FE9C1F"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____ puntos a licitante que acredite que cuenta con </w:t>
            </w:r>
            <w:r w:rsidRPr="00716999">
              <w:rPr>
                <w:rFonts w:ascii="Montserrat" w:eastAsia="Montserrat" w:hAnsi="Montserrat" w:cs="Mongolian Baiti"/>
                <w:b/>
                <w:color w:val="000000" w:themeColor="text1"/>
                <w:sz w:val="20"/>
                <w:szCs w:val="20"/>
              </w:rPr>
              <w:t>2 (dos) empleados con perfil de GERENTE DE GESTIÓN DE PROYECTOS</w:t>
            </w:r>
            <w:r w:rsidRPr="00716999">
              <w:rPr>
                <w:rFonts w:ascii="Montserrat" w:eastAsia="Montserrat" w:hAnsi="Montserrat" w:cs="Mongolian Baiti"/>
                <w:color w:val="000000" w:themeColor="text1"/>
                <w:sz w:val="20"/>
                <w:szCs w:val="20"/>
              </w:rPr>
              <w:t xml:space="preserve"> que cuenta con 2 a 3 años de experiencia.</w:t>
            </w:r>
          </w:p>
          <w:p w14:paraId="16B82BC7" w14:textId="77777777" w:rsidR="00F24410" w:rsidRPr="00716999" w:rsidRDefault="00F24410" w:rsidP="00821177">
            <w:pPr>
              <w:rPr>
                <w:rFonts w:ascii="Montserrat" w:eastAsia="Montserrat" w:hAnsi="Montserrat" w:cs="Mongolian Baiti"/>
                <w:color w:val="000000" w:themeColor="text1"/>
                <w:sz w:val="20"/>
                <w:szCs w:val="20"/>
              </w:rPr>
            </w:pPr>
          </w:p>
          <w:p w14:paraId="327434F4"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Se otorgarán ___ puntos a licitante que acredite que cuenta con </w:t>
            </w:r>
            <w:r w:rsidRPr="00716999">
              <w:rPr>
                <w:rFonts w:ascii="Montserrat" w:eastAsia="Montserrat" w:hAnsi="Montserrat" w:cs="Mongolian Baiti"/>
                <w:b/>
                <w:color w:val="000000" w:themeColor="text1"/>
                <w:sz w:val="20"/>
                <w:szCs w:val="20"/>
              </w:rPr>
              <w:t>2 (dos) empleados con perfil de GERENTE DE GESTIÓN DE PROYECTOS</w:t>
            </w:r>
            <w:r w:rsidRPr="00716999">
              <w:rPr>
                <w:rFonts w:ascii="Montserrat" w:eastAsia="Montserrat" w:hAnsi="Montserrat" w:cs="Mongolian Baiti"/>
                <w:color w:val="000000" w:themeColor="text1"/>
                <w:sz w:val="20"/>
                <w:szCs w:val="20"/>
              </w:rPr>
              <w:t xml:space="preserve"> que cuenta con 1 año de experiencia.</w:t>
            </w:r>
          </w:p>
          <w:p w14:paraId="2F204F4E" w14:textId="77777777" w:rsidR="00F24410" w:rsidRPr="00716999" w:rsidRDefault="00F24410" w:rsidP="00821177">
            <w:pPr>
              <w:jc w:val="both"/>
              <w:rPr>
                <w:rFonts w:ascii="Montserrat" w:eastAsia="Montserrat" w:hAnsi="Montserrat" w:cs="Mongolian Baiti"/>
                <w:color w:val="000000" w:themeColor="text1"/>
                <w:sz w:val="20"/>
                <w:szCs w:val="20"/>
              </w:rPr>
            </w:pPr>
          </w:p>
          <w:p w14:paraId="058F34F0"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otorgarán puntos en este subrubro a quien acredite menos de 1 años de experiencia, quien omita presentar la documentación requerida o cuando la documentación presentada no cumpla con los requisitos solicitados o que sea ilegible.</w:t>
            </w:r>
          </w:p>
          <w:p w14:paraId="61EE873E" w14:textId="77777777" w:rsidR="00F24410" w:rsidRPr="00716999" w:rsidRDefault="00F24410" w:rsidP="00821177">
            <w:pPr>
              <w:jc w:val="both"/>
              <w:rPr>
                <w:rFonts w:ascii="Montserrat" w:eastAsia="Montserrat" w:hAnsi="Montserrat" w:cs="Mongolian Baiti"/>
                <w:color w:val="000000" w:themeColor="text1"/>
                <w:sz w:val="20"/>
                <w:szCs w:val="20"/>
              </w:rPr>
            </w:pPr>
          </w:p>
          <w:p w14:paraId="16C74E3C"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color w:val="000000" w:themeColor="text1"/>
                <w:sz w:val="20"/>
                <w:szCs w:val="20"/>
              </w:rPr>
              <w:t>No se otorgará puntaje a las cartas o curriculum vitae ilegibles</w:t>
            </w:r>
          </w:p>
        </w:tc>
        <w:tc>
          <w:tcPr>
            <w:tcW w:w="1276" w:type="dxa"/>
            <w:vAlign w:val="center"/>
          </w:tcPr>
          <w:p w14:paraId="77111F2C"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7DAF40FD" w14:textId="77777777" w:rsidTr="005E0D3B">
        <w:tc>
          <w:tcPr>
            <w:tcW w:w="2122" w:type="dxa"/>
            <w:vMerge/>
            <w:vAlign w:val="center"/>
          </w:tcPr>
          <w:p w14:paraId="1989E409"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59FDE085"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INSTRUCTOR DE CAPACITACIÓN</w:t>
            </w:r>
          </w:p>
          <w:p w14:paraId="7B9B3171" w14:textId="29243DC0"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color w:val="000000" w:themeColor="text1"/>
                <w:sz w:val="20"/>
                <w:szCs w:val="20"/>
              </w:rPr>
              <w:t xml:space="preserve">EL LICITANTE deberá ofertar </w:t>
            </w:r>
            <w:r w:rsidRPr="00716999">
              <w:rPr>
                <w:rFonts w:ascii="Montserrat" w:eastAsia="Montserrat" w:hAnsi="Montserrat" w:cs="Mongolian Baiti"/>
                <w:b/>
                <w:color w:val="000000" w:themeColor="text1"/>
                <w:sz w:val="20"/>
                <w:szCs w:val="20"/>
              </w:rPr>
              <w:t xml:space="preserve">2 (dos) empleados con perfil de INSTRUCTOR DE CAPACITACIÓN </w:t>
            </w:r>
            <w:r w:rsidRPr="00716999">
              <w:rPr>
                <w:rFonts w:ascii="Montserrat" w:eastAsia="Montserrat" w:hAnsi="Montserrat" w:cs="Mongolian Baiti"/>
                <w:color w:val="000000" w:themeColor="text1"/>
                <w:sz w:val="20"/>
                <w:szCs w:val="20"/>
              </w:rPr>
              <w:t xml:space="preserve">con experiencia mínima requerida de 1 (uno) año en desarrollo, implementación, impartición y evaluación de los materiales y cursos de capacitación, resultados de la información proporcionada por parte de EL INSTITUTO, para el personal que brinda el servicio del CCIMSS Morelia, Michoacán o en la realización de trabajos iguales o similares a los que son materia del presente procedimiento de contratació; atendiendo a lo especificado en el numeral </w:t>
            </w:r>
            <w:r w:rsidR="00834319" w:rsidRPr="00716999">
              <w:rPr>
                <w:rFonts w:ascii="Montserrat" w:eastAsia="Montserrat" w:hAnsi="Montserrat" w:cs="Mongolian Baiti"/>
                <w:color w:val="000000" w:themeColor="text1"/>
                <w:sz w:val="20"/>
                <w:szCs w:val="20"/>
              </w:rPr>
              <w:t>3.1.10.4</w:t>
            </w:r>
            <w:r w:rsidRPr="00716999">
              <w:rPr>
                <w:rFonts w:ascii="Montserrat" w:eastAsia="Montserrat" w:hAnsi="Montserrat" w:cs="Mongolian Baiti"/>
                <w:color w:val="000000" w:themeColor="text1"/>
                <w:sz w:val="20"/>
                <w:szCs w:val="20"/>
              </w:rPr>
              <w:t xml:space="preserve">. Perfiles de personal de EL LICITANTE para la </w:t>
            </w:r>
            <w:r w:rsidRPr="00716999">
              <w:rPr>
                <w:rFonts w:ascii="Montserrat" w:eastAsia="Montserrat" w:hAnsi="Montserrat" w:cs="Mongolian Baiti"/>
                <w:color w:val="000000" w:themeColor="text1"/>
                <w:sz w:val="20"/>
                <w:szCs w:val="20"/>
              </w:rPr>
              <w:lastRenderedPageBreak/>
              <w:t>atención de la operación de las campañas que integran el CCIMSS Morelia, Michacán del Anexo 1. Anexo Técnico.</w:t>
            </w:r>
          </w:p>
          <w:p w14:paraId="0BC4C82C" w14:textId="77777777" w:rsidR="00F24410" w:rsidRPr="00716999" w:rsidRDefault="00F24410" w:rsidP="00821177">
            <w:pPr>
              <w:jc w:val="both"/>
              <w:rPr>
                <w:rFonts w:ascii="Montserrat" w:eastAsia="Montserrat" w:hAnsi="Montserrat" w:cs="Mongolian Baiti"/>
                <w:color w:val="000000" w:themeColor="text1"/>
                <w:sz w:val="20"/>
                <w:szCs w:val="20"/>
              </w:rPr>
            </w:pPr>
          </w:p>
          <w:p w14:paraId="173FE6BA"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EL LICITANTE acreditará la experiencia de los empleados propuestos para este perfil mediante la presentación de los siguientes documentos:</w:t>
            </w:r>
          </w:p>
          <w:p w14:paraId="09831D87" w14:textId="77777777" w:rsidR="00F24410" w:rsidRPr="00716999" w:rsidRDefault="00F24410" w:rsidP="00821177">
            <w:pPr>
              <w:jc w:val="both"/>
              <w:rPr>
                <w:rFonts w:ascii="Montserrat" w:eastAsia="Montserrat" w:hAnsi="Montserrat" w:cs="Mongolian Baiti"/>
                <w:b/>
                <w:color w:val="000000" w:themeColor="text1"/>
                <w:sz w:val="20"/>
                <w:szCs w:val="20"/>
              </w:rPr>
            </w:pPr>
          </w:p>
          <w:p w14:paraId="0610811D" w14:textId="77777777" w:rsidR="00F24410" w:rsidRPr="00716999" w:rsidRDefault="00F24410" w:rsidP="00821177">
            <w:pPr>
              <w:pBdr>
                <w:top w:val="nil"/>
                <w:left w:val="nil"/>
                <w:bottom w:val="nil"/>
                <w:right w:val="nil"/>
                <w:between w:val="nil"/>
              </w:pBd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Curriculum Vitae</w:t>
            </w:r>
            <w:r w:rsidRPr="00716999">
              <w:rPr>
                <w:rFonts w:ascii="Montserrat" w:eastAsia="Montserrat" w:hAnsi="Montserrat" w:cs="Mongolian Baiti"/>
                <w:color w:val="000000" w:themeColor="text1"/>
                <w:sz w:val="20"/>
                <w:szCs w:val="20"/>
              </w:rPr>
              <w:t xml:space="preserve"> actualizado y firmado por la persona propuesta para cada perfil y por el representante legal de EL LICITANTE, el cual debe contener al menos la siguiente información:</w:t>
            </w:r>
          </w:p>
          <w:p w14:paraId="4235EA6F" w14:textId="77777777" w:rsidR="00F24410" w:rsidRPr="00716999" w:rsidRDefault="00F24410" w:rsidP="00821177">
            <w:pPr>
              <w:pBdr>
                <w:top w:val="nil"/>
                <w:left w:val="nil"/>
                <w:bottom w:val="nil"/>
                <w:right w:val="nil"/>
                <w:between w:val="nil"/>
              </w:pBdr>
              <w:jc w:val="both"/>
              <w:rPr>
                <w:rFonts w:ascii="Montserrat" w:eastAsia="Montserrat" w:hAnsi="Montserrat" w:cs="Mongolian Baiti"/>
                <w:color w:val="000000" w:themeColor="text1"/>
                <w:sz w:val="20"/>
                <w:szCs w:val="20"/>
              </w:rPr>
            </w:pPr>
          </w:p>
          <w:p w14:paraId="296F874E"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Nombre; </w:t>
            </w:r>
          </w:p>
          <w:p w14:paraId="36A69327"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Domicilio; </w:t>
            </w:r>
          </w:p>
          <w:p w14:paraId="2F681483"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Número de teléfono (fijo o celular);</w:t>
            </w:r>
          </w:p>
          <w:p w14:paraId="46E7BB28"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Correo electrónico; </w:t>
            </w:r>
          </w:p>
          <w:p w14:paraId="4303D801"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Nivel de Estudios: Cédula Profesional y/o título profesional.</w:t>
            </w:r>
          </w:p>
          <w:p w14:paraId="05827C7A" w14:textId="77777777" w:rsidR="00F24410" w:rsidRPr="00716999" w:rsidRDefault="00F24410" w:rsidP="00821177">
            <w:pPr>
              <w:numPr>
                <w:ilvl w:val="0"/>
                <w:numId w:val="82"/>
              </w:numPr>
              <w:pBdr>
                <w:top w:val="nil"/>
                <w:left w:val="nil"/>
                <w:bottom w:val="nil"/>
                <w:right w:val="nil"/>
                <w:between w:val="nil"/>
              </w:pBd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Años de Experiencia laboral: Señalando descripción detallada de los proyectos en los que ha participado, nombre de la empresa o empresas donde laboró, período en el que laboró y datos de contacto del jefe inmediato superior con quien haya laborado.</w:t>
            </w:r>
          </w:p>
          <w:p w14:paraId="79EE0D30" w14:textId="77777777" w:rsidR="00F24410" w:rsidRPr="00716999" w:rsidRDefault="00F24410" w:rsidP="00821177">
            <w:pPr>
              <w:pStyle w:val="Prrafodelista"/>
              <w:numPr>
                <w:ilvl w:val="0"/>
                <w:numId w:val="82"/>
              </w:numPr>
              <w:ind w:left="741"/>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Cursos y certificados.</w:t>
            </w:r>
          </w:p>
          <w:p w14:paraId="3C7CE578" w14:textId="77777777" w:rsidR="00F24410" w:rsidRPr="00716999" w:rsidRDefault="00F24410" w:rsidP="00821177">
            <w:pPr>
              <w:jc w:val="both"/>
              <w:rPr>
                <w:rFonts w:ascii="Montserrat" w:eastAsia="Montserrat" w:hAnsi="Montserrat" w:cs="Mongolian Baiti"/>
                <w:b/>
                <w:color w:val="000000" w:themeColor="text1"/>
                <w:sz w:val="20"/>
                <w:szCs w:val="20"/>
              </w:rPr>
            </w:pPr>
          </w:p>
          <w:p w14:paraId="1E7C102D"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1 (uno) Carta de constancia laboral</w:t>
            </w:r>
            <w:r w:rsidRPr="00716999">
              <w:rPr>
                <w:rFonts w:ascii="Montserrat" w:eastAsia="Montserrat" w:hAnsi="Montserrat" w:cs="Mongolian Baiti"/>
                <w:color w:val="000000" w:themeColor="text1"/>
                <w:sz w:val="20"/>
                <w:szCs w:val="20"/>
              </w:rPr>
              <w:t xml:space="preserve"> en la que se indique puesto y años de experiencia en el mismo de la persona propuesta para este perfil, esta carta deberá contener datos de contacto y firmadas por el representante legal de la empresa y del director de recursos humanos.</w:t>
            </w:r>
          </w:p>
          <w:p w14:paraId="18855130" w14:textId="77777777" w:rsidR="00F24410" w:rsidRPr="00716999" w:rsidRDefault="00F24410" w:rsidP="00821177">
            <w:pPr>
              <w:jc w:val="both"/>
              <w:rPr>
                <w:rFonts w:ascii="Montserrat" w:eastAsia="Montserrat" w:hAnsi="Montserrat" w:cs="Mongolian Baiti"/>
                <w:b/>
                <w:color w:val="000000" w:themeColor="text1"/>
                <w:sz w:val="20"/>
                <w:szCs w:val="20"/>
              </w:rPr>
            </w:pPr>
          </w:p>
          <w:p w14:paraId="4D8852D0"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2 (dos) Cartas de Recomendación</w:t>
            </w:r>
            <w:r w:rsidRPr="00716999">
              <w:rPr>
                <w:rFonts w:ascii="Montserrat" w:eastAsia="Montserrat" w:hAnsi="Montserrat" w:cs="Mongolian Baiti"/>
                <w:color w:val="000000" w:themeColor="text1"/>
                <w:sz w:val="20"/>
                <w:szCs w:val="20"/>
              </w:rPr>
              <w:t xml:space="preserve"> otorgadas por clientes previos de EL LICITANTE, emitidas en papel membretado, correspondiente a la persona propuesta para el perfil solicitado que contengan, nombre completo de los contactos, direcciones y teléfonos de clientes proyectos similares en los que participó el personal propuestao con el perfil solicitado.</w:t>
            </w:r>
          </w:p>
          <w:p w14:paraId="01DDCE22" w14:textId="77777777" w:rsidR="00F24410" w:rsidRPr="00716999" w:rsidRDefault="00F24410" w:rsidP="00821177">
            <w:pPr>
              <w:jc w:val="both"/>
              <w:rPr>
                <w:rFonts w:ascii="Montserrat" w:eastAsia="Montserrat" w:hAnsi="Montserrat" w:cs="Mongolian Baiti"/>
                <w:color w:val="000000" w:themeColor="text1"/>
                <w:sz w:val="20"/>
                <w:szCs w:val="20"/>
              </w:rPr>
            </w:pPr>
          </w:p>
          <w:p w14:paraId="3539964A"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Identificación oficial</w:t>
            </w:r>
            <w:r w:rsidRPr="00716999">
              <w:rPr>
                <w:rFonts w:ascii="Montserrat" w:eastAsia="Montserrat" w:hAnsi="Montserrat" w:cs="Mongolian Baiti"/>
                <w:color w:val="000000" w:themeColor="text1"/>
                <w:sz w:val="20"/>
                <w:szCs w:val="20"/>
              </w:rPr>
              <w:t xml:space="preserve"> vigente del personal propuesto.</w:t>
            </w:r>
          </w:p>
          <w:p w14:paraId="7D47679A" w14:textId="77777777" w:rsidR="00F24410" w:rsidRPr="00716999" w:rsidRDefault="00F24410" w:rsidP="00821177">
            <w:pPr>
              <w:jc w:val="both"/>
              <w:rPr>
                <w:rFonts w:ascii="Montserrat" w:eastAsia="Montserrat" w:hAnsi="Montserrat" w:cs="Mongolian Baiti"/>
                <w:b/>
                <w:color w:val="000000" w:themeColor="text1"/>
                <w:sz w:val="20"/>
                <w:szCs w:val="20"/>
              </w:rPr>
            </w:pPr>
          </w:p>
          <w:p w14:paraId="375E842B"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Las cartas de recomendación, constancia laboral y curriculum vitae que no contengan con todos y cada uno de los datos requeridos en el presente rubro no serán tomadas en cuenta, es decir, no serán sujetos de evaluación. </w:t>
            </w:r>
          </w:p>
          <w:p w14:paraId="40013DD0" w14:textId="77777777" w:rsidR="00F24410" w:rsidRPr="00716999" w:rsidRDefault="00F24410" w:rsidP="00821177">
            <w:pPr>
              <w:jc w:val="both"/>
              <w:rPr>
                <w:rFonts w:ascii="Montserrat" w:eastAsia="Montserrat" w:hAnsi="Montserrat" w:cs="Mongolian Baiti"/>
                <w:color w:val="000000" w:themeColor="text1"/>
                <w:sz w:val="20"/>
                <w:szCs w:val="20"/>
              </w:rPr>
            </w:pPr>
          </w:p>
          <w:p w14:paraId="0AAD2663"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tomarán en cuenta las cartas, constancias o curriculum que no describa la experiencia conforme lo solicitado.</w:t>
            </w:r>
          </w:p>
          <w:p w14:paraId="2FA664EE" w14:textId="77777777" w:rsidR="00F24410" w:rsidRPr="00716999" w:rsidRDefault="00F24410" w:rsidP="00821177">
            <w:pPr>
              <w:jc w:val="both"/>
              <w:rPr>
                <w:rFonts w:ascii="Montserrat" w:eastAsia="Montserrat" w:hAnsi="Montserrat" w:cs="Mongolian Baiti"/>
                <w:color w:val="000000" w:themeColor="text1"/>
                <w:sz w:val="20"/>
                <w:szCs w:val="20"/>
              </w:rPr>
            </w:pPr>
          </w:p>
          <w:p w14:paraId="1D7AC472"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Como máximo se otorgará ____ puntos.</w:t>
            </w:r>
          </w:p>
          <w:p w14:paraId="09CF15EB" w14:textId="77777777" w:rsidR="00F24410" w:rsidRPr="00716999" w:rsidRDefault="00F24410" w:rsidP="00821177">
            <w:pPr>
              <w:jc w:val="both"/>
              <w:rPr>
                <w:rFonts w:ascii="Montserrat" w:eastAsia="Montserrat" w:hAnsi="Montserrat" w:cs="Mongolian Baiti"/>
                <w:b/>
                <w:color w:val="000000" w:themeColor="text1"/>
                <w:sz w:val="20"/>
                <w:szCs w:val="20"/>
              </w:rPr>
            </w:pPr>
          </w:p>
          <w:p w14:paraId="68889D4E"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otorgarán puntos en este subrubro a quien acredite menos de 1 años de experiencia, quien omita presentar la documentación requerida o cuando la documentación presentada no cumpla con los requisitos solicitados o que sea ilegible.</w:t>
            </w:r>
          </w:p>
          <w:p w14:paraId="5C07975F" w14:textId="77777777" w:rsidR="00F24410" w:rsidRPr="00716999" w:rsidRDefault="00F24410" w:rsidP="00821177">
            <w:pPr>
              <w:jc w:val="both"/>
              <w:rPr>
                <w:rFonts w:ascii="Montserrat" w:eastAsia="Montserrat" w:hAnsi="Montserrat" w:cs="Mongolian Baiti"/>
                <w:color w:val="000000" w:themeColor="text1"/>
                <w:sz w:val="20"/>
                <w:szCs w:val="20"/>
              </w:rPr>
            </w:pPr>
          </w:p>
          <w:p w14:paraId="2A46EFC7"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color w:val="000000" w:themeColor="text1"/>
                <w:sz w:val="20"/>
                <w:szCs w:val="20"/>
              </w:rPr>
              <w:t xml:space="preserve">Se otorgarán ____ puntos a licitante que acredite que cuenta con </w:t>
            </w:r>
            <w:r w:rsidRPr="00716999">
              <w:rPr>
                <w:rFonts w:ascii="Montserrat" w:eastAsia="Montserrat" w:hAnsi="Montserrat" w:cs="Mongolian Baiti"/>
                <w:b/>
                <w:color w:val="000000" w:themeColor="text1"/>
                <w:sz w:val="20"/>
                <w:szCs w:val="20"/>
              </w:rPr>
              <w:t>2 (dos) empleados con perfil de INSTRUCTOR DE CAPACITACIÓN</w:t>
            </w:r>
            <w:r w:rsidRPr="00716999">
              <w:rPr>
                <w:rFonts w:ascii="Montserrat" w:eastAsia="Montserrat" w:hAnsi="Montserrat" w:cs="Mongolian Baiti"/>
                <w:color w:val="000000" w:themeColor="text1"/>
                <w:sz w:val="20"/>
                <w:szCs w:val="20"/>
              </w:rPr>
              <w:t xml:space="preserve"> que cuenta con 4 a 5 años de experiencia.</w:t>
            </w:r>
          </w:p>
          <w:p w14:paraId="7E697E14" w14:textId="77777777" w:rsidR="00F24410" w:rsidRPr="00716999" w:rsidRDefault="00F24410" w:rsidP="00821177">
            <w:pPr>
              <w:rPr>
                <w:rFonts w:ascii="Montserrat" w:eastAsia="Montserrat" w:hAnsi="Montserrat" w:cs="Mongolian Baiti"/>
                <w:color w:val="000000" w:themeColor="text1"/>
                <w:sz w:val="20"/>
                <w:szCs w:val="20"/>
              </w:rPr>
            </w:pPr>
          </w:p>
          <w:p w14:paraId="3016CED6"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color w:val="000000" w:themeColor="text1"/>
                <w:sz w:val="20"/>
                <w:szCs w:val="20"/>
              </w:rPr>
              <w:t xml:space="preserve">Se otorgarán ____ puntos a licitante que acredite que cuenta con </w:t>
            </w:r>
            <w:r w:rsidRPr="00716999">
              <w:rPr>
                <w:rFonts w:ascii="Montserrat" w:eastAsia="Montserrat" w:hAnsi="Montserrat" w:cs="Mongolian Baiti"/>
                <w:b/>
                <w:color w:val="000000" w:themeColor="text1"/>
                <w:sz w:val="20"/>
                <w:szCs w:val="20"/>
              </w:rPr>
              <w:t xml:space="preserve">2 (dos) empleados con perfil de INSTRUCTOR DE CAPACITACIÓN </w:t>
            </w:r>
            <w:r w:rsidRPr="00716999">
              <w:rPr>
                <w:rFonts w:ascii="Montserrat" w:eastAsia="Montserrat" w:hAnsi="Montserrat" w:cs="Mongolian Baiti"/>
                <w:color w:val="000000" w:themeColor="text1"/>
                <w:sz w:val="20"/>
                <w:szCs w:val="20"/>
              </w:rPr>
              <w:t>que cuenta con 2 a 3 años de experiencia.</w:t>
            </w:r>
          </w:p>
          <w:p w14:paraId="7609AE19" w14:textId="77777777" w:rsidR="00F24410" w:rsidRPr="00716999" w:rsidRDefault="00F24410" w:rsidP="00821177">
            <w:pPr>
              <w:rPr>
                <w:rFonts w:ascii="Montserrat" w:eastAsia="Montserrat" w:hAnsi="Montserrat" w:cs="Mongolian Baiti"/>
                <w:color w:val="000000" w:themeColor="text1"/>
                <w:sz w:val="20"/>
                <w:szCs w:val="20"/>
              </w:rPr>
            </w:pPr>
          </w:p>
          <w:p w14:paraId="6C68E46C"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color w:val="000000" w:themeColor="text1"/>
                <w:sz w:val="20"/>
                <w:szCs w:val="20"/>
              </w:rPr>
              <w:t xml:space="preserve">Se otorgarán ___ puntos a licitante que acredite que cuenta con </w:t>
            </w:r>
            <w:r w:rsidRPr="00716999">
              <w:rPr>
                <w:rFonts w:ascii="Montserrat" w:eastAsia="Montserrat" w:hAnsi="Montserrat" w:cs="Mongolian Baiti"/>
                <w:b/>
                <w:color w:val="000000" w:themeColor="text1"/>
                <w:sz w:val="20"/>
                <w:szCs w:val="20"/>
              </w:rPr>
              <w:t>2 (dos) empleados con perfil de INSTRUCTOR DE CAPACITACIÓN</w:t>
            </w:r>
            <w:r w:rsidRPr="00716999">
              <w:rPr>
                <w:rFonts w:ascii="Montserrat" w:eastAsia="Montserrat" w:hAnsi="Montserrat" w:cs="Mongolian Baiti"/>
                <w:color w:val="000000" w:themeColor="text1"/>
                <w:sz w:val="20"/>
                <w:szCs w:val="20"/>
              </w:rPr>
              <w:t xml:space="preserve"> que cuenta con 1 año de experiencia.</w:t>
            </w:r>
          </w:p>
          <w:p w14:paraId="0F10004B" w14:textId="77777777" w:rsidR="00F24410" w:rsidRPr="00716999" w:rsidRDefault="00F24410" w:rsidP="00821177">
            <w:pPr>
              <w:jc w:val="both"/>
              <w:rPr>
                <w:rFonts w:ascii="Montserrat" w:eastAsia="Montserrat" w:hAnsi="Montserrat" w:cs="Mongolian Baiti"/>
                <w:color w:val="000000" w:themeColor="text1"/>
                <w:sz w:val="20"/>
                <w:szCs w:val="20"/>
              </w:rPr>
            </w:pPr>
          </w:p>
          <w:p w14:paraId="73E7F6DD" w14:textId="77777777" w:rsidR="00F24410" w:rsidRPr="00716999" w:rsidRDefault="00F24410"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No se otorgarán puntos en este subrubro a quien acredite menos de 1 años de experiencia, quien omita presentar la documentación requerida o cuando la documentación presentada no cumpla con los requisitos solicitados o que sea ilegible.</w:t>
            </w:r>
          </w:p>
          <w:p w14:paraId="24F67047" w14:textId="77777777" w:rsidR="00F24410" w:rsidRPr="00716999" w:rsidRDefault="00F24410" w:rsidP="00821177">
            <w:pPr>
              <w:jc w:val="both"/>
              <w:rPr>
                <w:rFonts w:ascii="Montserrat" w:eastAsia="Montserrat" w:hAnsi="Montserrat" w:cs="Mongolian Baiti"/>
                <w:color w:val="000000" w:themeColor="text1"/>
                <w:sz w:val="20"/>
                <w:szCs w:val="20"/>
              </w:rPr>
            </w:pPr>
          </w:p>
          <w:p w14:paraId="1D3E0E2A"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eastAsia="Montserrat" w:hAnsi="Montserrat" w:cs="Mongolian Baiti"/>
                <w:color w:val="000000" w:themeColor="text1"/>
                <w:sz w:val="20"/>
                <w:szCs w:val="20"/>
              </w:rPr>
              <w:t>No se otorgará puntaje a las cartas o curriculum vitae ilegibles</w:t>
            </w:r>
          </w:p>
        </w:tc>
        <w:tc>
          <w:tcPr>
            <w:tcW w:w="1276" w:type="dxa"/>
            <w:vAlign w:val="center"/>
          </w:tcPr>
          <w:p w14:paraId="70B227D6"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60E61725" w14:textId="77777777" w:rsidTr="005E0D3B">
        <w:tc>
          <w:tcPr>
            <w:tcW w:w="2122" w:type="dxa"/>
            <w:vMerge w:val="restart"/>
          </w:tcPr>
          <w:p w14:paraId="475D1AAD"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lastRenderedPageBreak/>
              <w:t>I.A.2.</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COMPETENCIA O HABILIDAD EN EL TRABAJO DE ACUERDO A SUS CONOCIMIENTOS ACADÉMICOS O PROFESIONALES.</w:t>
            </w:r>
          </w:p>
          <w:p w14:paraId="59D546EC"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660EB109"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ADMINISTRADOR O EJECUTIVO DE CUENTA DEL CONTRATO</w:t>
            </w:r>
            <w:r w:rsidRPr="00716999">
              <w:rPr>
                <w:rFonts w:ascii="Montserrat" w:hAnsi="Montserrat" w:cs="Mongolian Baiti"/>
                <w:color w:val="000000" w:themeColor="text1"/>
                <w:sz w:val="20"/>
                <w:szCs w:val="20"/>
              </w:rPr>
              <w:t xml:space="preserve"> </w:t>
            </w:r>
          </w:p>
          <w:p w14:paraId="5CAA9649" w14:textId="77777777" w:rsidR="00F24410" w:rsidRPr="00716999" w:rsidRDefault="00F24410" w:rsidP="00821177">
            <w:pPr>
              <w:jc w:val="both"/>
              <w:rPr>
                <w:rFonts w:ascii="Montserrat" w:hAnsi="Montserrat" w:cs="Mongolian Baiti"/>
                <w:color w:val="000000" w:themeColor="text1"/>
                <w:sz w:val="20"/>
                <w:szCs w:val="20"/>
              </w:rPr>
            </w:pPr>
          </w:p>
          <w:p w14:paraId="17545D91" w14:textId="323DA9C2"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licitante deberá demostrar que cuenta con </w:t>
            </w:r>
            <w:r w:rsidRPr="00716999">
              <w:rPr>
                <w:rFonts w:ascii="Montserrat" w:hAnsi="Montserrat" w:cs="Mongolian Baiti"/>
                <w:b/>
                <w:color w:val="000000" w:themeColor="text1"/>
                <w:sz w:val="20"/>
                <w:szCs w:val="20"/>
              </w:rPr>
              <w:t>1 (uno) empleado con perfil de ADMINISTRADOR O EJECUTIVO DE CUENTA DEL CONTRATO</w:t>
            </w:r>
            <w:r w:rsidRPr="00716999">
              <w:rPr>
                <w:rFonts w:ascii="Montserrat" w:hAnsi="Montserrat" w:cs="Mongolian Baiti"/>
                <w:color w:val="000000" w:themeColor="text1"/>
                <w:sz w:val="20"/>
                <w:szCs w:val="20"/>
              </w:rPr>
              <w:t xml:space="preserve">, con estudios mínimos de licenciatura concluida en áreas administrativas relacionadas con la prestación del servicio (título o cédula), la acreditación será con la presentación del título o cédula profesional y en caso de estudios en el extranjero deberá ser avalada por las instancias oficiales correspondientes, en los términos que establece </w:t>
            </w:r>
            <w:r w:rsidR="008D37DA" w:rsidRPr="00716999">
              <w:rPr>
                <w:rFonts w:ascii="Montserrat" w:hAnsi="Montserrat" w:cs="Mongolian Baiti"/>
                <w:iCs/>
                <w:color w:val="000000" w:themeColor="text1"/>
                <w:sz w:val="20"/>
                <w:szCs w:val="20"/>
              </w:rPr>
              <w:t xml:space="preserve">la Ley Reglamentaria del </w:t>
            </w:r>
            <w:r w:rsidR="008D37DA" w:rsidRPr="00716999">
              <w:rPr>
                <w:rFonts w:ascii="Montserrat" w:hAnsi="Montserrat" w:cs="Mongolian Baiti"/>
                <w:iCs/>
                <w:color w:val="000000" w:themeColor="text1"/>
                <w:sz w:val="20"/>
                <w:szCs w:val="20"/>
              </w:rPr>
              <w:lastRenderedPageBreak/>
              <w:t>artículo 5° Constitucional relativo al ejercicio de las Profesiones en la Ciudad de México</w:t>
            </w:r>
            <w:r w:rsidRPr="00716999">
              <w:rPr>
                <w:rFonts w:ascii="Montserrat" w:hAnsi="Montserrat" w:cs="Mongolian Baiti"/>
                <w:color w:val="000000" w:themeColor="text1"/>
                <w:sz w:val="20"/>
                <w:szCs w:val="20"/>
              </w:rPr>
              <w:t>.</w:t>
            </w:r>
          </w:p>
          <w:p w14:paraId="1A963E7F" w14:textId="77777777" w:rsidR="00F24410" w:rsidRPr="00716999" w:rsidRDefault="00F24410" w:rsidP="00821177">
            <w:pPr>
              <w:jc w:val="both"/>
              <w:rPr>
                <w:rFonts w:ascii="Montserrat" w:hAnsi="Montserrat" w:cs="Mongolian Baiti"/>
                <w:color w:val="000000" w:themeColor="text1"/>
                <w:sz w:val="20"/>
                <w:szCs w:val="20"/>
              </w:rPr>
            </w:pPr>
          </w:p>
          <w:p w14:paraId="10E8582B"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cumplir con cada uno de los requisitos que se señalan para acreditar la competencia o habilidad del perfil solicitado.</w:t>
            </w:r>
          </w:p>
          <w:p w14:paraId="3C8B2EC8" w14:textId="77777777" w:rsidR="00F24410" w:rsidRPr="00716999" w:rsidRDefault="00F24410" w:rsidP="00821177">
            <w:pPr>
              <w:jc w:val="both"/>
              <w:rPr>
                <w:rFonts w:ascii="Montserrat" w:hAnsi="Montserrat" w:cs="Mongolian Baiti"/>
                <w:color w:val="000000" w:themeColor="text1"/>
                <w:sz w:val="20"/>
                <w:szCs w:val="20"/>
              </w:rPr>
            </w:pPr>
          </w:p>
          <w:p w14:paraId="428E7B3C"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 puntos.</w:t>
            </w:r>
          </w:p>
          <w:p w14:paraId="6F1A78B2" w14:textId="77777777" w:rsidR="00F24410" w:rsidRPr="00716999" w:rsidRDefault="00F24410" w:rsidP="00821177">
            <w:pPr>
              <w:jc w:val="both"/>
              <w:rPr>
                <w:rFonts w:ascii="Montserrat" w:hAnsi="Montserrat" w:cs="Mongolian Baiti"/>
                <w:color w:val="000000" w:themeColor="text1"/>
                <w:sz w:val="20"/>
                <w:szCs w:val="20"/>
              </w:rPr>
            </w:pPr>
          </w:p>
          <w:p w14:paraId="659544F0"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1 (uno) empleado con perfil de ADMINISTRADOR O EJECUTIVO DE CUENTA DEL CONTRATO</w:t>
            </w:r>
            <w:r w:rsidRPr="00716999">
              <w:rPr>
                <w:rFonts w:ascii="Montserrat" w:hAnsi="Montserrat" w:cs="Mongolian Baiti"/>
                <w:color w:val="000000" w:themeColor="text1"/>
                <w:sz w:val="20"/>
                <w:szCs w:val="20"/>
              </w:rPr>
              <w:t xml:space="preserve"> con título y cédula profesional.</w:t>
            </w:r>
          </w:p>
          <w:p w14:paraId="2A82AA31" w14:textId="77777777" w:rsidR="00F24410" w:rsidRPr="00716999" w:rsidRDefault="00F24410" w:rsidP="00821177">
            <w:pPr>
              <w:jc w:val="both"/>
              <w:rPr>
                <w:rFonts w:ascii="Montserrat" w:hAnsi="Montserrat" w:cs="Mongolian Baiti"/>
                <w:color w:val="000000" w:themeColor="text1"/>
                <w:sz w:val="20"/>
                <w:szCs w:val="20"/>
              </w:rPr>
            </w:pPr>
          </w:p>
          <w:p w14:paraId="71C7EF11"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1 (uno) empleado con perfil de ADMINISTRADOR O EJECUTIVO DE CUENTA DEL CONTRATO</w:t>
            </w:r>
            <w:r w:rsidRPr="00716999">
              <w:rPr>
                <w:rFonts w:ascii="Montserrat" w:hAnsi="Montserrat" w:cs="Mongolian Baiti"/>
                <w:color w:val="000000" w:themeColor="text1"/>
                <w:sz w:val="20"/>
                <w:szCs w:val="20"/>
              </w:rPr>
              <w:t xml:space="preserve"> con título o cédula profesional.</w:t>
            </w:r>
          </w:p>
          <w:p w14:paraId="1E2B5424" w14:textId="77777777" w:rsidR="00F24410" w:rsidRPr="00716999" w:rsidRDefault="00F24410" w:rsidP="00821177">
            <w:pPr>
              <w:jc w:val="both"/>
              <w:rPr>
                <w:rFonts w:ascii="Montserrat" w:hAnsi="Montserrat" w:cs="Mongolian Baiti"/>
                <w:color w:val="000000" w:themeColor="text1"/>
                <w:sz w:val="20"/>
                <w:szCs w:val="20"/>
              </w:rPr>
            </w:pPr>
          </w:p>
          <w:p w14:paraId="7F47B161"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otorgarán puntos a quien no acredite contar con 1 (uno) empleado con perfil de ADMINISTRADOR O EJECUTIVO DE CUENTA DEL CONTRATO con título o cédula profesional.</w:t>
            </w:r>
          </w:p>
          <w:p w14:paraId="7C6CE14D" w14:textId="77777777" w:rsidR="00F24410" w:rsidRPr="00716999" w:rsidRDefault="00F24410" w:rsidP="00821177">
            <w:pPr>
              <w:jc w:val="both"/>
              <w:rPr>
                <w:rFonts w:ascii="Montserrat" w:hAnsi="Montserrat" w:cs="Mongolian Baiti"/>
                <w:color w:val="000000" w:themeColor="text1"/>
                <w:sz w:val="20"/>
                <w:szCs w:val="20"/>
              </w:rPr>
            </w:pPr>
          </w:p>
          <w:p w14:paraId="780C4BF8"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0ACB52D2" w14:textId="77777777" w:rsidR="00F24410" w:rsidRPr="00716999" w:rsidRDefault="00F24410" w:rsidP="00821177">
            <w:pPr>
              <w:numPr>
                <w:ilvl w:val="0"/>
                <w:numId w:val="52"/>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35350128" w14:textId="77777777" w:rsidR="00F24410" w:rsidRPr="00716999" w:rsidRDefault="00F24410" w:rsidP="00821177">
            <w:pPr>
              <w:numPr>
                <w:ilvl w:val="0"/>
                <w:numId w:val="52"/>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4D7A1E38"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710E39C0" w14:textId="77777777" w:rsidTr="005E0D3B">
        <w:tc>
          <w:tcPr>
            <w:tcW w:w="2122" w:type="dxa"/>
            <w:vMerge/>
            <w:vAlign w:val="center"/>
          </w:tcPr>
          <w:p w14:paraId="7612C73F"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4972AFCD"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GERENTE DE OPERACIONES</w:t>
            </w:r>
            <w:r w:rsidRPr="00716999">
              <w:rPr>
                <w:rFonts w:ascii="Montserrat" w:hAnsi="Montserrat" w:cs="Mongolian Baiti"/>
                <w:color w:val="000000" w:themeColor="text1"/>
                <w:sz w:val="20"/>
                <w:szCs w:val="20"/>
              </w:rPr>
              <w:t xml:space="preserve"> </w:t>
            </w:r>
          </w:p>
          <w:p w14:paraId="4FCF2550" w14:textId="77777777" w:rsidR="00F24410" w:rsidRPr="00716999" w:rsidRDefault="00F24410" w:rsidP="00821177">
            <w:pPr>
              <w:jc w:val="both"/>
              <w:rPr>
                <w:rFonts w:ascii="Montserrat" w:hAnsi="Montserrat" w:cs="Mongolian Baiti"/>
                <w:color w:val="000000" w:themeColor="text1"/>
                <w:sz w:val="20"/>
                <w:szCs w:val="20"/>
              </w:rPr>
            </w:pPr>
          </w:p>
          <w:p w14:paraId="58D73FBC" w14:textId="422A1ED8"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demostrar que cuenta con</w:t>
            </w:r>
            <w:r w:rsidRPr="00716999">
              <w:rPr>
                <w:rFonts w:ascii="Montserrat" w:hAnsi="Montserrat" w:cs="Mongolian Baiti"/>
                <w:b/>
                <w:color w:val="000000" w:themeColor="text1"/>
                <w:sz w:val="20"/>
                <w:szCs w:val="20"/>
              </w:rPr>
              <w:t xml:space="preserve"> 1 (uno) empleado con perfil de GERENTE DE OPERACIONES</w:t>
            </w:r>
            <w:r w:rsidRPr="00716999">
              <w:rPr>
                <w:rFonts w:ascii="Montserrat" w:hAnsi="Montserrat" w:cs="Mongolian Baiti"/>
                <w:color w:val="000000" w:themeColor="text1"/>
                <w:sz w:val="20"/>
                <w:szCs w:val="20"/>
              </w:rPr>
              <w:t xml:space="preserve">, con estudios mínimos de licenciatura concluida en áreas administrativas relacionadas con la prestación del servicio (título o cédula), la acreditación será con la presentación del título o cédula profesional y en caso de estudios en el extranjero deberá ser avalada por las instancias oficiales correspondientes, en los términos que establece </w:t>
            </w:r>
            <w:r w:rsidR="008D37DA" w:rsidRPr="00716999">
              <w:rPr>
                <w:rFonts w:ascii="Montserrat" w:hAnsi="Montserrat" w:cs="Mongolian Baiti"/>
                <w:iCs/>
                <w:color w:val="000000" w:themeColor="text1"/>
                <w:sz w:val="20"/>
                <w:szCs w:val="20"/>
              </w:rPr>
              <w:t>la Ley Reglamentaria del artículo 5° Constitucional relativo al ejercicio de las Profesiones en la Ciudad de México</w:t>
            </w:r>
            <w:r w:rsidRPr="00716999">
              <w:rPr>
                <w:rFonts w:ascii="Montserrat" w:hAnsi="Montserrat" w:cs="Mongolian Baiti"/>
                <w:color w:val="000000" w:themeColor="text1"/>
                <w:sz w:val="20"/>
                <w:szCs w:val="20"/>
              </w:rPr>
              <w:t>.</w:t>
            </w:r>
          </w:p>
          <w:p w14:paraId="54B4E8AF" w14:textId="77777777" w:rsidR="00F24410" w:rsidRPr="00716999" w:rsidRDefault="00F24410" w:rsidP="00821177">
            <w:pPr>
              <w:jc w:val="both"/>
              <w:rPr>
                <w:rFonts w:ascii="Montserrat" w:hAnsi="Montserrat" w:cs="Mongolian Baiti"/>
                <w:color w:val="000000" w:themeColor="text1"/>
                <w:sz w:val="20"/>
                <w:szCs w:val="20"/>
              </w:rPr>
            </w:pPr>
          </w:p>
          <w:p w14:paraId="3B4F762A"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cumplir con cada uno de los requisitos que se señalan para acreditar la competencia o habilidad del perfil solicitado.</w:t>
            </w:r>
          </w:p>
          <w:p w14:paraId="7274F502" w14:textId="77777777" w:rsidR="00F24410" w:rsidRPr="00716999" w:rsidRDefault="00F24410" w:rsidP="00821177">
            <w:pPr>
              <w:jc w:val="both"/>
              <w:rPr>
                <w:rFonts w:ascii="Montserrat" w:hAnsi="Montserrat" w:cs="Mongolian Baiti"/>
                <w:color w:val="000000" w:themeColor="text1"/>
                <w:sz w:val="20"/>
                <w:szCs w:val="20"/>
              </w:rPr>
            </w:pPr>
          </w:p>
          <w:p w14:paraId="0BE84012"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 puntos.</w:t>
            </w:r>
          </w:p>
          <w:p w14:paraId="67EEAD0E" w14:textId="77777777" w:rsidR="00F24410" w:rsidRPr="00716999" w:rsidRDefault="00F24410" w:rsidP="00821177">
            <w:pPr>
              <w:jc w:val="both"/>
              <w:rPr>
                <w:rFonts w:ascii="Montserrat" w:hAnsi="Montserrat" w:cs="Mongolian Baiti"/>
                <w:color w:val="000000" w:themeColor="text1"/>
                <w:sz w:val="20"/>
                <w:szCs w:val="20"/>
              </w:rPr>
            </w:pPr>
          </w:p>
          <w:p w14:paraId="4A71ECF8"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5 (cinco) empleados con perfil de </w:t>
            </w:r>
            <w:r w:rsidRPr="00716999">
              <w:rPr>
                <w:rFonts w:ascii="Montserrat" w:hAnsi="Montserrat" w:cs="Mongolian Baiti"/>
                <w:b/>
                <w:color w:val="000000" w:themeColor="text1"/>
                <w:sz w:val="20"/>
                <w:szCs w:val="20"/>
              </w:rPr>
              <w:t>GERENTE DE OPERACIONES</w:t>
            </w:r>
            <w:r w:rsidRPr="00716999">
              <w:rPr>
                <w:rFonts w:ascii="Montserrat" w:hAnsi="Montserrat" w:cs="Mongolian Baiti"/>
                <w:color w:val="000000" w:themeColor="text1"/>
                <w:sz w:val="20"/>
                <w:szCs w:val="20"/>
              </w:rPr>
              <w:t xml:space="preserve"> con título y cédula profesional.</w:t>
            </w:r>
          </w:p>
          <w:p w14:paraId="0F9CBBBD" w14:textId="77777777" w:rsidR="00F24410" w:rsidRPr="00716999" w:rsidRDefault="00F24410" w:rsidP="00821177">
            <w:pPr>
              <w:jc w:val="both"/>
              <w:rPr>
                <w:rFonts w:ascii="Montserrat" w:hAnsi="Montserrat" w:cs="Mongolian Baiti"/>
                <w:color w:val="000000" w:themeColor="text1"/>
                <w:sz w:val="20"/>
                <w:szCs w:val="20"/>
              </w:rPr>
            </w:pPr>
          </w:p>
          <w:p w14:paraId="0ADB0CBE"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5 (cinco) empleados con perfil de </w:t>
            </w:r>
            <w:r w:rsidRPr="00716999">
              <w:rPr>
                <w:rFonts w:ascii="Montserrat" w:hAnsi="Montserrat" w:cs="Mongolian Baiti"/>
                <w:b/>
                <w:color w:val="000000" w:themeColor="text1"/>
                <w:sz w:val="20"/>
                <w:szCs w:val="20"/>
              </w:rPr>
              <w:t>GERENTE DE OPERACIONES</w:t>
            </w:r>
            <w:r w:rsidRPr="00716999">
              <w:rPr>
                <w:rFonts w:ascii="Montserrat" w:hAnsi="Montserrat" w:cs="Mongolian Baiti"/>
                <w:color w:val="000000" w:themeColor="text1"/>
                <w:sz w:val="20"/>
                <w:szCs w:val="20"/>
              </w:rPr>
              <w:t xml:space="preserve"> con título o cédula profesional.</w:t>
            </w:r>
          </w:p>
          <w:p w14:paraId="108488A7" w14:textId="77777777" w:rsidR="00F24410" w:rsidRPr="00716999" w:rsidRDefault="00F24410" w:rsidP="00821177">
            <w:pPr>
              <w:jc w:val="both"/>
              <w:rPr>
                <w:rFonts w:ascii="Montserrat" w:hAnsi="Montserrat" w:cs="Mongolian Baiti"/>
                <w:color w:val="000000" w:themeColor="text1"/>
                <w:sz w:val="20"/>
                <w:szCs w:val="20"/>
              </w:rPr>
            </w:pPr>
          </w:p>
          <w:p w14:paraId="477B27EA"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No se otorgarán puntos a quien no acredite contar con 5 (cinco) empleados con perfil de </w:t>
            </w:r>
            <w:r w:rsidRPr="00716999">
              <w:rPr>
                <w:rFonts w:ascii="Montserrat" w:hAnsi="Montserrat" w:cs="Mongolian Baiti"/>
                <w:b/>
                <w:color w:val="000000" w:themeColor="text1"/>
                <w:sz w:val="20"/>
                <w:szCs w:val="20"/>
              </w:rPr>
              <w:t>GERENTE DE OPERACIONES</w:t>
            </w:r>
            <w:r w:rsidRPr="00716999">
              <w:rPr>
                <w:rFonts w:ascii="Montserrat" w:hAnsi="Montserrat" w:cs="Mongolian Baiti"/>
                <w:color w:val="000000" w:themeColor="text1"/>
                <w:sz w:val="20"/>
                <w:szCs w:val="20"/>
              </w:rPr>
              <w:t xml:space="preserve"> con título o cédula profesional.</w:t>
            </w:r>
          </w:p>
          <w:p w14:paraId="5AB70D27" w14:textId="77777777" w:rsidR="00F24410" w:rsidRPr="00716999" w:rsidRDefault="00F24410" w:rsidP="00821177">
            <w:pPr>
              <w:jc w:val="both"/>
              <w:rPr>
                <w:rFonts w:ascii="Montserrat" w:hAnsi="Montserrat" w:cs="Mongolian Baiti"/>
                <w:color w:val="000000" w:themeColor="text1"/>
                <w:sz w:val="20"/>
                <w:szCs w:val="20"/>
              </w:rPr>
            </w:pPr>
          </w:p>
          <w:p w14:paraId="3B808682"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4CB4EDEF" w14:textId="77777777" w:rsidR="00F24410" w:rsidRPr="00716999" w:rsidRDefault="00F24410" w:rsidP="00821177">
            <w:pPr>
              <w:numPr>
                <w:ilvl w:val="0"/>
                <w:numId w:val="83"/>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5418D951" w14:textId="77777777" w:rsidR="00F24410" w:rsidRPr="00716999" w:rsidRDefault="00F24410" w:rsidP="00821177">
            <w:pPr>
              <w:numPr>
                <w:ilvl w:val="0"/>
                <w:numId w:val="83"/>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5855DD0E"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14EEC05C" w14:textId="77777777" w:rsidTr="005E0D3B">
        <w:tc>
          <w:tcPr>
            <w:tcW w:w="2122" w:type="dxa"/>
            <w:vMerge/>
            <w:vAlign w:val="center"/>
          </w:tcPr>
          <w:p w14:paraId="49CA6885"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75189433"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GERENTE DE CALIDAD</w:t>
            </w:r>
            <w:r w:rsidRPr="00716999">
              <w:rPr>
                <w:rFonts w:ascii="Montserrat" w:hAnsi="Montserrat" w:cs="Mongolian Baiti"/>
                <w:color w:val="000000" w:themeColor="text1"/>
                <w:sz w:val="20"/>
                <w:szCs w:val="20"/>
              </w:rPr>
              <w:t xml:space="preserve"> </w:t>
            </w:r>
          </w:p>
          <w:p w14:paraId="4AFA5938" w14:textId="77777777" w:rsidR="00F24410" w:rsidRPr="00716999" w:rsidRDefault="00F24410" w:rsidP="00821177">
            <w:pPr>
              <w:jc w:val="both"/>
              <w:rPr>
                <w:rFonts w:ascii="Montserrat" w:hAnsi="Montserrat" w:cs="Mongolian Baiti"/>
                <w:color w:val="000000" w:themeColor="text1"/>
                <w:sz w:val="20"/>
                <w:szCs w:val="20"/>
              </w:rPr>
            </w:pPr>
          </w:p>
          <w:p w14:paraId="013D9A61" w14:textId="51CA1221"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demostrar que cuenta con</w:t>
            </w:r>
            <w:r w:rsidRPr="00716999">
              <w:rPr>
                <w:rFonts w:ascii="Montserrat" w:hAnsi="Montserrat" w:cs="Mongolian Baiti"/>
                <w:b/>
                <w:color w:val="000000" w:themeColor="text1"/>
                <w:sz w:val="20"/>
                <w:szCs w:val="20"/>
              </w:rPr>
              <w:t xml:space="preserve"> 1 (uno) empleado con perfil de GERENTE DE CALIDAD </w:t>
            </w:r>
            <w:r w:rsidRPr="00716999">
              <w:rPr>
                <w:rFonts w:ascii="Montserrat" w:hAnsi="Montserrat" w:cs="Mongolian Baiti"/>
                <w:color w:val="000000" w:themeColor="text1"/>
                <w:sz w:val="20"/>
                <w:szCs w:val="20"/>
              </w:rPr>
              <w:t xml:space="preserve">con estudios mínimos de licenciatura concluida en áreas administrativas relacionadas con la prestación del servicio (título o cédula), la acreditación será con la presentación del título o cédula profesional y en caso de estudios en el extranjero deberá ser avalada por las instancias oficiales correspondientes, en los términos que establece </w:t>
            </w:r>
            <w:r w:rsidR="008D37DA" w:rsidRPr="00716999">
              <w:rPr>
                <w:rFonts w:ascii="Montserrat" w:hAnsi="Montserrat" w:cs="Mongolian Baiti"/>
                <w:iCs/>
                <w:color w:val="000000" w:themeColor="text1"/>
                <w:sz w:val="20"/>
                <w:szCs w:val="20"/>
              </w:rPr>
              <w:t>la Ley Reglamentaria del artículo 5° Constitucional relativo al ejercicio de las Profesiones en la Ciudad de México</w:t>
            </w:r>
            <w:r w:rsidRPr="00716999">
              <w:rPr>
                <w:rFonts w:ascii="Montserrat" w:hAnsi="Montserrat" w:cs="Mongolian Baiti"/>
                <w:color w:val="000000" w:themeColor="text1"/>
                <w:sz w:val="20"/>
                <w:szCs w:val="20"/>
              </w:rPr>
              <w:t>.</w:t>
            </w:r>
          </w:p>
          <w:p w14:paraId="33583755" w14:textId="77777777" w:rsidR="00F24410" w:rsidRPr="00716999" w:rsidRDefault="00F24410" w:rsidP="00821177">
            <w:pPr>
              <w:jc w:val="both"/>
              <w:rPr>
                <w:rFonts w:ascii="Montserrat" w:hAnsi="Montserrat" w:cs="Mongolian Baiti"/>
                <w:color w:val="000000" w:themeColor="text1"/>
                <w:sz w:val="20"/>
                <w:szCs w:val="20"/>
              </w:rPr>
            </w:pPr>
          </w:p>
          <w:p w14:paraId="5A4F8548"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cumplir con cada uno de los requisitos que se señalan para acreditar la competencia o habilidad del perfil solicitado.</w:t>
            </w:r>
          </w:p>
          <w:p w14:paraId="37B8F27C" w14:textId="77777777" w:rsidR="00F24410" w:rsidRPr="00716999" w:rsidRDefault="00F24410" w:rsidP="00821177">
            <w:pPr>
              <w:jc w:val="both"/>
              <w:rPr>
                <w:rFonts w:ascii="Montserrat" w:hAnsi="Montserrat" w:cs="Mongolian Baiti"/>
                <w:color w:val="000000" w:themeColor="text1"/>
                <w:sz w:val="20"/>
                <w:szCs w:val="20"/>
              </w:rPr>
            </w:pPr>
          </w:p>
          <w:p w14:paraId="4D3B60AE"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 puntos.</w:t>
            </w:r>
          </w:p>
          <w:p w14:paraId="79F8C0AF" w14:textId="77777777" w:rsidR="00F24410" w:rsidRPr="00716999" w:rsidRDefault="00F24410" w:rsidP="00821177">
            <w:pPr>
              <w:jc w:val="both"/>
              <w:rPr>
                <w:rFonts w:ascii="Montserrat" w:hAnsi="Montserrat" w:cs="Mongolian Baiti"/>
                <w:color w:val="000000" w:themeColor="text1"/>
                <w:sz w:val="20"/>
                <w:szCs w:val="20"/>
              </w:rPr>
            </w:pPr>
          </w:p>
          <w:p w14:paraId="5704F2BB"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1 (uno) empleado con perfil de GERENTE DE CALIDAD</w:t>
            </w:r>
            <w:r w:rsidRPr="00716999">
              <w:rPr>
                <w:rFonts w:ascii="Montserrat" w:hAnsi="Montserrat" w:cs="Mongolian Baiti"/>
                <w:color w:val="000000" w:themeColor="text1"/>
                <w:sz w:val="20"/>
                <w:szCs w:val="20"/>
              </w:rPr>
              <w:t xml:space="preserve"> con título y cédula profesional.</w:t>
            </w:r>
          </w:p>
          <w:p w14:paraId="73E0E532" w14:textId="77777777" w:rsidR="00F24410" w:rsidRPr="00716999" w:rsidRDefault="00F24410" w:rsidP="00821177">
            <w:pPr>
              <w:jc w:val="both"/>
              <w:rPr>
                <w:rFonts w:ascii="Montserrat" w:hAnsi="Montserrat" w:cs="Mongolian Baiti"/>
                <w:color w:val="000000" w:themeColor="text1"/>
                <w:sz w:val="20"/>
                <w:szCs w:val="20"/>
              </w:rPr>
            </w:pPr>
          </w:p>
          <w:p w14:paraId="15C59345"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1 (uno) empleado con perfil de GERENTE DE CALIDAD</w:t>
            </w:r>
            <w:r w:rsidRPr="00716999">
              <w:rPr>
                <w:rFonts w:ascii="Montserrat" w:hAnsi="Montserrat" w:cs="Mongolian Baiti"/>
                <w:color w:val="000000" w:themeColor="text1"/>
                <w:sz w:val="20"/>
                <w:szCs w:val="20"/>
              </w:rPr>
              <w:t xml:space="preserve"> con título o cédula profesional.</w:t>
            </w:r>
          </w:p>
          <w:p w14:paraId="57AF8B51" w14:textId="77777777" w:rsidR="00F24410" w:rsidRPr="00716999" w:rsidRDefault="00F24410" w:rsidP="00821177">
            <w:pPr>
              <w:jc w:val="both"/>
              <w:rPr>
                <w:rFonts w:ascii="Montserrat" w:hAnsi="Montserrat" w:cs="Mongolian Baiti"/>
                <w:color w:val="000000" w:themeColor="text1"/>
                <w:sz w:val="20"/>
                <w:szCs w:val="20"/>
              </w:rPr>
            </w:pPr>
          </w:p>
          <w:p w14:paraId="048086AF"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lastRenderedPageBreak/>
              <w:t xml:space="preserve">No se otorgarán puntos a quien no acredite contar con </w:t>
            </w:r>
            <w:r w:rsidRPr="00716999">
              <w:rPr>
                <w:rFonts w:ascii="Montserrat" w:hAnsi="Montserrat" w:cs="Mongolian Baiti"/>
                <w:b/>
                <w:color w:val="000000" w:themeColor="text1"/>
                <w:sz w:val="20"/>
                <w:szCs w:val="20"/>
              </w:rPr>
              <w:t>1 (uno) empleado con perfil de GERENTE DE CALIDAD</w:t>
            </w:r>
            <w:r w:rsidRPr="00716999">
              <w:rPr>
                <w:rFonts w:ascii="Montserrat" w:hAnsi="Montserrat" w:cs="Mongolian Baiti"/>
                <w:color w:val="000000" w:themeColor="text1"/>
                <w:sz w:val="20"/>
                <w:szCs w:val="20"/>
              </w:rPr>
              <w:t xml:space="preserve"> con título o cédula profesional.</w:t>
            </w:r>
          </w:p>
          <w:p w14:paraId="51BB9C66" w14:textId="77777777" w:rsidR="00F24410" w:rsidRPr="00716999" w:rsidRDefault="00F24410" w:rsidP="00821177">
            <w:pPr>
              <w:jc w:val="both"/>
              <w:rPr>
                <w:rFonts w:ascii="Montserrat" w:hAnsi="Montserrat" w:cs="Mongolian Baiti"/>
                <w:color w:val="000000" w:themeColor="text1"/>
                <w:sz w:val="20"/>
                <w:szCs w:val="20"/>
              </w:rPr>
            </w:pPr>
          </w:p>
          <w:p w14:paraId="256BD112"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3440551D" w14:textId="77777777" w:rsidR="00F24410" w:rsidRPr="00716999" w:rsidRDefault="00F24410" w:rsidP="00821177">
            <w:pPr>
              <w:numPr>
                <w:ilvl w:val="0"/>
                <w:numId w:val="84"/>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230E0E82" w14:textId="77777777" w:rsidR="00F24410" w:rsidRPr="00716999" w:rsidRDefault="00F24410" w:rsidP="00821177">
            <w:pPr>
              <w:numPr>
                <w:ilvl w:val="0"/>
                <w:numId w:val="84"/>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6D4F43F3"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0B8F43A0" w14:textId="77777777" w:rsidTr="005E0D3B">
        <w:tc>
          <w:tcPr>
            <w:tcW w:w="2122" w:type="dxa"/>
            <w:vMerge/>
            <w:vAlign w:val="center"/>
          </w:tcPr>
          <w:p w14:paraId="26563F4C"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55C71116"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GERENTE DE CAPACITACIÓN</w:t>
            </w:r>
            <w:r w:rsidRPr="00716999">
              <w:rPr>
                <w:rFonts w:ascii="Montserrat" w:hAnsi="Montserrat" w:cs="Mongolian Baiti"/>
                <w:color w:val="000000" w:themeColor="text1"/>
                <w:sz w:val="20"/>
                <w:szCs w:val="20"/>
              </w:rPr>
              <w:t xml:space="preserve"> </w:t>
            </w:r>
          </w:p>
          <w:p w14:paraId="50E767F6" w14:textId="77777777" w:rsidR="00F24410" w:rsidRPr="00716999" w:rsidRDefault="00F24410" w:rsidP="00821177">
            <w:pPr>
              <w:jc w:val="both"/>
              <w:rPr>
                <w:rFonts w:ascii="Montserrat" w:hAnsi="Montserrat" w:cs="Mongolian Baiti"/>
                <w:color w:val="000000" w:themeColor="text1"/>
                <w:sz w:val="20"/>
                <w:szCs w:val="20"/>
              </w:rPr>
            </w:pPr>
          </w:p>
          <w:p w14:paraId="588C2294" w14:textId="6D597B3E"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demostrar que cuenta con</w:t>
            </w:r>
            <w:r w:rsidRPr="00716999">
              <w:rPr>
                <w:rFonts w:ascii="Montserrat" w:hAnsi="Montserrat" w:cs="Mongolian Baiti"/>
                <w:b/>
                <w:color w:val="000000" w:themeColor="text1"/>
                <w:sz w:val="20"/>
                <w:szCs w:val="20"/>
              </w:rPr>
              <w:t xml:space="preserve"> 1 (uno) empleado con perfil de GERENTE DE CAPACITACIÓN </w:t>
            </w:r>
            <w:r w:rsidRPr="00716999">
              <w:rPr>
                <w:rFonts w:ascii="Montserrat" w:hAnsi="Montserrat" w:cs="Mongolian Baiti"/>
                <w:color w:val="000000" w:themeColor="text1"/>
                <w:sz w:val="20"/>
                <w:szCs w:val="20"/>
              </w:rPr>
              <w:t xml:space="preserve">con estudios mínimos de licenciatura concluida en áreas administrativas relacionadas con la prestación del servicio (título o cédula), la acreditación será con la presentación del título o cédula profesional y en caso de estudios en el extranjero deberá ser avalada por las instancias oficiales correspondientes, en los términos que establece </w:t>
            </w:r>
            <w:r w:rsidR="008D37DA" w:rsidRPr="00716999">
              <w:rPr>
                <w:rFonts w:ascii="Montserrat" w:hAnsi="Montserrat" w:cs="Mongolian Baiti"/>
                <w:iCs/>
                <w:color w:val="000000" w:themeColor="text1"/>
                <w:sz w:val="20"/>
                <w:szCs w:val="20"/>
              </w:rPr>
              <w:t>la Ley Reglamentaria del artículo 5° Constitucional relativo al ejercicio de las Profesiones en la Ciudad de México</w:t>
            </w:r>
            <w:r w:rsidRPr="00716999">
              <w:rPr>
                <w:rFonts w:ascii="Montserrat" w:hAnsi="Montserrat" w:cs="Mongolian Baiti"/>
                <w:color w:val="000000" w:themeColor="text1"/>
                <w:sz w:val="20"/>
                <w:szCs w:val="20"/>
              </w:rPr>
              <w:t>.</w:t>
            </w:r>
          </w:p>
          <w:p w14:paraId="13177C48" w14:textId="77777777" w:rsidR="00F24410" w:rsidRPr="00716999" w:rsidRDefault="00F24410" w:rsidP="00821177">
            <w:pPr>
              <w:jc w:val="both"/>
              <w:rPr>
                <w:rFonts w:ascii="Montserrat" w:hAnsi="Montserrat" w:cs="Mongolian Baiti"/>
                <w:color w:val="000000" w:themeColor="text1"/>
                <w:sz w:val="20"/>
                <w:szCs w:val="20"/>
              </w:rPr>
            </w:pPr>
          </w:p>
          <w:p w14:paraId="07079AF2"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cumplir con cada uno de los requisitos que se señalan para acreditar la competencia o habilidad del perfil solicitado.</w:t>
            </w:r>
          </w:p>
          <w:p w14:paraId="49CFDFA6" w14:textId="77777777" w:rsidR="00F24410" w:rsidRPr="00716999" w:rsidRDefault="00F24410" w:rsidP="00821177">
            <w:pPr>
              <w:jc w:val="both"/>
              <w:rPr>
                <w:rFonts w:ascii="Montserrat" w:hAnsi="Montserrat" w:cs="Mongolian Baiti"/>
                <w:color w:val="000000" w:themeColor="text1"/>
                <w:sz w:val="20"/>
                <w:szCs w:val="20"/>
              </w:rPr>
            </w:pPr>
          </w:p>
          <w:p w14:paraId="46C3C3D0"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 puntos.</w:t>
            </w:r>
          </w:p>
          <w:p w14:paraId="5F3BDA9A" w14:textId="77777777" w:rsidR="00F24410" w:rsidRPr="00716999" w:rsidRDefault="00F24410" w:rsidP="00821177">
            <w:pPr>
              <w:jc w:val="both"/>
              <w:rPr>
                <w:rFonts w:ascii="Montserrat" w:hAnsi="Montserrat" w:cs="Mongolian Baiti"/>
                <w:color w:val="000000" w:themeColor="text1"/>
                <w:sz w:val="20"/>
                <w:szCs w:val="20"/>
              </w:rPr>
            </w:pPr>
          </w:p>
          <w:p w14:paraId="163E3032"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1 (uno) empleado con perfil de GERENTE DE CAPACITACIÓN</w:t>
            </w:r>
            <w:r w:rsidRPr="00716999">
              <w:rPr>
                <w:rFonts w:ascii="Montserrat" w:hAnsi="Montserrat" w:cs="Mongolian Baiti"/>
                <w:color w:val="000000" w:themeColor="text1"/>
                <w:sz w:val="20"/>
                <w:szCs w:val="20"/>
              </w:rPr>
              <w:t xml:space="preserve"> con título y cédula profesional.</w:t>
            </w:r>
          </w:p>
          <w:p w14:paraId="6ACBB75E" w14:textId="77777777" w:rsidR="00F24410" w:rsidRPr="00716999" w:rsidRDefault="00F24410" w:rsidP="00821177">
            <w:pPr>
              <w:jc w:val="both"/>
              <w:rPr>
                <w:rFonts w:ascii="Montserrat" w:hAnsi="Montserrat" w:cs="Mongolian Baiti"/>
                <w:color w:val="000000" w:themeColor="text1"/>
                <w:sz w:val="20"/>
                <w:szCs w:val="20"/>
              </w:rPr>
            </w:pPr>
          </w:p>
          <w:p w14:paraId="24467CBF"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1 (uno) empleado con perfil de GERENTE DE CAPACITACIÓN</w:t>
            </w:r>
            <w:r w:rsidRPr="00716999">
              <w:rPr>
                <w:rFonts w:ascii="Montserrat" w:hAnsi="Montserrat" w:cs="Mongolian Baiti"/>
                <w:color w:val="000000" w:themeColor="text1"/>
                <w:sz w:val="20"/>
                <w:szCs w:val="20"/>
              </w:rPr>
              <w:t xml:space="preserve"> con título o cédula profesional.</w:t>
            </w:r>
          </w:p>
          <w:p w14:paraId="3F2C7EEF" w14:textId="77777777" w:rsidR="00F24410" w:rsidRPr="00716999" w:rsidRDefault="00F24410" w:rsidP="00821177">
            <w:pPr>
              <w:jc w:val="both"/>
              <w:rPr>
                <w:rFonts w:ascii="Montserrat" w:hAnsi="Montserrat" w:cs="Mongolian Baiti"/>
                <w:color w:val="000000" w:themeColor="text1"/>
                <w:sz w:val="20"/>
                <w:szCs w:val="20"/>
              </w:rPr>
            </w:pPr>
          </w:p>
          <w:p w14:paraId="290E5E9B"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No se otorgarán puntos a quien no acredite contar con </w:t>
            </w:r>
            <w:r w:rsidRPr="00716999">
              <w:rPr>
                <w:rFonts w:ascii="Montserrat" w:hAnsi="Montserrat" w:cs="Mongolian Baiti"/>
                <w:b/>
                <w:color w:val="000000" w:themeColor="text1"/>
                <w:sz w:val="20"/>
                <w:szCs w:val="20"/>
              </w:rPr>
              <w:t>1 (uno) empleado con perfil de GERENTE DE CAPACITACIÓN</w:t>
            </w:r>
            <w:r w:rsidRPr="00716999">
              <w:rPr>
                <w:rFonts w:ascii="Montserrat" w:hAnsi="Montserrat" w:cs="Mongolian Baiti"/>
                <w:color w:val="000000" w:themeColor="text1"/>
                <w:sz w:val="20"/>
                <w:szCs w:val="20"/>
              </w:rPr>
              <w:t xml:space="preserve"> con título o cédula profesional.</w:t>
            </w:r>
          </w:p>
          <w:p w14:paraId="27503A99" w14:textId="77777777" w:rsidR="00F24410" w:rsidRPr="00716999" w:rsidRDefault="00F24410" w:rsidP="00821177">
            <w:pPr>
              <w:jc w:val="both"/>
              <w:rPr>
                <w:rFonts w:ascii="Montserrat" w:hAnsi="Montserrat" w:cs="Mongolian Baiti"/>
                <w:color w:val="000000" w:themeColor="text1"/>
                <w:sz w:val="20"/>
                <w:szCs w:val="20"/>
              </w:rPr>
            </w:pPr>
          </w:p>
          <w:p w14:paraId="4BE4D4B3"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24C0BE0E" w14:textId="77777777" w:rsidR="00F24410" w:rsidRPr="00716999" w:rsidRDefault="00F24410" w:rsidP="00821177">
            <w:pPr>
              <w:numPr>
                <w:ilvl w:val="0"/>
                <w:numId w:val="85"/>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1147EF90" w14:textId="77777777" w:rsidR="00F24410" w:rsidRPr="00716999" w:rsidRDefault="00F24410" w:rsidP="00821177">
            <w:pPr>
              <w:numPr>
                <w:ilvl w:val="0"/>
                <w:numId w:val="85"/>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0FBE1DF0"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57D682E6" w14:textId="77777777" w:rsidTr="005E0D3B">
        <w:tc>
          <w:tcPr>
            <w:tcW w:w="2122" w:type="dxa"/>
            <w:vMerge/>
            <w:vAlign w:val="center"/>
          </w:tcPr>
          <w:p w14:paraId="122216E3"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40D4BA10"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SUPERVISOR DE OPERACIÓN</w:t>
            </w:r>
          </w:p>
          <w:p w14:paraId="3BF2C91C" w14:textId="77777777" w:rsidR="00F24410" w:rsidRPr="00716999" w:rsidRDefault="00F24410" w:rsidP="00821177">
            <w:pPr>
              <w:jc w:val="both"/>
              <w:rPr>
                <w:rFonts w:ascii="Montserrat" w:hAnsi="Montserrat" w:cs="Mongolian Baiti"/>
                <w:color w:val="000000" w:themeColor="text1"/>
                <w:sz w:val="20"/>
                <w:szCs w:val="20"/>
              </w:rPr>
            </w:pPr>
          </w:p>
          <w:p w14:paraId="6C1A1415" w14:textId="537D433A"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lastRenderedPageBreak/>
              <w:t>El licitante deberá demostrar que cuenta con</w:t>
            </w:r>
            <w:r w:rsidRPr="00716999">
              <w:rPr>
                <w:rFonts w:ascii="Montserrat" w:hAnsi="Montserrat" w:cs="Mongolian Baiti"/>
                <w:b/>
                <w:color w:val="000000" w:themeColor="text1"/>
                <w:sz w:val="20"/>
                <w:szCs w:val="20"/>
              </w:rPr>
              <w:t xml:space="preserve"> 1 (uno) empleado con perfil de SUPERVISOR DE OPERACIÓN </w:t>
            </w:r>
            <w:r w:rsidRPr="00716999">
              <w:rPr>
                <w:rFonts w:ascii="Montserrat" w:hAnsi="Montserrat" w:cs="Mongolian Baiti"/>
                <w:color w:val="000000" w:themeColor="text1"/>
                <w:sz w:val="20"/>
                <w:szCs w:val="20"/>
              </w:rPr>
              <w:t xml:space="preserve">con estudios mínimos de licenciatura concluida en áreas administrativas relacionadas con la prestación del servicio (título o cédula), la acreditación será con la presentación del título o cédula profesional y en caso de estudios en el extranjero deberá ser avalada por las instancias oficiales correspondientes, en los términos que establece </w:t>
            </w:r>
            <w:r w:rsidR="008D37DA" w:rsidRPr="00716999">
              <w:rPr>
                <w:rFonts w:ascii="Montserrat" w:hAnsi="Montserrat" w:cs="Mongolian Baiti"/>
                <w:iCs/>
                <w:color w:val="000000" w:themeColor="text1"/>
                <w:sz w:val="20"/>
                <w:szCs w:val="20"/>
              </w:rPr>
              <w:t>la Ley Reglamentaria del artículo 5° Constitucional relativo al ejercicio de las Profesiones en la Ciudad de México</w:t>
            </w:r>
            <w:r w:rsidRPr="00716999">
              <w:rPr>
                <w:rFonts w:ascii="Montserrat" w:hAnsi="Montserrat" w:cs="Mongolian Baiti"/>
                <w:color w:val="000000" w:themeColor="text1"/>
                <w:sz w:val="20"/>
                <w:szCs w:val="20"/>
              </w:rPr>
              <w:t>.</w:t>
            </w:r>
          </w:p>
          <w:p w14:paraId="3F814C76" w14:textId="77777777" w:rsidR="00F24410" w:rsidRPr="00716999" w:rsidRDefault="00F24410" w:rsidP="00821177">
            <w:pPr>
              <w:jc w:val="both"/>
              <w:rPr>
                <w:rFonts w:ascii="Montserrat" w:hAnsi="Montserrat" w:cs="Mongolian Baiti"/>
                <w:color w:val="000000" w:themeColor="text1"/>
                <w:sz w:val="20"/>
                <w:szCs w:val="20"/>
              </w:rPr>
            </w:pPr>
          </w:p>
          <w:p w14:paraId="5E5F14D2"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cumplir con cada uno de los requisitos que se señalan para acreditar la competencia o habilidad del perfil solicitado.</w:t>
            </w:r>
          </w:p>
          <w:p w14:paraId="00AEA0D9" w14:textId="77777777" w:rsidR="00F24410" w:rsidRPr="00716999" w:rsidRDefault="00F24410" w:rsidP="00821177">
            <w:pPr>
              <w:jc w:val="both"/>
              <w:rPr>
                <w:rFonts w:ascii="Montserrat" w:hAnsi="Montserrat" w:cs="Mongolian Baiti"/>
                <w:color w:val="000000" w:themeColor="text1"/>
                <w:sz w:val="20"/>
                <w:szCs w:val="20"/>
              </w:rPr>
            </w:pPr>
          </w:p>
          <w:p w14:paraId="465D4F2B"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 puntos.</w:t>
            </w:r>
          </w:p>
          <w:p w14:paraId="04B2F027" w14:textId="77777777" w:rsidR="00F24410" w:rsidRPr="00716999" w:rsidRDefault="00F24410" w:rsidP="00821177">
            <w:pPr>
              <w:jc w:val="both"/>
              <w:rPr>
                <w:rFonts w:ascii="Montserrat" w:hAnsi="Montserrat" w:cs="Mongolian Baiti"/>
                <w:color w:val="000000" w:themeColor="text1"/>
                <w:sz w:val="20"/>
                <w:szCs w:val="20"/>
              </w:rPr>
            </w:pPr>
          </w:p>
          <w:p w14:paraId="5FB3CAB4"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1 (uno) empleado con perfil de SUPERVISOR DE OPERACIÓN</w:t>
            </w:r>
            <w:r w:rsidRPr="00716999">
              <w:rPr>
                <w:rFonts w:ascii="Montserrat" w:hAnsi="Montserrat" w:cs="Mongolian Baiti"/>
                <w:color w:val="000000" w:themeColor="text1"/>
                <w:sz w:val="20"/>
                <w:szCs w:val="20"/>
              </w:rPr>
              <w:t xml:space="preserve"> con título y cédula profesional.</w:t>
            </w:r>
          </w:p>
          <w:p w14:paraId="0F74409F" w14:textId="77777777" w:rsidR="00F24410" w:rsidRPr="00716999" w:rsidRDefault="00F24410" w:rsidP="00821177">
            <w:pPr>
              <w:jc w:val="both"/>
              <w:rPr>
                <w:rFonts w:ascii="Montserrat" w:hAnsi="Montserrat" w:cs="Mongolian Baiti"/>
                <w:color w:val="000000" w:themeColor="text1"/>
                <w:sz w:val="20"/>
                <w:szCs w:val="20"/>
              </w:rPr>
            </w:pPr>
          </w:p>
          <w:p w14:paraId="79DFD672"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 xml:space="preserve">1 (uno) empleado con perfil de SUPERVISOR DE OPERACIÓN </w:t>
            </w:r>
            <w:r w:rsidRPr="00716999">
              <w:rPr>
                <w:rFonts w:ascii="Montserrat" w:hAnsi="Montserrat" w:cs="Mongolian Baiti"/>
                <w:color w:val="000000" w:themeColor="text1"/>
                <w:sz w:val="20"/>
                <w:szCs w:val="20"/>
              </w:rPr>
              <w:t>con título o cédula profesional.</w:t>
            </w:r>
          </w:p>
          <w:p w14:paraId="1B32C695" w14:textId="77777777" w:rsidR="00F24410" w:rsidRPr="00716999" w:rsidRDefault="00F24410" w:rsidP="00821177">
            <w:pPr>
              <w:jc w:val="both"/>
              <w:rPr>
                <w:rFonts w:ascii="Montserrat" w:hAnsi="Montserrat" w:cs="Mongolian Baiti"/>
                <w:color w:val="000000" w:themeColor="text1"/>
                <w:sz w:val="20"/>
                <w:szCs w:val="20"/>
              </w:rPr>
            </w:pPr>
          </w:p>
          <w:p w14:paraId="05F8FCA7"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No se otorgarán puntos a quien no acredite contar con </w:t>
            </w:r>
            <w:r w:rsidRPr="00716999">
              <w:rPr>
                <w:rFonts w:ascii="Montserrat" w:hAnsi="Montserrat" w:cs="Mongolian Baiti"/>
                <w:b/>
                <w:color w:val="000000" w:themeColor="text1"/>
                <w:sz w:val="20"/>
                <w:szCs w:val="20"/>
              </w:rPr>
              <w:t>1 (uno) empleado con perfil de SUPERVISOR DE OPERACIÓN</w:t>
            </w:r>
            <w:r w:rsidRPr="00716999">
              <w:rPr>
                <w:rFonts w:ascii="Montserrat" w:hAnsi="Montserrat" w:cs="Mongolian Baiti"/>
                <w:color w:val="000000" w:themeColor="text1"/>
                <w:sz w:val="20"/>
                <w:szCs w:val="20"/>
              </w:rPr>
              <w:t xml:space="preserve"> con título o cédula profesional.</w:t>
            </w:r>
          </w:p>
          <w:p w14:paraId="3C0140D3" w14:textId="77777777" w:rsidR="00F24410" w:rsidRPr="00716999" w:rsidRDefault="00F24410" w:rsidP="00821177">
            <w:pPr>
              <w:jc w:val="both"/>
              <w:rPr>
                <w:rFonts w:ascii="Montserrat" w:hAnsi="Montserrat" w:cs="Mongolian Baiti"/>
                <w:color w:val="000000" w:themeColor="text1"/>
                <w:sz w:val="20"/>
                <w:szCs w:val="20"/>
              </w:rPr>
            </w:pPr>
          </w:p>
          <w:p w14:paraId="1720B44C"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5CB192B0" w14:textId="77777777" w:rsidR="00F24410" w:rsidRPr="00716999" w:rsidRDefault="00F24410" w:rsidP="00821177">
            <w:pPr>
              <w:numPr>
                <w:ilvl w:val="0"/>
                <w:numId w:val="86"/>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235543EE" w14:textId="77777777" w:rsidR="00F24410" w:rsidRPr="00716999" w:rsidRDefault="00F24410" w:rsidP="00821177">
            <w:pPr>
              <w:numPr>
                <w:ilvl w:val="0"/>
                <w:numId w:val="86"/>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191BBAB5"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1C83CE95" w14:textId="77777777" w:rsidTr="005E0D3B">
        <w:tc>
          <w:tcPr>
            <w:tcW w:w="2122" w:type="dxa"/>
            <w:vMerge/>
            <w:vAlign w:val="center"/>
          </w:tcPr>
          <w:p w14:paraId="5B68A6E4"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58D763E6"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SUPERVISOR DE WORK FORCE MANAGEMENT</w:t>
            </w:r>
          </w:p>
          <w:p w14:paraId="5A205E0C" w14:textId="77777777" w:rsidR="00F24410" w:rsidRPr="00716999" w:rsidRDefault="00F24410" w:rsidP="00821177">
            <w:pPr>
              <w:jc w:val="both"/>
              <w:rPr>
                <w:rFonts w:ascii="Montserrat" w:hAnsi="Montserrat" w:cs="Mongolian Baiti"/>
                <w:color w:val="000000" w:themeColor="text1"/>
                <w:sz w:val="20"/>
                <w:szCs w:val="20"/>
              </w:rPr>
            </w:pPr>
          </w:p>
          <w:p w14:paraId="26C4D6FD" w14:textId="793BF481" w:rsidR="00F24410" w:rsidRPr="00716999" w:rsidRDefault="00F24410" w:rsidP="00821177">
            <w:pPr>
              <w:ind w:left="34"/>
              <w:jc w:val="both"/>
              <w:rPr>
                <w:rFonts w:ascii="Montserrat" w:eastAsia="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licitante deberá demostrar que cuenta </w:t>
            </w:r>
            <w:r w:rsidRPr="00716999">
              <w:rPr>
                <w:rFonts w:ascii="Montserrat" w:hAnsi="Montserrat" w:cs="Mongolian Baiti"/>
                <w:b/>
                <w:color w:val="000000" w:themeColor="text1"/>
                <w:sz w:val="20"/>
                <w:szCs w:val="20"/>
              </w:rPr>
              <w:t>con 1 (uno) empleado con perfil de SUPERVISOR DE WORK FORCE MANAGEMENT</w:t>
            </w:r>
            <w:r w:rsidRPr="00716999">
              <w:rPr>
                <w:rFonts w:ascii="Montserrat" w:hAnsi="Montserrat" w:cs="Mongolian Baiti"/>
                <w:color w:val="000000" w:themeColor="text1"/>
                <w:sz w:val="20"/>
                <w:szCs w:val="20"/>
              </w:rPr>
              <w:t xml:space="preserve"> con estudios mínimos de licenciatura concluida afín al bloque Económico y/o Financiera y/o Administrativo y/o Ingeniería,</w:t>
            </w:r>
            <w:r w:rsidRPr="00716999">
              <w:rPr>
                <w:rFonts w:ascii="Montserrat" w:eastAsia="Montserrat" w:hAnsi="Montserrat" w:cs="Mongolian Baiti"/>
                <w:color w:val="000000" w:themeColor="text1"/>
                <w:sz w:val="20"/>
                <w:szCs w:val="20"/>
              </w:rPr>
              <w:t xml:space="preserve"> </w:t>
            </w:r>
            <w:r w:rsidRPr="00716999">
              <w:rPr>
                <w:rFonts w:ascii="Montserrat" w:hAnsi="Montserrat" w:cs="Mongolian Baiti"/>
                <w:color w:val="000000" w:themeColor="text1"/>
                <w:sz w:val="20"/>
                <w:szCs w:val="20"/>
              </w:rPr>
              <w:t xml:space="preserve">la acreditación será con la presentación de certificado de estudios, título o cédula profesional y en caso de estudios en el extranjero deberá ser avalada por las instancias oficiales correspondientes, en los términos que establece </w:t>
            </w:r>
            <w:r w:rsidR="008D37DA" w:rsidRPr="00716999">
              <w:rPr>
                <w:rFonts w:ascii="Montserrat" w:hAnsi="Montserrat" w:cs="Mongolian Baiti"/>
                <w:iCs/>
                <w:color w:val="000000" w:themeColor="text1"/>
                <w:sz w:val="20"/>
                <w:szCs w:val="20"/>
              </w:rPr>
              <w:t>la Ley Reglamentaria del artículo 5° Constitucional relativo al ejercicio de las Profesiones en la Ciudad de México</w:t>
            </w:r>
            <w:r w:rsidRPr="00716999">
              <w:rPr>
                <w:rFonts w:ascii="Montserrat" w:hAnsi="Montserrat" w:cs="Mongolian Baiti"/>
                <w:color w:val="000000" w:themeColor="text1"/>
                <w:sz w:val="20"/>
                <w:szCs w:val="20"/>
              </w:rPr>
              <w:t>.</w:t>
            </w:r>
          </w:p>
          <w:p w14:paraId="68787F93" w14:textId="77777777" w:rsidR="00F24410" w:rsidRPr="00716999" w:rsidRDefault="00F24410" w:rsidP="00821177">
            <w:pPr>
              <w:jc w:val="both"/>
              <w:rPr>
                <w:rFonts w:ascii="Montserrat" w:hAnsi="Montserrat" w:cs="Mongolian Baiti"/>
                <w:color w:val="000000" w:themeColor="text1"/>
                <w:sz w:val="20"/>
                <w:szCs w:val="20"/>
              </w:rPr>
            </w:pPr>
          </w:p>
          <w:p w14:paraId="71C3182B"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cumplir con cada uno de los requisitos que se señalan para acreditar la competencia o habilidad del perfil solicitado.</w:t>
            </w:r>
          </w:p>
          <w:p w14:paraId="64832DCB" w14:textId="77777777" w:rsidR="00F24410" w:rsidRPr="00716999" w:rsidRDefault="00F24410" w:rsidP="00821177">
            <w:pPr>
              <w:jc w:val="both"/>
              <w:rPr>
                <w:rFonts w:ascii="Montserrat" w:hAnsi="Montserrat" w:cs="Mongolian Baiti"/>
                <w:color w:val="000000" w:themeColor="text1"/>
                <w:sz w:val="20"/>
                <w:szCs w:val="20"/>
              </w:rPr>
            </w:pPr>
          </w:p>
          <w:p w14:paraId="1780AE79"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 puntos.</w:t>
            </w:r>
          </w:p>
          <w:p w14:paraId="3EB216BF" w14:textId="77777777" w:rsidR="00F24410" w:rsidRPr="00716999" w:rsidRDefault="00F24410" w:rsidP="00821177">
            <w:pPr>
              <w:jc w:val="both"/>
              <w:rPr>
                <w:rFonts w:ascii="Montserrat" w:hAnsi="Montserrat" w:cs="Mongolian Baiti"/>
                <w:color w:val="000000" w:themeColor="text1"/>
                <w:sz w:val="20"/>
                <w:szCs w:val="20"/>
              </w:rPr>
            </w:pPr>
          </w:p>
          <w:p w14:paraId="511F7F78"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1 (uno) empleado con perfil de SUPERVISOR DE WORK FORCE MANAGEMENT</w:t>
            </w:r>
            <w:r w:rsidRPr="00716999">
              <w:rPr>
                <w:rFonts w:ascii="Montserrat" w:hAnsi="Montserrat" w:cs="Mongolian Baiti"/>
                <w:color w:val="000000" w:themeColor="text1"/>
                <w:sz w:val="20"/>
                <w:szCs w:val="20"/>
              </w:rPr>
              <w:t xml:space="preserve"> con título y cédula profesional.</w:t>
            </w:r>
          </w:p>
          <w:p w14:paraId="4069EF84" w14:textId="77777777" w:rsidR="00F24410" w:rsidRPr="00716999" w:rsidRDefault="00F24410" w:rsidP="00821177">
            <w:pPr>
              <w:jc w:val="both"/>
              <w:rPr>
                <w:rFonts w:ascii="Montserrat" w:hAnsi="Montserrat" w:cs="Mongolian Baiti"/>
                <w:color w:val="000000" w:themeColor="text1"/>
                <w:sz w:val="20"/>
                <w:szCs w:val="20"/>
              </w:rPr>
            </w:pPr>
          </w:p>
          <w:p w14:paraId="3B167B63"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1 (uno) empleado con perfil de SUPERVISOR DE WORK FORCE MANAGEMENT</w:t>
            </w:r>
            <w:r w:rsidRPr="00716999">
              <w:rPr>
                <w:rFonts w:ascii="Montserrat" w:hAnsi="Montserrat" w:cs="Mongolian Baiti"/>
                <w:color w:val="000000" w:themeColor="text1"/>
                <w:sz w:val="20"/>
                <w:szCs w:val="20"/>
              </w:rPr>
              <w:t xml:space="preserve"> con certificado se estudios o título o cédula profesional.</w:t>
            </w:r>
          </w:p>
          <w:p w14:paraId="68885609" w14:textId="77777777" w:rsidR="00F24410" w:rsidRPr="00716999" w:rsidRDefault="00F24410" w:rsidP="00821177">
            <w:pPr>
              <w:jc w:val="both"/>
              <w:rPr>
                <w:rFonts w:ascii="Montserrat" w:hAnsi="Montserrat" w:cs="Mongolian Baiti"/>
                <w:color w:val="000000" w:themeColor="text1"/>
                <w:sz w:val="20"/>
                <w:szCs w:val="20"/>
              </w:rPr>
            </w:pPr>
          </w:p>
          <w:p w14:paraId="515985A3"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No se otorgarán puntos a quien no acredite contar con </w:t>
            </w:r>
            <w:r w:rsidRPr="00716999">
              <w:rPr>
                <w:rFonts w:ascii="Montserrat" w:hAnsi="Montserrat" w:cs="Mongolian Baiti"/>
                <w:b/>
                <w:color w:val="000000" w:themeColor="text1"/>
                <w:sz w:val="20"/>
                <w:szCs w:val="20"/>
              </w:rPr>
              <w:t>1 (uno) empleado con perfil de SUPERVISOR DE WORK FORCE MANAGEMENT</w:t>
            </w:r>
            <w:r w:rsidRPr="00716999">
              <w:rPr>
                <w:rFonts w:ascii="Montserrat" w:hAnsi="Montserrat" w:cs="Mongolian Baiti"/>
                <w:color w:val="000000" w:themeColor="text1"/>
                <w:sz w:val="20"/>
                <w:szCs w:val="20"/>
              </w:rPr>
              <w:t xml:space="preserve"> con certificado de estudios.</w:t>
            </w:r>
          </w:p>
          <w:p w14:paraId="7268AD68" w14:textId="77777777" w:rsidR="00F24410" w:rsidRPr="00716999" w:rsidRDefault="00F24410" w:rsidP="00821177">
            <w:pPr>
              <w:jc w:val="both"/>
              <w:rPr>
                <w:rFonts w:ascii="Montserrat" w:hAnsi="Montserrat" w:cs="Mongolian Baiti"/>
                <w:color w:val="000000" w:themeColor="text1"/>
                <w:sz w:val="20"/>
                <w:szCs w:val="20"/>
              </w:rPr>
            </w:pPr>
          </w:p>
          <w:p w14:paraId="34D15DE7"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5F0C28C7" w14:textId="77777777" w:rsidR="00F24410" w:rsidRPr="00716999" w:rsidRDefault="00F24410" w:rsidP="00821177">
            <w:pPr>
              <w:numPr>
                <w:ilvl w:val="0"/>
                <w:numId w:val="87"/>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70854D88" w14:textId="77777777" w:rsidR="00F24410" w:rsidRPr="00716999" w:rsidRDefault="00F24410" w:rsidP="00821177">
            <w:pPr>
              <w:numPr>
                <w:ilvl w:val="0"/>
                <w:numId w:val="87"/>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44FC422F"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38DFAD21" w14:textId="77777777" w:rsidTr="005E0D3B">
        <w:tc>
          <w:tcPr>
            <w:tcW w:w="2122" w:type="dxa"/>
            <w:vMerge/>
            <w:vAlign w:val="center"/>
          </w:tcPr>
          <w:p w14:paraId="0798E4E0"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0F912870"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ANALISTA DE DIMENSIONAMIENTO WORK FORCE MANAGEMENT</w:t>
            </w:r>
          </w:p>
          <w:p w14:paraId="4EC919F7" w14:textId="77777777" w:rsidR="00F24410" w:rsidRPr="00716999" w:rsidRDefault="00F24410" w:rsidP="00821177">
            <w:pPr>
              <w:jc w:val="both"/>
              <w:rPr>
                <w:rFonts w:ascii="Montserrat" w:hAnsi="Montserrat" w:cs="Mongolian Baiti"/>
                <w:color w:val="000000" w:themeColor="text1"/>
                <w:sz w:val="20"/>
                <w:szCs w:val="20"/>
              </w:rPr>
            </w:pPr>
          </w:p>
          <w:p w14:paraId="13F60B4D" w14:textId="4D2AED54" w:rsidR="00F24410" w:rsidRPr="00716999" w:rsidRDefault="00F24410" w:rsidP="00821177">
            <w:pPr>
              <w:ind w:left="34"/>
              <w:jc w:val="both"/>
              <w:rPr>
                <w:rFonts w:ascii="Montserrat" w:eastAsia="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licitante deberá demostrar que cuenta </w:t>
            </w:r>
            <w:r w:rsidRPr="00716999">
              <w:rPr>
                <w:rFonts w:ascii="Montserrat" w:hAnsi="Montserrat" w:cs="Mongolian Baiti"/>
                <w:b/>
                <w:color w:val="000000" w:themeColor="text1"/>
                <w:sz w:val="20"/>
                <w:szCs w:val="20"/>
              </w:rPr>
              <w:t>con 1 (uno) empleado con perfil de ANALISTA DE DIMENSIONAMIENTO WORK FORCE MANAGEMENT</w:t>
            </w:r>
            <w:r w:rsidRPr="00716999">
              <w:rPr>
                <w:rFonts w:ascii="Montserrat" w:hAnsi="Montserrat" w:cs="Mongolian Baiti"/>
                <w:color w:val="000000" w:themeColor="text1"/>
                <w:sz w:val="20"/>
                <w:szCs w:val="20"/>
              </w:rPr>
              <w:t xml:space="preserve"> con estudios mínimos de </w:t>
            </w:r>
            <w:r w:rsidRPr="00716999">
              <w:rPr>
                <w:rFonts w:ascii="Montserrat" w:eastAsia="Montserrat" w:hAnsi="Montserrat" w:cs="Mongolian Baiti"/>
                <w:color w:val="000000" w:themeColor="text1"/>
                <w:sz w:val="20"/>
                <w:szCs w:val="20"/>
              </w:rPr>
              <w:t>bachillerato, carrera técnica o licenciatura, la acreditación será con certificado de estudios, título o cédula profesional</w:t>
            </w:r>
            <w:r w:rsidRPr="00716999">
              <w:rPr>
                <w:rFonts w:ascii="Montserrat" w:hAnsi="Montserrat" w:cs="Mongolian Baiti"/>
                <w:color w:val="000000" w:themeColor="text1"/>
                <w:sz w:val="20"/>
                <w:szCs w:val="20"/>
              </w:rPr>
              <w:t xml:space="preserve"> y en caso de estudios en el extranjero deberá ser avalada por las instancias oficiales correspondientes, en los términos que establece </w:t>
            </w:r>
            <w:r w:rsidR="008D37DA" w:rsidRPr="00716999">
              <w:rPr>
                <w:rFonts w:ascii="Montserrat" w:hAnsi="Montserrat" w:cs="Mongolian Baiti"/>
                <w:iCs/>
                <w:color w:val="000000" w:themeColor="text1"/>
                <w:sz w:val="20"/>
                <w:szCs w:val="20"/>
              </w:rPr>
              <w:t>la Ley Reglamentaria del artículo 5° Constitucional relativo al ejercicio de las Profesiones en la Ciudad de México</w:t>
            </w:r>
            <w:r w:rsidRPr="00716999">
              <w:rPr>
                <w:rFonts w:ascii="Montserrat" w:hAnsi="Montserrat" w:cs="Mongolian Baiti"/>
                <w:color w:val="000000" w:themeColor="text1"/>
                <w:sz w:val="20"/>
                <w:szCs w:val="20"/>
              </w:rPr>
              <w:t>.</w:t>
            </w:r>
          </w:p>
          <w:p w14:paraId="611C3208" w14:textId="77777777" w:rsidR="00F24410" w:rsidRPr="00716999" w:rsidRDefault="00F24410" w:rsidP="00821177">
            <w:pPr>
              <w:jc w:val="both"/>
              <w:rPr>
                <w:rFonts w:ascii="Montserrat" w:hAnsi="Montserrat" w:cs="Mongolian Baiti"/>
                <w:color w:val="000000" w:themeColor="text1"/>
                <w:sz w:val="20"/>
                <w:szCs w:val="20"/>
              </w:rPr>
            </w:pPr>
          </w:p>
          <w:p w14:paraId="11B84B6E"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cumplir con cada uno de los requisitos que se señalan para acreditar la competencia o habilidad del perfil solicitado.</w:t>
            </w:r>
          </w:p>
          <w:p w14:paraId="66326B5D" w14:textId="77777777" w:rsidR="00F24410" w:rsidRPr="00716999" w:rsidRDefault="00F24410" w:rsidP="00821177">
            <w:pPr>
              <w:jc w:val="both"/>
              <w:rPr>
                <w:rFonts w:ascii="Montserrat" w:hAnsi="Montserrat" w:cs="Mongolian Baiti"/>
                <w:color w:val="000000" w:themeColor="text1"/>
                <w:sz w:val="20"/>
                <w:szCs w:val="20"/>
              </w:rPr>
            </w:pPr>
          </w:p>
          <w:p w14:paraId="374DB5AA"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 puntos.</w:t>
            </w:r>
          </w:p>
          <w:p w14:paraId="3B3EFD4B" w14:textId="77777777" w:rsidR="00F24410" w:rsidRPr="00716999" w:rsidRDefault="00F24410" w:rsidP="00821177">
            <w:pPr>
              <w:jc w:val="both"/>
              <w:rPr>
                <w:rFonts w:ascii="Montserrat" w:hAnsi="Montserrat" w:cs="Mongolian Baiti"/>
                <w:color w:val="000000" w:themeColor="text1"/>
                <w:sz w:val="20"/>
                <w:szCs w:val="20"/>
              </w:rPr>
            </w:pPr>
          </w:p>
          <w:p w14:paraId="7A880B79"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 xml:space="preserve">1 (uno) empleado con perfil de ANALISTA DE </w:t>
            </w:r>
            <w:r w:rsidRPr="00716999">
              <w:rPr>
                <w:rFonts w:ascii="Montserrat" w:hAnsi="Montserrat" w:cs="Mongolian Baiti"/>
                <w:b/>
                <w:color w:val="000000" w:themeColor="text1"/>
                <w:sz w:val="20"/>
                <w:szCs w:val="20"/>
              </w:rPr>
              <w:lastRenderedPageBreak/>
              <w:t>DIMENSIONAMIOENTO WORK FORCE MANAGEMENT</w:t>
            </w:r>
            <w:r w:rsidRPr="00716999">
              <w:rPr>
                <w:rFonts w:ascii="Montserrat" w:hAnsi="Montserrat" w:cs="Mongolian Baiti"/>
                <w:color w:val="000000" w:themeColor="text1"/>
                <w:sz w:val="20"/>
                <w:szCs w:val="20"/>
              </w:rPr>
              <w:t xml:space="preserve"> con título y cédula profesional.</w:t>
            </w:r>
          </w:p>
          <w:p w14:paraId="502D0A01" w14:textId="77777777" w:rsidR="00F24410" w:rsidRPr="00716999" w:rsidRDefault="00F24410" w:rsidP="00821177">
            <w:pPr>
              <w:jc w:val="both"/>
              <w:rPr>
                <w:rFonts w:ascii="Montserrat" w:hAnsi="Montserrat" w:cs="Mongolian Baiti"/>
                <w:color w:val="000000" w:themeColor="text1"/>
                <w:sz w:val="20"/>
                <w:szCs w:val="20"/>
              </w:rPr>
            </w:pPr>
          </w:p>
          <w:p w14:paraId="6AE5BB87"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1 (uno) empleado con perfil de ANALISTA DE DIMENSIONAMIOENTO WORK FORCE MANAGEMENT</w:t>
            </w:r>
            <w:r w:rsidRPr="00716999">
              <w:rPr>
                <w:rFonts w:ascii="Montserrat" w:hAnsi="Montserrat" w:cs="Mongolian Baiti"/>
                <w:color w:val="000000" w:themeColor="text1"/>
                <w:sz w:val="20"/>
                <w:szCs w:val="20"/>
              </w:rPr>
              <w:t xml:space="preserve"> con título o cédula profesional </w:t>
            </w:r>
          </w:p>
          <w:p w14:paraId="0A580ADB" w14:textId="77777777" w:rsidR="00F24410" w:rsidRPr="00716999" w:rsidRDefault="00F24410" w:rsidP="00821177">
            <w:pPr>
              <w:jc w:val="both"/>
              <w:rPr>
                <w:rFonts w:ascii="Montserrat" w:hAnsi="Montserrat" w:cs="Mongolian Baiti"/>
                <w:color w:val="000000" w:themeColor="text1"/>
                <w:sz w:val="20"/>
                <w:szCs w:val="20"/>
              </w:rPr>
            </w:pPr>
          </w:p>
          <w:p w14:paraId="6EA51ABE"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1 (uno) empleado con perfil de ANALISTA DE DIMENSIONAMIOENTO WORK FORCE MANAGEMENT</w:t>
            </w:r>
            <w:r w:rsidRPr="00716999">
              <w:rPr>
                <w:rFonts w:ascii="Montserrat" w:hAnsi="Montserrat" w:cs="Mongolian Baiti"/>
                <w:color w:val="000000" w:themeColor="text1"/>
                <w:sz w:val="20"/>
                <w:szCs w:val="20"/>
              </w:rPr>
              <w:t xml:space="preserve"> con certificado de estudios. </w:t>
            </w:r>
          </w:p>
          <w:p w14:paraId="4EFFEB26" w14:textId="77777777" w:rsidR="00F24410" w:rsidRPr="00716999" w:rsidRDefault="00F24410" w:rsidP="00821177">
            <w:pPr>
              <w:jc w:val="both"/>
              <w:rPr>
                <w:rFonts w:ascii="Montserrat" w:hAnsi="Montserrat" w:cs="Mongolian Baiti"/>
                <w:color w:val="000000" w:themeColor="text1"/>
                <w:sz w:val="20"/>
                <w:szCs w:val="20"/>
              </w:rPr>
            </w:pPr>
          </w:p>
          <w:p w14:paraId="4AED01DF" w14:textId="77777777" w:rsidR="00F24410" w:rsidRPr="00716999" w:rsidRDefault="00F24410" w:rsidP="00821177">
            <w:pPr>
              <w:jc w:val="both"/>
              <w:rPr>
                <w:rFonts w:ascii="Montserrat" w:hAnsi="Montserrat" w:cs="Mongolian Baiti"/>
                <w:color w:val="000000" w:themeColor="text1"/>
                <w:sz w:val="20"/>
                <w:szCs w:val="20"/>
              </w:rPr>
            </w:pPr>
          </w:p>
          <w:p w14:paraId="016DA587"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No se otorgarán puntos a quien no acredite contar con </w:t>
            </w:r>
            <w:r w:rsidRPr="00716999">
              <w:rPr>
                <w:rFonts w:ascii="Montserrat" w:hAnsi="Montserrat" w:cs="Mongolian Baiti"/>
                <w:b/>
                <w:color w:val="000000" w:themeColor="text1"/>
                <w:sz w:val="20"/>
                <w:szCs w:val="20"/>
              </w:rPr>
              <w:t>1 (uno) empleado con perfil de ANALISTA DE DIMENSIONAMIOENTO WORK FORCE MANAGEMENT</w:t>
            </w:r>
            <w:r w:rsidRPr="00716999">
              <w:rPr>
                <w:rFonts w:ascii="Montserrat" w:hAnsi="Montserrat" w:cs="Mongolian Baiti"/>
                <w:color w:val="000000" w:themeColor="text1"/>
                <w:sz w:val="20"/>
                <w:szCs w:val="20"/>
              </w:rPr>
              <w:t xml:space="preserve"> con certificado de estudios</w:t>
            </w:r>
          </w:p>
          <w:p w14:paraId="6673D387" w14:textId="77777777" w:rsidR="00F24410" w:rsidRPr="00716999" w:rsidRDefault="00F24410" w:rsidP="00821177">
            <w:pPr>
              <w:jc w:val="both"/>
              <w:rPr>
                <w:rFonts w:ascii="Montserrat" w:hAnsi="Montserrat" w:cs="Mongolian Baiti"/>
                <w:color w:val="000000" w:themeColor="text1"/>
                <w:sz w:val="20"/>
                <w:szCs w:val="20"/>
              </w:rPr>
            </w:pPr>
          </w:p>
          <w:p w14:paraId="0486D7AF"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440D1A42" w14:textId="77777777" w:rsidR="00F24410" w:rsidRPr="00716999" w:rsidRDefault="00F24410" w:rsidP="00821177">
            <w:pPr>
              <w:numPr>
                <w:ilvl w:val="0"/>
                <w:numId w:val="88"/>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45B52CF8" w14:textId="77777777" w:rsidR="00F24410" w:rsidRPr="00716999" w:rsidRDefault="00F24410" w:rsidP="00821177">
            <w:pPr>
              <w:numPr>
                <w:ilvl w:val="0"/>
                <w:numId w:val="88"/>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528AFB83"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6EEA2E5D" w14:textId="77777777" w:rsidTr="005E0D3B">
        <w:tc>
          <w:tcPr>
            <w:tcW w:w="2122" w:type="dxa"/>
            <w:vMerge/>
            <w:vAlign w:val="center"/>
          </w:tcPr>
          <w:p w14:paraId="78018AF9"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6E3D774D"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ANALISTA DE CALIDAD</w:t>
            </w:r>
          </w:p>
          <w:p w14:paraId="4716C71F" w14:textId="508C54A9" w:rsidR="00F24410" w:rsidRPr="00716999" w:rsidRDefault="00F24410" w:rsidP="00821177">
            <w:pPr>
              <w:ind w:left="34"/>
              <w:jc w:val="both"/>
              <w:rPr>
                <w:rFonts w:ascii="Montserrat" w:eastAsia="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licitante deberá demostrar que cuenta </w:t>
            </w:r>
            <w:r w:rsidRPr="00716999">
              <w:rPr>
                <w:rFonts w:ascii="Montserrat" w:hAnsi="Montserrat" w:cs="Mongolian Baiti"/>
                <w:b/>
                <w:color w:val="000000" w:themeColor="text1"/>
                <w:sz w:val="20"/>
                <w:szCs w:val="20"/>
              </w:rPr>
              <w:t>con 1 (uno) empleado con perfil de ANALISTA DE CALIDAD</w:t>
            </w:r>
            <w:r w:rsidRPr="00716999">
              <w:rPr>
                <w:rFonts w:ascii="Montserrat" w:hAnsi="Montserrat" w:cs="Mongolian Baiti"/>
                <w:color w:val="000000" w:themeColor="text1"/>
                <w:sz w:val="20"/>
                <w:szCs w:val="20"/>
              </w:rPr>
              <w:t xml:space="preserve"> con estudios mínimos de </w:t>
            </w:r>
            <w:r w:rsidRPr="00716999">
              <w:rPr>
                <w:rFonts w:ascii="Montserrat" w:eastAsia="Montserrat" w:hAnsi="Montserrat" w:cs="Mongolian Baiti"/>
                <w:color w:val="000000" w:themeColor="text1"/>
                <w:sz w:val="20"/>
                <w:szCs w:val="20"/>
              </w:rPr>
              <w:t xml:space="preserve">bachillerato, carrera </w:t>
            </w:r>
            <w:r w:rsidRPr="00716999">
              <w:rPr>
                <w:rFonts w:ascii="Montserrat" w:hAnsi="Montserrat" w:cs="Mongolian Baiti"/>
                <w:color w:val="000000" w:themeColor="text1"/>
                <w:sz w:val="20"/>
                <w:szCs w:val="20"/>
              </w:rPr>
              <w:t>técnica o licenciatura en el bloque Económico y/o Financiera y/o Administrativo,</w:t>
            </w:r>
            <w:r w:rsidRPr="00716999">
              <w:rPr>
                <w:rFonts w:ascii="Montserrat" w:eastAsia="Montserrat" w:hAnsi="Montserrat" w:cs="Mongolian Baiti"/>
                <w:color w:val="000000" w:themeColor="text1"/>
                <w:sz w:val="20"/>
                <w:szCs w:val="20"/>
              </w:rPr>
              <w:t xml:space="preserve"> la acreditación será con certificado de estudios, título o cédula profesional</w:t>
            </w:r>
            <w:r w:rsidRPr="00716999">
              <w:rPr>
                <w:rFonts w:ascii="Montserrat" w:hAnsi="Montserrat" w:cs="Mongolian Baiti"/>
                <w:color w:val="000000" w:themeColor="text1"/>
                <w:sz w:val="20"/>
                <w:szCs w:val="20"/>
              </w:rPr>
              <w:t xml:space="preserve"> y en caso de estudios en el extranjero deberá ser avalada por las instancias oficiales correspondientes, en los términos que establece </w:t>
            </w:r>
            <w:r w:rsidR="008D37DA" w:rsidRPr="00716999">
              <w:rPr>
                <w:rFonts w:ascii="Montserrat" w:hAnsi="Montserrat" w:cs="Mongolian Baiti"/>
                <w:iCs/>
                <w:color w:val="000000" w:themeColor="text1"/>
                <w:sz w:val="20"/>
                <w:szCs w:val="20"/>
              </w:rPr>
              <w:t>la Ley Reglamentaria del artículo 5° Constitucional relativo al ejercicio de las Profesiones en la Ciudad de México</w:t>
            </w:r>
            <w:r w:rsidRPr="00716999">
              <w:rPr>
                <w:rFonts w:ascii="Montserrat" w:hAnsi="Montserrat" w:cs="Mongolian Baiti"/>
                <w:color w:val="000000" w:themeColor="text1"/>
                <w:sz w:val="20"/>
                <w:szCs w:val="20"/>
              </w:rPr>
              <w:t>.</w:t>
            </w:r>
          </w:p>
          <w:p w14:paraId="4FE1DDBB" w14:textId="77777777" w:rsidR="00F24410" w:rsidRPr="00716999" w:rsidRDefault="00F24410" w:rsidP="00821177">
            <w:pPr>
              <w:jc w:val="both"/>
              <w:rPr>
                <w:rFonts w:ascii="Montserrat" w:hAnsi="Montserrat" w:cs="Mongolian Baiti"/>
                <w:color w:val="000000" w:themeColor="text1"/>
                <w:sz w:val="20"/>
                <w:szCs w:val="20"/>
              </w:rPr>
            </w:pPr>
          </w:p>
          <w:p w14:paraId="2704373C"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cumplir con cada uno de los requisitos que se señalan para acreditar la competencia o habilidad del perfil solicitado.</w:t>
            </w:r>
          </w:p>
          <w:p w14:paraId="67C7CCA4" w14:textId="77777777" w:rsidR="00F24410" w:rsidRPr="00716999" w:rsidRDefault="00F24410" w:rsidP="00821177">
            <w:pPr>
              <w:jc w:val="both"/>
              <w:rPr>
                <w:rFonts w:ascii="Montserrat" w:hAnsi="Montserrat" w:cs="Mongolian Baiti"/>
                <w:color w:val="000000" w:themeColor="text1"/>
                <w:sz w:val="20"/>
                <w:szCs w:val="20"/>
              </w:rPr>
            </w:pPr>
          </w:p>
          <w:p w14:paraId="7702933B"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 puntos.</w:t>
            </w:r>
          </w:p>
          <w:p w14:paraId="38D72E9A" w14:textId="77777777" w:rsidR="00F24410" w:rsidRPr="00716999" w:rsidRDefault="00F24410" w:rsidP="00821177">
            <w:pPr>
              <w:jc w:val="both"/>
              <w:rPr>
                <w:rFonts w:ascii="Montserrat" w:hAnsi="Montserrat" w:cs="Mongolian Baiti"/>
                <w:color w:val="000000" w:themeColor="text1"/>
                <w:sz w:val="20"/>
                <w:szCs w:val="20"/>
              </w:rPr>
            </w:pPr>
          </w:p>
          <w:p w14:paraId="3223A0A3"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1 (uno) empleado con perfil de ANALISTA DE CALIDAD</w:t>
            </w:r>
            <w:r w:rsidRPr="00716999">
              <w:rPr>
                <w:rFonts w:ascii="Montserrat" w:hAnsi="Montserrat" w:cs="Mongolian Baiti"/>
                <w:color w:val="000000" w:themeColor="text1"/>
                <w:sz w:val="20"/>
                <w:szCs w:val="20"/>
              </w:rPr>
              <w:t xml:space="preserve"> con título y cédula profesional.</w:t>
            </w:r>
          </w:p>
          <w:p w14:paraId="1BD66D20" w14:textId="77777777" w:rsidR="00F24410" w:rsidRPr="00716999" w:rsidRDefault="00F24410" w:rsidP="00821177">
            <w:pPr>
              <w:jc w:val="both"/>
              <w:rPr>
                <w:rFonts w:ascii="Montserrat" w:hAnsi="Montserrat" w:cs="Mongolian Baiti"/>
                <w:color w:val="000000" w:themeColor="text1"/>
                <w:sz w:val="20"/>
                <w:szCs w:val="20"/>
              </w:rPr>
            </w:pPr>
          </w:p>
          <w:p w14:paraId="0C252B49"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lastRenderedPageBreak/>
              <w:t xml:space="preserve">Se otorgarán ___ puntos al licitante que acredite contar con </w:t>
            </w:r>
            <w:r w:rsidRPr="00716999">
              <w:rPr>
                <w:rFonts w:ascii="Montserrat" w:hAnsi="Montserrat" w:cs="Mongolian Baiti"/>
                <w:b/>
                <w:color w:val="000000" w:themeColor="text1"/>
                <w:sz w:val="20"/>
                <w:szCs w:val="20"/>
              </w:rPr>
              <w:t>1 (uno) empleado con perfil de ANALISTA DE CALIDAD</w:t>
            </w:r>
            <w:r w:rsidRPr="00716999">
              <w:rPr>
                <w:rFonts w:ascii="Montserrat" w:hAnsi="Montserrat" w:cs="Mongolian Baiti"/>
                <w:color w:val="000000" w:themeColor="text1"/>
                <w:sz w:val="20"/>
                <w:szCs w:val="20"/>
              </w:rPr>
              <w:t xml:space="preserve"> con título o cédula profesional.</w:t>
            </w:r>
          </w:p>
          <w:p w14:paraId="08FA4E03" w14:textId="77777777" w:rsidR="00F24410" w:rsidRPr="00716999" w:rsidRDefault="00F24410" w:rsidP="00821177">
            <w:pPr>
              <w:jc w:val="both"/>
              <w:rPr>
                <w:rFonts w:ascii="Montserrat" w:hAnsi="Montserrat" w:cs="Mongolian Baiti"/>
                <w:color w:val="000000" w:themeColor="text1"/>
                <w:sz w:val="20"/>
                <w:szCs w:val="20"/>
              </w:rPr>
            </w:pPr>
          </w:p>
          <w:p w14:paraId="058F8F4D"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1 (uno) empleado con perfil de ANALISTA DE CALIDAD</w:t>
            </w:r>
            <w:r w:rsidRPr="00716999">
              <w:rPr>
                <w:rFonts w:ascii="Montserrat" w:hAnsi="Montserrat" w:cs="Mongolian Baiti"/>
                <w:color w:val="000000" w:themeColor="text1"/>
                <w:sz w:val="20"/>
                <w:szCs w:val="20"/>
              </w:rPr>
              <w:t xml:space="preserve"> con certificado de estudios.</w:t>
            </w:r>
          </w:p>
          <w:p w14:paraId="6F793803" w14:textId="77777777" w:rsidR="00F24410" w:rsidRPr="00716999" w:rsidRDefault="00F24410" w:rsidP="00821177">
            <w:pPr>
              <w:jc w:val="both"/>
              <w:rPr>
                <w:rFonts w:ascii="Montserrat" w:hAnsi="Montserrat" w:cs="Mongolian Baiti"/>
                <w:color w:val="000000" w:themeColor="text1"/>
                <w:sz w:val="20"/>
                <w:szCs w:val="20"/>
              </w:rPr>
            </w:pPr>
          </w:p>
          <w:p w14:paraId="1866D064"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No se otorgarán puntos a quien no acredite contar con </w:t>
            </w:r>
            <w:r w:rsidRPr="00716999">
              <w:rPr>
                <w:rFonts w:ascii="Montserrat" w:hAnsi="Montserrat" w:cs="Mongolian Baiti"/>
                <w:b/>
                <w:color w:val="000000" w:themeColor="text1"/>
                <w:sz w:val="20"/>
                <w:szCs w:val="20"/>
              </w:rPr>
              <w:t>1 (uno) empleado con perfil de ANALISTA DE CALIDAD</w:t>
            </w:r>
            <w:r w:rsidRPr="00716999">
              <w:rPr>
                <w:rFonts w:ascii="Montserrat" w:hAnsi="Montserrat" w:cs="Mongolian Baiti"/>
                <w:color w:val="000000" w:themeColor="text1"/>
                <w:sz w:val="20"/>
                <w:szCs w:val="20"/>
              </w:rPr>
              <w:t xml:space="preserve"> con título o cédula profesional.</w:t>
            </w:r>
          </w:p>
          <w:p w14:paraId="3B554533" w14:textId="77777777" w:rsidR="00F24410" w:rsidRPr="00716999" w:rsidRDefault="00F24410" w:rsidP="00821177">
            <w:pPr>
              <w:jc w:val="both"/>
              <w:rPr>
                <w:rFonts w:ascii="Montserrat" w:hAnsi="Montserrat" w:cs="Mongolian Baiti"/>
                <w:color w:val="000000" w:themeColor="text1"/>
                <w:sz w:val="20"/>
                <w:szCs w:val="20"/>
              </w:rPr>
            </w:pPr>
          </w:p>
          <w:p w14:paraId="514C8A32"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005E83BF" w14:textId="77777777" w:rsidR="00F24410" w:rsidRPr="00716999" w:rsidRDefault="00F24410" w:rsidP="00821177">
            <w:pPr>
              <w:numPr>
                <w:ilvl w:val="0"/>
                <w:numId w:val="89"/>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44F0F939" w14:textId="77777777" w:rsidR="00F24410" w:rsidRPr="00716999" w:rsidRDefault="00F24410" w:rsidP="00821177">
            <w:pPr>
              <w:numPr>
                <w:ilvl w:val="0"/>
                <w:numId w:val="89"/>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6B95DA72"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4AF0511B" w14:textId="77777777" w:rsidTr="005E0D3B">
        <w:tc>
          <w:tcPr>
            <w:tcW w:w="2122" w:type="dxa"/>
            <w:vMerge/>
            <w:vAlign w:val="center"/>
          </w:tcPr>
          <w:p w14:paraId="290195A8"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3CD708DA"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GERENTE DE GESTIÓN DE PROYECTOS</w:t>
            </w:r>
          </w:p>
          <w:p w14:paraId="207B5D3A" w14:textId="77777777" w:rsidR="00F24410" w:rsidRPr="00716999" w:rsidRDefault="00F24410" w:rsidP="00821177">
            <w:pPr>
              <w:jc w:val="both"/>
              <w:rPr>
                <w:rFonts w:ascii="Montserrat" w:hAnsi="Montserrat" w:cs="Mongolian Baiti"/>
                <w:color w:val="000000" w:themeColor="text1"/>
                <w:sz w:val="20"/>
                <w:szCs w:val="20"/>
              </w:rPr>
            </w:pPr>
          </w:p>
          <w:p w14:paraId="37B43F3B" w14:textId="50711A16" w:rsidR="00F24410" w:rsidRPr="00716999" w:rsidRDefault="00F24410" w:rsidP="00821177">
            <w:pPr>
              <w:ind w:left="34"/>
              <w:jc w:val="both"/>
              <w:rPr>
                <w:rFonts w:ascii="Montserrat" w:eastAsia="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licitante deberá demostrar que cuenta </w:t>
            </w:r>
            <w:r w:rsidRPr="00716999">
              <w:rPr>
                <w:rFonts w:ascii="Montserrat" w:hAnsi="Montserrat" w:cs="Mongolian Baiti"/>
                <w:b/>
                <w:color w:val="000000" w:themeColor="text1"/>
                <w:sz w:val="20"/>
                <w:szCs w:val="20"/>
              </w:rPr>
              <w:t>con 1 (uno) empleado con perfil de GERENTE DE GESTIÓN DE PROUYECTOS</w:t>
            </w:r>
            <w:r w:rsidRPr="00716999">
              <w:rPr>
                <w:rFonts w:ascii="Montserrat" w:hAnsi="Montserrat" w:cs="Mongolian Baiti"/>
                <w:color w:val="000000" w:themeColor="text1"/>
                <w:sz w:val="20"/>
                <w:szCs w:val="20"/>
              </w:rPr>
              <w:t xml:space="preserve"> con estudios mínimos de </w:t>
            </w:r>
            <w:r w:rsidRPr="00716999">
              <w:rPr>
                <w:rFonts w:ascii="Montserrat" w:eastAsia="Montserrat" w:hAnsi="Montserrat" w:cs="Mongolian Baiti"/>
                <w:color w:val="000000" w:themeColor="text1"/>
                <w:sz w:val="20"/>
                <w:szCs w:val="20"/>
              </w:rPr>
              <w:t>licenciatura concluida en áreas administrativas o ingeniería relacionada con la prestación del servicio</w:t>
            </w:r>
            <w:r w:rsidRPr="00716999">
              <w:rPr>
                <w:rFonts w:ascii="Montserrat" w:hAnsi="Montserrat" w:cs="Mongolian Baiti"/>
                <w:color w:val="000000" w:themeColor="text1"/>
                <w:sz w:val="20"/>
                <w:szCs w:val="20"/>
              </w:rPr>
              <w:t>,</w:t>
            </w:r>
            <w:r w:rsidRPr="00716999">
              <w:rPr>
                <w:rFonts w:ascii="Montserrat" w:eastAsia="Montserrat" w:hAnsi="Montserrat" w:cs="Mongolian Baiti"/>
                <w:color w:val="000000" w:themeColor="text1"/>
                <w:sz w:val="20"/>
                <w:szCs w:val="20"/>
              </w:rPr>
              <w:t xml:space="preserve"> </w:t>
            </w:r>
            <w:r w:rsidRPr="00716999">
              <w:rPr>
                <w:rFonts w:ascii="Montserrat" w:hAnsi="Montserrat" w:cs="Mongolian Baiti"/>
                <w:color w:val="000000" w:themeColor="text1"/>
                <w:sz w:val="20"/>
                <w:szCs w:val="20"/>
              </w:rPr>
              <w:t xml:space="preserve">la acreditación será con la presentación del título o cédula profesional y en caso de estudios en el extranjero deberá ser avalada por las instancias oficiales correspondientes, en los términos que establece </w:t>
            </w:r>
            <w:r w:rsidR="008D37DA" w:rsidRPr="00716999">
              <w:rPr>
                <w:rFonts w:ascii="Montserrat" w:hAnsi="Montserrat" w:cs="Mongolian Baiti"/>
                <w:iCs/>
                <w:color w:val="000000" w:themeColor="text1"/>
                <w:sz w:val="20"/>
                <w:szCs w:val="20"/>
              </w:rPr>
              <w:t>la Ley Reglamentaria del artículo 5° Constitucional relativo al ejercicio de las Profesiones en la Ciudad de México</w:t>
            </w:r>
            <w:r w:rsidRPr="00716999">
              <w:rPr>
                <w:rFonts w:ascii="Montserrat" w:hAnsi="Montserrat" w:cs="Mongolian Baiti"/>
                <w:color w:val="000000" w:themeColor="text1"/>
                <w:sz w:val="20"/>
                <w:szCs w:val="20"/>
              </w:rPr>
              <w:t>.</w:t>
            </w:r>
          </w:p>
          <w:p w14:paraId="18EA8703" w14:textId="77777777" w:rsidR="00F24410" w:rsidRPr="00716999" w:rsidRDefault="00F24410" w:rsidP="00821177">
            <w:pPr>
              <w:jc w:val="both"/>
              <w:rPr>
                <w:rFonts w:ascii="Montserrat" w:hAnsi="Montserrat" w:cs="Mongolian Baiti"/>
                <w:color w:val="000000" w:themeColor="text1"/>
                <w:sz w:val="20"/>
                <w:szCs w:val="20"/>
              </w:rPr>
            </w:pPr>
          </w:p>
          <w:p w14:paraId="784A49FD"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cumplir con cada uno de los requisitos que se señalan para acreditar la competencia o habilidad del perfil solicitado.</w:t>
            </w:r>
          </w:p>
          <w:p w14:paraId="55056F30" w14:textId="77777777" w:rsidR="00F24410" w:rsidRPr="00716999" w:rsidRDefault="00F24410" w:rsidP="00821177">
            <w:pPr>
              <w:jc w:val="both"/>
              <w:rPr>
                <w:rFonts w:ascii="Montserrat" w:hAnsi="Montserrat" w:cs="Mongolian Baiti"/>
                <w:color w:val="000000" w:themeColor="text1"/>
                <w:sz w:val="20"/>
                <w:szCs w:val="20"/>
              </w:rPr>
            </w:pPr>
          </w:p>
          <w:p w14:paraId="4C875D14"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 puntos.</w:t>
            </w:r>
          </w:p>
          <w:p w14:paraId="000A9D8A" w14:textId="77777777" w:rsidR="00F24410" w:rsidRPr="00716999" w:rsidRDefault="00F24410" w:rsidP="00821177">
            <w:pPr>
              <w:jc w:val="both"/>
              <w:rPr>
                <w:rFonts w:ascii="Montserrat" w:hAnsi="Montserrat" w:cs="Mongolian Baiti"/>
                <w:color w:val="000000" w:themeColor="text1"/>
                <w:sz w:val="20"/>
                <w:szCs w:val="20"/>
              </w:rPr>
            </w:pPr>
          </w:p>
          <w:p w14:paraId="324A5F5F"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 xml:space="preserve">1 (uno) empleado con perfil de GERENTE DE GESTIÓN DE PROYECTOS </w:t>
            </w:r>
            <w:r w:rsidRPr="00716999">
              <w:rPr>
                <w:rFonts w:ascii="Montserrat" w:hAnsi="Montserrat" w:cs="Mongolian Baiti"/>
                <w:color w:val="000000" w:themeColor="text1"/>
                <w:sz w:val="20"/>
                <w:szCs w:val="20"/>
              </w:rPr>
              <w:t>con título y cédula profesional.</w:t>
            </w:r>
          </w:p>
          <w:p w14:paraId="6A3987BE" w14:textId="77777777" w:rsidR="00F24410" w:rsidRPr="00716999" w:rsidRDefault="00F24410" w:rsidP="00821177">
            <w:pPr>
              <w:jc w:val="both"/>
              <w:rPr>
                <w:rFonts w:ascii="Montserrat" w:hAnsi="Montserrat" w:cs="Mongolian Baiti"/>
                <w:color w:val="000000" w:themeColor="text1"/>
                <w:sz w:val="20"/>
                <w:szCs w:val="20"/>
              </w:rPr>
            </w:pPr>
          </w:p>
          <w:p w14:paraId="3C196F65"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1 (uno) empleado con perfil de GERENTE DE GESTIÓN DE PROYECTOS</w:t>
            </w:r>
            <w:r w:rsidRPr="00716999">
              <w:rPr>
                <w:rFonts w:ascii="Montserrat" w:hAnsi="Montserrat" w:cs="Mongolian Baiti"/>
                <w:color w:val="000000" w:themeColor="text1"/>
                <w:sz w:val="20"/>
                <w:szCs w:val="20"/>
              </w:rPr>
              <w:t xml:space="preserve"> con título o cédula profesional.</w:t>
            </w:r>
          </w:p>
          <w:p w14:paraId="36D35AB2" w14:textId="77777777" w:rsidR="00F24410" w:rsidRPr="00716999" w:rsidRDefault="00F24410" w:rsidP="00821177">
            <w:pPr>
              <w:jc w:val="both"/>
              <w:rPr>
                <w:rFonts w:ascii="Montserrat" w:hAnsi="Montserrat" w:cs="Mongolian Baiti"/>
                <w:color w:val="000000" w:themeColor="text1"/>
                <w:sz w:val="20"/>
                <w:szCs w:val="20"/>
              </w:rPr>
            </w:pPr>
          </w:p>
          <w:p w14:paraId="654B32CE"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lastRenderedPageBreak/>
              <w:t xml:space="preserve">No se otorgarán puntos a quien no acredite contar con </w:t>
            </w:r>
            <w:r w:rsidRPr="00716999">
              <w:rPr>
                <w:rFonts w:ascii="Montserrat" w:hAnsi="Montserrat" w:cs="Mongolian Baiti"/>
                <w:b/>
                <w:color w:val="000000" w:themeColor="text1"/>
                <w:sz w:val="20"/>
                <w:szCs w:val="20"/>
              </w:rPr>
              <w:t>1 (uno) empleado con perfil de GERENTE DE GESTIÓN DE PROYECTOS</w:t>
            </w:r>
            <w:r w:rsidRPr="00716999">
              <w:rPr>
                <w:rFonts w:ascii="Montserrat" w:hAnsi="Montserrat" w:cs="Mongolian Baiti"/>
                <w:color w:val="000000" w:themeColor="text1"/>
                <w:sz w:val="20"/>
                <w:szCs w:val="20"/>
              </w:rPr>
              <w:t xml:space="preserve"> con título o cédula profesional.</w:t>
            </w:r>
          </w:p>
          <w:p w14:paraId="10E9085E" w14:textId="77777777" w:rsidR="00F24410" w:rsidRPr="00716999" w:rsidRDefault="00F24410" w:rsidP="00821177">
            <w:pPr>
              <w:jc w:val="both"/>
              <w:rPr>
                <w:rFonts w:ascii="Montserrat" w:hAnsi="Montserrat" w:cs="Mongolian Baiti"/>
                <w:color w:val="000000" w:themeColor="text1"/>
                <w:sz w:val="20"/>
                <w:szCs w:val="20"/>
              </w:rPr>
            </w:pPr>
          </w:p>
          <w:p w14:paraId="56F2B778"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38754EB6" w14:textId="77777777" w:rsidR="00F24410" w:rsidRPr="00716999" w:rsidRDefault="00F24410" w:rsidP="00821177">
            <w:pPr>
              <w:numPr>
                <w:ilvl w:val="0"/>
                <w:numId w:val="90"/>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075966F9"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0BD0238B"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45FFDE9A" w14:textId="77777777" w:rsidTr="005E0D3B">
        <w:tc>
          <w:tcPr>
            <w:tcW w:w="2122" w:type="dxa"/>
            <w:vMerge/>
            <w:vAlign w:val="center"/>
          </w:tcPr>
          <w:p w14:paraId="006448D6"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224AECEC"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 xml:space="preserve">ANALISTA DE MESA AYUDA </w:t>
            </w:r>
          </w:p>
          <w:p w14:paraId="2F6FCF89" w14:textId="6E934A37" w:rsidR="00F24410" w:rsidRPr="00716999" w:rsidRDefault="00F24410" w:rsidP="00821177">
            <w:pPr>
              <w:ind w:left="34"/>
              <w:jc w:val="both"/>
              <w:rPr>
                <w:rFonts w:ascii="Montserrat" w:eastAsia="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licitante deberá demostrar que cuenta </w:t>
            </w:r>
            <w:r w:rsidRPr="00716999">
              <w:rPr>
                <w:rFonts w:ascii="Montserrat" w:hAnsi="Montserrat" w:cs="Mongolian Baiti"/>
                <w:b/>
                <w:color w:val="000000" w:themeColor="text1"/>
                <w:sz w:val="20"/>
                <w:szCs w:val="20"/>
              </w:rPr>
              <w:t>con 2 (dos) empleados con perfil de ANALISTA DE MESA DE AYUDA</w:t>
            </w:r>
            <w:r w:rsidRPr="00716999">
              <w:rPr>
                <w:rFonts w:ascii="Montserrat" w:hAnsi="Montserrat" w:cs="Mongolian Baiti"/>
                <w:color w:val="000000" w:themeColor="text1"/>
                <w:sz w:val="20"/>
                <w:szCs w:val="20"/>
              </w:rPr>
              <w:t xml:space="preserve"> con estudios mínimos de </w:t>
            </w:r>
            <w:r w:rsidRPr="00716999">
              <w:rPr>
                <w:rFonts w:ascii="Montserrat" w:eastAsia="Montserrat" w:hAnsi="Montserrat" w:cs="Mongolian Baiti"/>
                <w:color w:val="000000" w:themeColor="text1"/>
                <w:sz w:val="20"/>
                <w:szCs w:val="20"/>
              </w:rPr>
              <w:t>carrera técnica terminada en áreas de tecnología de la información, la acreditación será con título o cédula profesional</w:t>
            </w:r>
            <w:r w:rsidRPr="00716999">
              <w:rPr>
                <w:rFonts w:ascii="Montserrat" w:hAnsi="Montserrat" w:cs="Mongolian Baiti"/>
                <w:color w:val="000000" w:themeColor="text1"/>
                <w:sz w:val="20"/>
                <w:szCs w:val="20"/>
              </w:rPr>
              <w:t xml:space="preserve"> y en caso de estudios en el extranjero deberá ser avalada por las instancias oficiales correspondientes, en los términos que establece </w:t>
            </w:r>
            <w:r w:rsidR="008D37DA" w:rsidRPr="00716999">
              <w:rPr>
                <w:rFonts w:ascii="Montserrat" w:hAnsi="Montserrat" w:cs="Mongolian Baiti"/>
                <w:iCs/>
                <w:color w:val="000000" w:themeColor="text1"/>
                <w:sz w:val="20"/>
                <w:szCs w:val="20"/>
              </w:rPr>
              <w:t>la Ley Reglamentaria del artículo 5° Constitucional relativo al ejercicio de las Profesiones en la Ciudad de México</w:t>
            </w:r>
          </w:p>
          <w:p w14:paraId="6F798CAA" w14:textId="77777777" w:rsidR="00F24410" w:rsidRPr="00716999" w:rsidRDefault="00F24410" w:rsidP="00821177">
            <w:pPr>
              <w:jc w:val="both"/>
              <w:rPr>
                <w:rFonts w:ascii="Montserrat" w:hAnsi="Montserrat" w:cs="Mongolian Baiti"/>
                <w:color w:val="000000" w:themeColor="text1"/>
                <w:sz w:val="20"/>
                <w:szCs w:val="20"/>
              </w:rPr>
            </w:pPr>
          </w:p>
          <w:p w14:paraId="2516440E"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cumplir con cada uno de los requisitos que se señalan para acreditar la competencia o habilidad del perfil solicitado.</w:t>
            </w:r>
          </w:p>
          <w:p w14:paraId="623D8EF2" w14:textId="77777777" w:rsidR="00F24410" w:rsidRPr="00716999" w:rsidRDefault="00F24410" w:rsidP="00821177">
            <w:pPr>
              <w:jc w:val="both"/>
              <w:rPr>
                <w:rFonts w:ascii="Montserrat" w:hAnsi="Montserrat" w:cs="Mongolian Baiti"/>
                <w:color w:val="000000" w:themeColor="text1"/>
                <w:sz w:val="20"/>
                <w:szCs w:val="20"/>
              </w:rPr>
            </w:pPr>
          </w:p>
          <w:p w14:paraId="6EA1CD27"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 puntos.</w:t>
            </w:r>
          </w:p>
          <w:p w14:paraId="504838F1" w14:textId="77777777" w:rsidR="00F24410" w:rsidRPr="00716999" w:rsidRDefault="00F24410" w:rsidP="00821177">
            <w:pPr>
              <w:jc w:val="both"/>
              <w:rPr>
                <w:rFonts w:ascii="Montserrat" w:hAnsi="Montserrat" w:cs="Mongolian Baiti"/>
                <w:color w:val="000000" w:themeColor="text1"/>
                <w:sz w:val="20"/>
                <w:szCs w:val="20"/>
              </w:rPr>
            </w:pPr>
          </w:p>
          <w:p w14:paraId="7DBD656A"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2</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(dos) empleados con perfil de ANALISTA DE MESA DE AYUDA</w:t>
            </w:r>
            <w:r w:rsidRPr="00716999">
              <w:rPr>
                <w:rFonts w:ascii="Montserrat" w:hAnsi="Montserrat" w:cs="Mongolian Baiti"/>
                <w:color w:val="000000" w:themeColor="text1"/>
                <w:sz w:val="20"/>
                <w:szCs w:val="20"/>
              </w:rPr>
              <w:t xml:space="preserve"> con título y cédula profesional.</w:t>
            </w:r>
          </w:p>
          <w:p w14:paraId="65E89AFA" w14:textId="77777777" w:rsidR="00F24410" w:rsidRPr="00716999" w:rsidRDefault="00F24410" w:rsidP="00821177">
            <w:pPr>
              <w:jc w:val="both"/>
              <w:rPr>
                <w:rFonts w:ascii="Montserrat" w:hAnsi="Montserrat" w:cs="Mongolian Baiti"/>
                <w:color w:val="000000" w:themeColor="text1"/>
                <w:sz w:val="20"/>
                <w:szCs w:val="20"/>
              </w:rPr>
            </w:pPr>
          </w:p>
          <w:p w14:paraId="278E523F"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2</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(dos) empleados con perfil de ANALISTA DE MESA DE AYUDA</w:t>
            </w:r>
            <w:r w:rsidRPr="00716999">
              <w:rPr>
                <w:rFonts w:ascii="Montserrat" w:hAnsi="Montserrat" w:cs="Mongolian Baiti"/>
                <w:color w:val="000000" w:themeColor="text1"/>
                <w:sz w:val="20"/>
                <w:szCs w:val="20"/>
              </w:rPr>
              <w:t xml:space="preserve"> con título o cédula profesional.</w:t>
            </w:r>
          </w:p>
          <w:p w14:paraId="19F6042B" w14:textId="77777777" w:rsidR="00F24410" w:rsidRPr="00716999" w:rsidRDefault="00F24410" w:rsidP="00821177">
            <w:pPr>
              <w:jc w:val="both"/>
              <w:rPr>
                <w:rFonts w:ascii="Montserrat" w:hAnsi="Montserrat" w:cs="Mongolian Baiti"/>
                <w:color w:val="000000" w:themeColor="text1"/>
                <w:sz w:val="20"/>
                <w:szCs w:val="20"/>
              </w:rPr>
            </w:pPr>
          </w:p>
          <w:p w14:paraId="0E0AB1D4"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No se otorgarán puntos a quien no acredite contar con </w:t>
            </w:r>
            <w:r w:rsidRPr="00716999">
              <w:rPr>
                <w:rFonts w:ascii="Montserrat" w:hAnsi="Montserrat" w:cs="Mongolian Baiti"/>
                <w:b/>
                <w:color w:val="000000" w:themeColor="text1"/>
                <w:sz w:val="20"/>
                <w:szCs w:val="20"/>
              </w:rPr>
              <w:t>2</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(dos) empleados con perfil de ANALISTA DE MESA DE AYUDA</w:t>
            </w:r>
            <w:r w:rsidRPr="00716999">
              <w:rPr>
                <w:rFonts w:ascii="Montserrat" w:hAnsi="Montserrat" w:cs="Mongolian Baiti"/>
                <w:color w:val="000000" w:themeColor="text1"/>
                <w:sz w:val="20"/>
                <w:szCs w:val="20"/>
              </w:rPr>
              <w:t xml:space="preserve"> con título o cédula profesional.</w:t>
            </w:r>
          </w:p>
          <w:p w14:paraId="4B54BB13" w14:textId="77777777" w:rsidR="00F24410" w:rsidRPr="00716999" w:rsidRDefault="00F24410" w:rsidP="00821177">
            <w:pPr>
              <w:jc w:val="both"/>
              <w:rPr>
                <w:rFonts w:ascii="Montserrat" w:hAnsi="Montserrat" w:cs="Mongolian Baiti"/>
                <w:color w:val="000000" w:themeColor="text1"/>
                <w:sz w:val="20"/>
                <w:szCs w:val="20"/>
              </w:rPr>
            </w:pPr>
          </w:p>
          <w:p w14:paraId="0C99B66D"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7FF823FF" w14:textId="77777777" w:rsidR="00F24410" w:rsidRPr="00716999" w:rsidRDefault="00F24410" w:rsidP="00821177">
            <w:pPr>
              <w:numPr>
                <w:ilvl w:val="0"/>
                <w:numId w:val="91"/>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6D89FAE0" w14:textId="77777777" w:rsidR="00F24410" w:rsidRPr="00716999" w:rsidRDefault="00F24410" w:rsidP="00821177">
            <w:pPr>
              <w:numPr>
                <w:ilvl w:val="0"/>
                <w:numId w:val="91"/>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616A4C59"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64AB1E41" w14:textId="77777777" w:rsidTr="005E0D3B">
        <w:tc>
          <w:tcPr>
            <w:tcW w:w="2122" w:type="dxa"/>
            <w:vMerge/>
            <w:vAlign w:val="center"/>
          </w:tcPr>
          <w:p w14:paraId="040BA5D9"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4DE61886"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INSTRUCTOR DE CAPACITACIÓN.</w:t>
            </w:r>
          </w:p>
          <w:p w14:paraId="0F47AA58" w14:textId="77777777" w:rsidR="00F24410" w:rsidRPr="00716999" w:rsidRDefault="00F24410" w:rsidP="00821177">
            <w:pPr>
              <w:jc w:val="both"/>
              <w:rPr>
                <w:rFonts w:ascii="Montserrat" w:hAnsi="Montserrat" w:cs="Mongolian Baiti"/>
                <w:color w:val="000000" w:themeColor="text1"/>
                <w:sz w:val="20"/>
                <w:szCs w:val="20"/>
              </w:rPr>
            </w:pPr>
          </w:p>
          <w:p w14:paraId="4B5EA764" w14:textId="6E98F1EE" w:rsidR="00F24410" w:rsidRPr="00716999" w:rsidRDefault="00F24410" w:rsidP="00821177">
            <w:pPr>
              <w:ind w:left="34"/>
              <w:jc w:val="both"/>
              <w:rPr>
                <w:rFonts w:ascii="Montserrat" w:eastAsia="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licitante deberá demostrar que cuenta </w:t>
            </w:r>
            <w:r w:rsidRPr="00716999">
              <w:rPr>
                <w:rFonts w:ascii="Montserrat" w:hAnsi="Montserrat" w:cs="Mongolian Baiti"/>
                <w:b/>
                <w:color w:val="000000" w:themeColor="text1"/>
                <w:sz w:val="20"/>
                <w:szCs w:val="20"/>
              </w:rPr>
              <w:t xml:space="preserve">con 2 (dos) empleados con perfil de INSTRUCTOR DE </w:t>
            </w:r>
            <w:r w:rsidRPr="00716999">
              <w:rPr>
                <w:rFonts w:ascii="Montserrat" w:hAnsi="Montserrat" w:cs="Mongolian Baiti"/>
                <w:b/>
                <w:color w:val="000000" w:themeColor="text1"/>
                <w:sz w:val="20"/>
                <w:szCs w:val="20"/>
              </w:rPr>
              <w:lastRenderedPageBreak/>
              <w:t>CAPACITACIÓN</w:t>
            </w:r>
            <w:r w:rsidRPr="00716999">
              <w:rPr>
                <w:rFonts w:ascii="Montserrat" w:hAnsi="Montserrat" w:cs="Mongolian Baiti"/>
                <w:color w:val="000000" w:themeColor="text1"/>
                <w:sz w:val="20"/>
                <w:szCs w:val="20"/>
              </w:rPr>
              <w:t xml:space="preserve"> con estudios mínimos de</w:t>
            </w:r>
            <w:r w:rsidRPr="00716999">
              <w:rPr>
                <w:rFonts w:ascii="Montserrat" w:eastAsia="Montserrat" w:hAnsi="Montserrat" w:cs="Mongolian Baiti"/>
                <w:color w:val="000000" w:themeColor="text1"/>
                <w:sz w:val="20"/>
                <w:szCs w:val="20"/>
              </w:rPr>
              <w:t xml:space="preserve"> licenciatura concluida en áreas administrativas y pedagógicas relacionadas con la prestación del servicio, la acreditación será con título o cédula profesional</w:t>
            </w:r>
            <w:r w:rsidRPr="00716999">
              <w:rPr>
                <w:rFonts w:ascii="Montserrat" w:hAnsi="Montserrat" w:cs="Mongolian Baiti"/>
                <w:color w:val="000000" w:themeColor="text1"/>
                <w:sz w:val="20"/>
                <w:szCs w:val="20"/>
              </w:rPr>
              <w:t xml:space="preserve"> y en caso de estudios en el extranjero deberá ser avalada por las instancias oficiales correspondientes, en los términos que establece </w:t>
            </w:r>
            <w:r w:rsidR="008D37DA" w:rsidRPr="00716999">
              <w:rPr>
                <w:rFonts w:ascii="Montserrat" w:hAnsi="Montserrat" w:cs="Mongolian Baiti"/>
                <w:iCs/>
                <w:color w:val="000000" w:themeColor="text1"/>
                <w:sz w:val="20"/>
                <w:szCs w:val="20"/>
              </w:rPr>
              <w:t>la Ley Reglamentaria del artículo 5° Constitucional relativo al ejercicio de las Profesiones en la Ciudad de México</w:t>
            </w:r>
            <w:r w:rsidRPr="00716999">
              <w:rPr>
                <w:rFonts w:ascii="Montserrat" w:hAnsi="Montserrat" w:cs="Mongolian Baiti"/>
                <w:color w:val="000000" w:themeColor="text1"/>
                <w:sz w:val="20"/>
                <w:szCs w:val="20"/>
              </w:rPr>
              <w:t>.</w:t>
            </w:r>
          </w:p>
          <w:p w14:paraId="094894BA" w14:textId="77777777" w:rsidR="00F24410" w:rsidRPr="00716999" w:rsidRDefault="00F24410" w:rsidP="00821177">
            <w:pPr>
              <w:jc w:val="both"/>
              <w:rPr>
                <w:rFonts w:ascii="Montserrat" w:hAnsi="Montserrat" w:cs="Mongolian Baiti"/>
                <w:color w:val="000000" w:themeColor="text1"/>
                <w:sz w:val="20"/>
                <w:szCs w:val="20"/>
              </w:rPr>
            </w:pPr>
          </w:p>
          <w:p w14:paraId="407E5E8A"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cumplir con cada uno de los requisitos que se señalan para acreditar la competencia o habilidad del perfil solicitado.</w:t>
            </w:r>
          </w:p>
          <w:p w14:paraId="4AFDAC19" w14:textId="77777777" w:rsidR="00F24410" w:rsidRPr="00716999" w:rsidRDefault="00F24410" w:rsidP="00821177">
            <w:pPr>
              <w:jc w:val="both"/>
              <w:rPr>
                <w:rFonts w:ascii="Montserrat" w:hAnsi="Montserrat" w:cs="Mongolian Baiti"/>
                <w:color w:val="000000" w:themeColor="text1"/>
                <w:sz w:val="20"/>
                <w:szCs w:val="20"/>
              </w:rPr>
            </w:pPr>
          </w:p>
          <w:p w14:paraId="00C01E5E"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 puntos.</w:t>
            </w:r>
          </w:p>
          <w:p w14:paraId="6559A31C" w14:textId="77777777" w:rsidR="00F24410" w:rsidRPr="00716999" w:rsidRDefault="00F24410" w:rsidP="00821177">
            <w:pPr>
              <w:jc w:val="both"/>
              <w:rPr>
                <w:rFonts w:ascii="Montserrat" w:hAnsi="Montserrat" w:cs="Mongolian Baiti"/>
                <w:color w:val="000000" w:themeColor="text1"/>
                <w:sz w:val="20"/>
                <w:szCs w:val="20"/>
              </w:rPr>
            </w:pPr>
          </w:p>
          <w:p w14:paraId="3AD35465"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2</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(dos) empleados con perfil de INSTRUCTOR DE CAPACITACIÓ</w:t>
            </w:r>
            <w:r w:rsidRPr="00716999">
              <w:rPr>
                <w:rFonts w:ascii="Montserrat" w:hAnsi="Montserrat" w:cs="Mongolian Baiti"/>
                <w:color w:val="000000" w:themeColor="text1"/>
                <w:sz w:val="20"/>
                <w:szCs w:val="20"/>
              </w:rPr>
              <w:t xml:space="preserve"> con título y cédula profesional.</w:t>
            </w:r>
          </w:p>
          <w:p w14:paraId="58598939" w14:textId="77777777" w:rsidR="00F24410" w:rsidRPr="00716999" w:rsidRDefault="00F24410" w:rsidP="00821177">
            <w:pPr>
              <w:jc w:val="both"/>
              <w:rPr>
                <w:rFonts w:ascii="Montserrat" w:hAnsi="Montserrat" w:cs="Mongolian Baiti"/>
                <w:color w:val="000000" w:themeColor="text1"/>
                <w:sz w:val="20"/>
                <w:szCs w:val="20"/>
              </w:rPr>
            </w:pPr>
          </w:p>
          <w:p w14:paraId="7DF22413"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 puntos al licitante que acredite contar con </w:t>
            </w:r>
            <w:r w:rsidRPr="00716999">
              <w:rPr>
                <w:rFonts w:ascii="Montserrat" w:hAnsi="Montserrat" w:cs="Mongolian Baiti"/>
                <w:b/>
                <w:color w:val="000000" w:themeColor="text1"/>
                <w:sz w:val="20"/>
                <w:szCs w:val="20"/>
              </w:rPr>
              <w:t>2</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(dos) empleados con perfil de INSTRUCTOR DE CAPACITACIÓ</w:t>
            </w:r>
            <w:r w:rsidRPr="00716999">
              <w:rPr>
                <w:rFonts w:ascii="Montserrat" w:hAnsi="Montserrat" w:cs="Mongolian Baiti"/>
                <w:color w:val="000000" w:themeColor="text1"/>
                <w:sz w:val="20"/>
                <w:szCs w:val="20"/>
              </w:rPr>
              <w:t xml:space="preserve"> con título o cédula profesional.</w:t>
            </w:r>
          </w:p>
          <w:p w14:paraId="4D5EDAF9" w14:textId="77777777" w:rsidR="00F24410" w:rsidRPr="00716999" w:rsidRDefault="00F24410" w:rsidP="00821177">
            <w:pPr>
              <w:jc w:val="both"/>
              <w:rPr>
                <w:rFonts w:ascii="Montserrat" w:hAnsi="Montserrat" w:cs="Mongolian Baiti"/>
                <w:color w:val="000000" w:themeColor="text1"/>
                <w:sz w:val="20"/>
                <w:szCs w:val="20"/>
              </w:rPr>
            </w:pPr>
          </w:p>
          <w:p w14:paraId="4B0355DA"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No se otorgarán puntos a quien no acredite contar con </w:t>
            </w:r>
            <w:r w:rsidRPr="00716999">
              <w:rPr>
                <w:rFonts w:ascii="Montserrat" w:hAnsi="Montserrat" w:cs="Mongolian Baiti"/>
                <w:b/>
                <w:color w:val="000000" w:themeColor="text1"/>
                <w:sz w:val="20"/>
                <w:szCs w:val="20"/>
              </w:rPr>
              <w:t>2</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(dos) empleados con perfil de INSTRUCTOR DE CAPACITACIÓ</w:t>
            </w:r>
            <w:r w:rsidRPr="00716999">
              <w:rPr>
                <w:rFonts w:ascii="Montserrat" w:hAnsi="Montserrat" w:cs="Mongolian Baiti"/>
                <w:color w:val="000000" w:themeColor="text1"/>
                <w:sz w:val="20"/>
                <w:szCs w:val="20"/>
              </w:rPr>
              <w:t xml:space="preserve"> con título o cédula profesional.</w:t>
            </w:r>
          </w:p>
          <w:p w14:paraId="5A016C67" w14:textId="77777777" w:rsidR="00F24410" w:rsidRPr="00716999" w:rsidRDefault="00F24410" w:rsidP="00821177">
            <w:pPr>
              <w:jc w:val="both"/>
              <w:rPr>
                <w:rFonts w:ascii="Montserrat" w:hAnsi="Montserrat" w:cs="Mongolian Baiti"/>
                <w:color w:val="000000" w:themeColor="text1"/>
                <w:sz w:val="20"/>
                <w:szCs w:val="20"/>
              </w:rPr>
            </w:pPr>
          </w:p>
          <w:p w14:paraId="03A88DF4"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745A77A5" w14:textId="77777777" w:rsidR="00F24410" w:rsidRPr="00716999" w:rsidRDefault="00F24410" w:rsidP="00821177">
            <w:pPr>
              <w:numPr>
                <w:ilvl w:val="0"/>
                <w:numId w:val="92"/>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4DACE303" w14:textId="77777777" w:rsidR="00F24410" w:rsidRPr="00716999" w:rsidRDefault="00F24410" w:rsidP="00821177">
            <w:pPr>
              <w:jc w:val="both"/>
              <w:rPr>
                <w:rFonts w:ascii="Montserrat" w:eastAsia="Montserrat" w:hAnsi="Montserrat" w:cs="Mongolian Baiti"/>
                <w:b/>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7C8DBD7B"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00A3B816" w14:textId="77777777" w:rsidTr="005E0D3B">
        <w:tc>
          <w:tcPr>
            <w:tcW w:w="2122" w:type="dxa"/>
            <w:vMerge w:val="restart"/>
          </w:tcPr>
          <w:p w14:paraId="13B48626"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I.A.3. DOMINIO DE HERRAMIENTAS RELACIONADAS CON EL SERVICIO.</w:t>
            </w:r>
          </w:p>
        </w:tc>
        <w:tc>
          <w:tcPr>
            <w:tcW w:w="6095" w:type="dxa"/>
          </w:tcPr>
          <w:p w14:paraId="0F8B0DD0"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ADMINISTRADOR O EJECUTIVO DE CUENTA DEL CONTRATO</w:t>
            </w:r>
          </w:p>
          <w:p w14:paraId="649DAC44" w14:textId="77777777" w:rsidR="00F24410" w:rsidRPr="00716999" w:rsidRDefault="00F24410" w:rsidP="00821177">
            <w:pPr>
              <w:jc w:val="both"/>
              <w:rPr>
                <w:rFonts w:ascii="Montserrat" w:hAnsi="Montserrat" w:cs="Mongolian Baiti"/>
                <w:color w:val="000000" w:themeColor="text1"/>
                <w:sz w:val="20"/>
                <w:szCs w:val="20"/>
              </w:rPr>
            </w:pPr>
          </w:p>
          <w:p w14:paraId="0FE6A664"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licitante deberá demostrar que cuenta con </w:t>
            </w:r>
            <w:r w:rsidRPr="00716999">
              <w:rPr>
                <w:rFonts w:ascii="Montserrat" w:hAnsi="Montserrat" w:cs="Mongolian Baiti"/>
                <w:b/>
                <w:color w:val="000000" w:themeColor="text1"/>
                <w:sz w:val="20"/>
                <w:szCs w:val="20"/>
              </w:rPr>
              <w:t>1 (uno)</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 xml:space="preserve">empleado con perfil de ADMINISTRADOR O EJECUTIVO DE CUENTA DEL CONTRATO </w:t>
            </w:r>
            <w:r w:rsidRPr="00716999">
              <w:rPr>
                <w:rFonts w:ascii="Montserrat" w:hAnsi="Montserrat" w:cs="Mongolian Baiti"/>
                <w:color w:val="000000" w:themeColor="text1"/>
                <w:sz w:val="20"/>
                <w:szCs w:val="20"/>
              </w:rPr>
              <w:t xml:space="preserve">con el dominio de herramientas relacionado con el servicio de Centros de Contacto, para tal efecto deberá presentar: </w:t>
            </w:r>
          </w:p>
          <w:p w14:paraId="1E89FD35" w14:textId="77777777" w:rsidR="00F24410" w:rsidRPr="00716999" w:rsidRDefault="00F24410" w:rsidP="00821177">
            <w:pPr>
              <w:jc w:val="both"/>
              <w:rPr>
                <w:rFonts w:ascii="Montserrat" w:hAnsi="Montserrat" w:cs="Mongolian Baiti"/>
                <w:color w:val="000000" w:themeColor="text1"/>
                <w:sz w:val="20"/>
                <w:szCs w:val="20"/>
              </w:rPr>
            </w:pPr>
          </w:p>
          <w:p w14:paraId="2EC39A8B"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Diplomas o constancias de acreditación a nombre del personal propuesto para este perfil de por lo menos 2 cursos especializados en temas de: Recursos Humanos, Administración y Finanzas, Procesos, Calidad, Productividad y Administración estratégica en Centros de Contacto.</w:t>
            </w:r>
          </w:p>
          <w:p w14:paraId="210C9A7E" w14:textId="77777777" w:rsidR="00F24410" w:rsidRPr="00716999" w:rsidRDefault="00F24410" w:rsidP="00821177">
            <w:pPr>
              <w:jc w:val="both"/>
              <w:rPr>
                <w:rFonts w:ascii="Montserrat" w:hAnsi="Montserrat" w:cs="Mongolian Baiti"/>
                <w:color w:val="000000" w:themeColor="text1"/>
                <w:sz w:val="20"/>
                <w:szCs w:val="20"/>
              </w:rPr>
            </w:pPr>
          </w:p>
          <w:p w14:paraId="7B8F9F00"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 puntos.</w:t>
            </w:r>
          </w:p>
          <w:p w14:paraId="4FD3AAED" w14:textId="77777777" w:rsidR="00F24410" w:rsidRPr="00716999" w:rsidRDefault="00F24410" w:rsidP="00821177">
            <w:pPr>
              <w:jc w:val="both"/>
              <w:rPr>
                <w:rFonts w:ascii="Montserrat" w:hAnsi="Montserrat" w:cs="Mongolian Baiti"/>
                <w:color w:val="000000" w:themeColor="text1"/>
                <w:sz w:val="20"/>
                <w:szCs w:val="20"/>
              </w:rPr>
            </w:pPr>
          </w:p>
          <w:p w14:paraId="06511D8B"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___puntos al licitante que acredite que cuenta </w:t>
            </w:r>
            <w:r w:rsidRPr="00716999">
              <w:rPr>
                <w:rFonts w:ascii="Montserrat" w:hAnsi="Montserrat" w:cs="Mongolian Baiti"/>
                <w:b/>
                <w:color w:val="000000" w:themeColor="text1"/>
                <w:sz w:val="20"/>
                <w:szCs w:val="20"/>
              </w:rPr>
              <w:t>con 1 (uno) empleado con perfil de</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ADMINISTRADOR O EJECUTIVO DE CUENTA DEL CONTRATO</w:t>
            </w:r>
            <w:r w:rsidRPr="00716999">
              <w:rPr>
                <w:rFonts w:ascii="Montserrat" w:hAnsi="Montserrat" w:cs="Mongolian Baiti"/>
                <w:color w:val="000000" w:themeColor="text1"/>
                <w:sz w:val="20"/>
                <w:szCs w:val="20"/>
              </w:rPr>
              <w:t xml:space="preserve"> con al menos 2 diplomas o constancias de acreditación en cursos especializados en temas de: Recursos Humanos, Administración y Finanzas, Procesos, Calidad, Productividad y Administración estratégica en Centros de Contacto.</w:t>
            </w:r>
          </w:p>
          <w:p w14:paraId="70E70FFF" w14:textId="77777777" w:rsidR="00F24410" w:rsidRPr="00716999" w:rsidRDefault="00F24410" w:rsidP="00821177">
            <w:pPr>
              <w:jc w:val="both"/>
              <w:rPr>
                <w:rFonts w:ascii="Montserrat" w:hAnsi="Montserrat" w:cs="Mongolian Baiti"/>
                <w:color w:val="000000" w:themeColor="text1"/>
                <w:sz w:val="20"/>
                <w:szCs w:val="20"/>
              </w:rPr>
            </w:pPr>
          </w:p>
          <w:p w14:paraId="0BEA68B6" w14:textId="0FE5B5B9" w:rsidR="00D306F3" w:rsidRPr="00716999" w:rsidRDefault="00D306F3"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___punto al licitante que acredite que cuenta </w:t>
            </w:r>
            <w:r w:rsidRPr="00716999">
              <w:rPr>
                <w:rFonts w:ascii="Montserrat" w:hAnsi="Montserrat" w:cs="Mongolian Baiti"/>
                <w:b/>
                <w:color w:val="000000" w:themeColor="text1"/>
                <w:sz w:val="20"/>
                <w:szCs w:val="20"/>
              </w:rPr>
              <w:t>con 1 (uno) empleado con perfil de</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ADMINISTRADOR O EJECUTIVO DE CUENTA DEL CONTRATO</w:t>
            </w:r>
            <w:r w:rsidRPr="00716999">
              <w:rPr>
                <w:rFonts w:ascii="Montserrat" w:hAnsi="Montserrat" w:cs="Mongolian Baiti"/>
                <w:color w:val="000000" w:themeColor="text1"/>
                <w:sz w:val="20"/>
                <w:szCs w:val="20"/>
              </w:rPr>
              <w:t xml:space="preserve"> con al menos 1 diploma o constancia de acreditación en cursos especializados en temas de: Recursos Humanos, Administración y Finanzas, Procesos, Calidad, Productividad y Administración estratégica en Centros de Contacto.</w:t>
            </w:r>
          </w:p>
          <w:p w14:paraId="7DE12DF5" w14:textId="77777777" w:rsidR="00D306F3" w:rsidRPr="00716999" w:rsidRDefault="00D306F3" w:rsidP="00821177">
            <w:pPr>
              <w:jc w:val="both"/>
              <w:rPr>
                <w:rFonts w:ascii="Montserrat" w:hAnsi="Montserrat" w:cs="Mongolian Baiti"/>
                <w:color w:val="000000" w:themeColor="text1"/>
                <w:sz w:val="20"/>
                <w:szCs w:val="20"/>
              </w:rPr>
            </w:pPr>
          </w:p>
          <w:p w14:paraId="5EC5517C" w14:textId="77777777" w:rsidR="00D306F3" w:rsidRPr="00716999" w:rsidRDefault="00D306F3" w:rsidP="00821177">
            <w:pPr>
              <w:jc w:val="both"/>
              <w:rPr>
                <w:rFonts w:ascii="Montserrat" w:hAnsi="Montserrat" w:cs="Mongolian Baiti"/>
                <w:color w:val="000000" w:themeColor="text1"/>
                <w:sz w:val="20"/>
                <w:szCs w:val="20"/>
              </w:rPr>
            </w:pPr>
          </w:p>
          <w:p w14:paraId="6B5D93CF" w14:textId="279C4153"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No se otorgarán puntos a quien no acredite contar con 1 (uno) empleado con perfil de </w:t>
            </w:r>
            <w:r w:rsidRPr="00716999">
              <w:rPr>
                <w:rFonts w:ascii="Montserrat" w:hAnsi="Montserrat" w:cs="Mongolian Baiti"/>
                <w:b/>
                <w:color w:val="000000" w:themeColor="text1"/>
                <w:sz w:val="20"/>
                <w:szCs w:val="20"/>
              </w:rPr>
              <w:t xml:space="preserve">ADMINISTRADOR O EJECUTIVO DE CUENTA DEL CONTRATO, </w:t>
            </w:r>
            <w:r w:rsidRPr="00716999">
              <w:rPr>
                <w:rFonts w:ascii="Montserrat" w:hAnsi="Montserrat" w:cs="Mongolian Baiti"/>
                <w:color w:val="000000" w:themeColor="text1"/>
                <w:sz w:val="20"/>
                <w:szCs w:val="20"/>
              </w:rPr>
              <w:t xml:space="preserve">con al menos </w:t>
            </w:r>
            <w:r w:rsidR="00D306F3" w:rsidRPr="00716999">
              <w:rPr>
                <w:rFonts w:ascii="Montserrat" w:hAnsi="Montserrat" w:cs="Mongolian Baiti"/>
                <w:color w:val="000000" w:themeColor="text1"/>
                <w:sz w:val="20"/>
                <w:szCs w:val="20"/>
              </w:rPr>
              <w:t>1</w:t>
            </w:r>
            <w:r w:rsidRPr="00716999">
              <w:rPr>
                <w:rFonts w:ascii="Montserrat" w:hAnsi="Montserrat" w:cs="Mongolian Baiti"/>
                <w:color w:val="000000" w:themeColor="text1"/>
                <w:sz w:val="20"/>
                <w:szCs w:val="20"/>
              </w:rPr>
              <w:t xml:space="preserve"> diploma o constancia de acreditación en cursos especializados en temas de: Recursos Humanos, Administración y Finanzas, Procesos, Calidad, Productividad y Administración estratégica en Centros de Contacto</w:t>
            </w:r>
          </w:p>
          <w:p w14:paraId="7FFC54DF" w14:textId="77777777" w:rsidR="00F24410" w:rsidRPr="00716999" w:rsidRDefault="00F24410" w:rsidP="00821177">
            <w:pPr>
              <w:jc w:val="both"/>
              <w:rPr>
                <w:rFonts w:ascii="Montserrat" w:hAnsi="Montserrat" w:cs="Mongolian Baiti"/>
                <w:color w:val="000000" w:themeColor="text1"/>
                <w:sz w:val="20"/>
                <w:szCs w:val="20"/>
              </w:rPr>
            </w:pPr>
          </w:p>
          <w:p w14:paraId="0E50E5C7"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508BB306" w14:textId="77777777" w:rsidR="00F24410" w:rsidRPr="00716999" w:rsidRDefault="00F24410" w:rsidP="00821177">
            <w:pPr>
              <w:jc w:val="both"/>
              <w:rPr>
                <w:rFonts w:ascii="Montserrat" w:hAnsi="Montserrat" w:cs="Mongolian Baiti"/>
                <w:color w:val="000000" w:themeColor="text1"/>
                <w:sz w:val="20"/>
                <w:szCs w:val="20"/>
              </w:rPr>
            </w:pPr>
          </w:p>
          <w:p w14:paraId="1A5FBBB5" w14:textId="77777777" w:rsidR="00F24410" w:rsidRPr="00716999" w:rsidRDefault="00F24410" w:rsidP="00821177">
            <w:pPr>
              <w:numPr>
                <w:ilvl w:val="0"/>
                <w:numId w:val="53"/>
              </w:numPr>
              <w:ind w:left="226" w:hanging="226"/>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65B0D004" w14:textId="77777777" w:rsidR="00F24410" w:rsidRPr="00716999" w:rsidRDefault="00F24410" w:rsidP="00821177">
            <w:pPr>
              <w:numPr>
                <w:ilvl w:val="0"/>
                <w:numId w:val="53"/>
              </w:numPr>
              <w:ind w:left="226" w:hanging="226"/>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Cuando la documentación no cumpla con lo solicitado en este apartado.  </w:t>
            </w:r>
          </w:p>
        </w:tc>
        <w:tc>
          <w:tcPr>
            <w:tcW w:w="1276" w:type="dxa"/>
            <w:vAlign w:val="center"/>
          </w:tcPr>
          <w:p w14:paraId="4B290B4F"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066AC641" w14:textId="77777777" w:rsidTr="005E0D3B">
        <w:tc>
          <w:tcPr>
            <w:tcW w:w="2122" w:type="dxa"/>
            <w:vMerge/>
            <w:vAlign w:val="center"/>
          </w:tcPr>
          <w:p w14:paraId="23D9C410"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744369C2"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GERENTE DE OPERACIÓN</w:t>
            </w:r>
            <w:r w:rsidRPr="00716999">
              <w:rPr>
                <w:rFonts w:ascii="Montserrat" w:hAnsi="Montserrat" w:cs="Mongolian Baiti"/>
                <w:color w:val="000000" w:themeColor="text1"/>
                <w:sz w:val="20"/>
                <w:szCs w:val="20"/>
              </w:rPr>
              <w:t xml:space="preserve"> </w:t>
            </w:r>
          </w:p>
          <w:p w14:paraId="593D3BE9" w14:textId="77777777" w:rsidR="00F24410" w:rsidRPr="00716999" w:rsidRDefault="00F24410" w:rsidP="00821177">
            <w:pPr>
              <w:jc w:val="both"/>
              <w:rPr>
                <w:rFonts w:ascii="Montserrat" w:hAnsi="Montserrat" w:cs="Mongolian Baiti"/>
                <w:color w:val="000000" w:themeColor="text1"/>
                <w:sz w:val="20"/>
                <w:szCs w:val="20"/>
              </w:rPr>
            </w:pPr>
          </w:p>
          <w:p w14:paraId="1D30489E"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licitante deberá demostrar que cuenta con </w:t>
            </w:r>
            <w:r w:rsidRPr="00716999">
              <w:rPr>
                <w:rFonts w:ascii="Montserrat" w:hAnsi="Montserrat" w:cs="Mongolian Baiti"/>
                <w:b/>
                <w:color w:val="000000" w:themeColor="text1"/>
                <w:sz w:val="20"/>
                <w:szCs w:val="20"/>
              </w:rPr>
              <w:t>1 (uno)</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 xml:space="preserve">empleado con perfil de GERENTE DE OPERACIÓN </w:t>
            </w:r>
            <w:r w:rsidRPr="00716999">
              <w:rPr>
                <w:rFonts w:ascii="Montserrat" w:hAnsi="Montserrat" w:cs="Mongolian Baiti"/>
                <w:color w:val="000000" w:themeColor="text1"/>
                <w:sz w:val="20"/>
                <w:szCs w:val="20"/>
              </w:rPr>
              <w:t>con el dominio de herramientas relacionado con el servicio de Centros de Contacto, para tal efecto deberá presentar:</w:t>
            </w:r>
          </w:p>
          <w:p w14:paraId="605E893F" w14:textId="77777777" w:rsidR="00F24410" w:rsidRPr="00716999" w:rsidRDefault="00F24410" w:rsidP="00821177">
            <w:pPr>
              <w:jc w:val="both"/>
              <w:rPr>
                <w:rFonts w:ascii="Montserrat" w:hAnsi="Montserrat" w:cs="Mongolian Baiti"/>
                <w:color w:val="000000" w:themeColor="text1"/>
                <w:sz w:val="20"/>
                <w:szCs w:val="20"/>
              </w:rPr>
            </w:pPr>
          </w:p>
          <w:p w14:paraId="25C42A67"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Diplomas o constancias de acreditación a nombre del personal propuesto para este perfil de por lo menos 2 cursos especializados en temas de: Recursos Humanos, </w:t>
            </w:r>
            <w:r w:rsidRPr="00716999">
              <w:rPr>
                <w:rFonts w:ascii="Montserrat" w:hAnsi="Montserrat" w:cs="Mongolian Baiti"/>
                <w:color w:val="000000" w:themeColor="text1"/>
                <w:sz w:val="20"/>
                <w:szCs w:val="20"/>
              </w:rPr>
              <w:lastRenderedPageBreak/>
              <w:t>Administración y Finanzas, Procesos, Calidad, Productividad y Administración estratégica en Centros de Contacto.</w:t>
            </w:r>
          </w:p>
          <w:p w14:paraId="719B7633" w14:textId="77777777" w:rsidR="00F24410" w:rsidRPr="00716999" w:rsidRDefault="00F24410" w:rsidP="00821177">
            <w:pPr>
              <w:jc w:val="both"/>
              <w:rPr>
                <w:rFonts w:ascii="Montserrat" w:hAnsi="Montserrat" w:cs="Mongolian Baiti"/>
                <w:color w:val="000000" w:themeColor="text1"/>
                <w:sz w:val="20"/>
                <w:szCs w:val="20"/>
              </w:rPr>
            </w:pPr>
          </w:p>
          <w:p w14:paraId="741278FC"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cumplir con cada uno de los requisitos que se señalan para acreditar el dominio de herramientas del perfil solicitado.</w:t>
            </w:r>
          </w:p>
          <w:p w14:paraId="03B8627F" w14:textId="77777777" w:rsidR="00F24410" w:rsidRPr="00716999" w:rsidRDefault="00F24410" w:rsidP="00821177">
            <w:pPr>
              <w:jc w:val="both"/>
              <w:rPr>
                <w:rFonts w:ascii="Montserrat" w:hAnsi="Montserrat" w:cs="Mongolian Baiti"/>
                <w:color w:val="000000" w:themeColor="text1"/>
                <w:sz w:val="20"/>
                <w:szCs w:val="20"/>
              </w:rPr>
            </w:pPr>
          </w:p>
          <w:p w14:paraId="53A75ADB"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___puntos.</w:t>
            </w:r>
          </w:p>
          <w:p w14:paraId="565570A7" w14:textId="77777777" w:rsidR="00F24410" w:rsidRPr="00716999" w:rsidRDefault="00F24410" w:rsidP="00821177">
            <w:pPr>
              <w:jc w:val="both"/>
              <w:rPr>
                <w:rFonts w:ascii="Montserrat" w:hAnsi="Montserrat" w:cs="Mongolian Baiti"/>
                <w:color w:val="000000" w:themeColor="text1"/>
                <w:sz w:val="20"/>
                <w:szCs w:val="20"/>
              </w:rPr>
            </w:pPr>
          </w:p>
          <w:p w14:paraId="26CFA27E"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___puntos al licitante que acredite que cuenta con </w:t>
            </w:r>
            <w:r w:rsidRPr="00716999">
              <w:rPr>
                <w:rFonts w:ascii="Montserrat" w:hAnsi="Montserrat" w:cs="Mongolian Baiti"/>
                <w:b/>
                <w:color w:val="000000" w:themeColor="text1"/>
                <w:sz w:val="20"/>
                <w:szCs w:val="20"/>
              </w:rPr>
              <w:t>1 (uno)</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empleado con perfil de GERENTE DE OPERACIÓN</w:t>
            </w:r>
            <w:r w:rsidRPr="00716999">
              <w:rPr>
                <w:rFonts w:ascii="Montserrat" w:hAnsi="Montserrat" w:cs="Mongolian Baiti"/>
                <w:color w:val="000000" w:themeColor="text1"/>
                <w:sz w:val="20"/>
                <w:szCs w:val="20"/>
              </w:rPr>
              <w:t xml:space="preserve"> con al menos 2 diplomas o constancias de acreditación, cada uno, en cursos especializados en temas de: Recursos Humanos, Administración y Finanzas, Procesos, Calidad, Productividad y Administración estratégica en Centros de Contacto. </w:t>
            </w:r>
          </w:p>
          <w:p w14:paraId="06997DDD" w14:textId="77777777" w:rsidR="00F24410" w:rsidRPr="00716999" w:rsidRDefault="00F24410" w:rsidP="00821177">
            <w:pPr>
              <w:jc w:val="both"/>
              <w:rPr>
                <w:rFonts w:ascii="Montserrat" w:hAnsi="Montserrat" w:cs="Mongolian Baiti"/>
                <w:color w:val="000000" w:themeColor="text1"/>
                <w:sz w:val="20"/>
                <w:szCs w:val="20"/>
              </w:rPr>
            </w:pPr>
          </w:p>
          <w:p w14:paraId="497E42B4"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No se otorgarán puntos a quien no acredite contar con </w:t>
            </w:r>
            <w:r w:rsidRPr="00716999">
              <w:rPr>
                <w:rFonts w:ascii="Montserrat" w:hAnsi="Montserrat" w:cs="Mongolian Baiti"/>
                <w:b/>
                <w:color w:val="000000" w:themeColor="text1"/>
                <w:sz w:val="20"/>
                <w:szCs w:val="20"/>
              </w:rPr>
              <w:t>1 (uno)</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empleado con perfil de GERENTE DE OPERACIÓN</w:t>
            </w:r>
            <w:r w:rsidRPr="00716999">
              <w:rPr>
                <w:rFonts w:ascii="Montserrat" w:hAnsi="Montserrat" w:cs="Mongolian Baiti"/>
                <w:color w:val="000000" w:themeColor="text1"/>
                <w:sz w:val="20"/>
                <w:szCs w:val="20"/>
              </w:rPr>
              <w:t xml:space="preserve"> con al menos 2 diplomas o constancias de acreditación, cada uno,  en cursos especializados en temas de: Recursos Humanos, Administración y Finanzas, Procesos, Calidad, Productividad y Administración estratégica en Centros de Contacto. </w:t>
            </w:r>
          </w:p>
          <w:p w14:paraId="0BD1CECF" w14:textId="77777777" w:rsidR="00F24410" w:rsidRPr="00716999" w:rsidRDefault="00F24410" w:rsidP="00821177">
            <w:pPr>
              <w:jc w:val="both"/>
              <w:rPr>
                <w:rFonts w:ascii="Montserrat" w:hAnsi="Montserrat" w:cs="Mongolian Baiti"/>
                <w:color w:val="000000" w:themeColor="text1"/>
                <w:sz w:val="20"/>
                <w:szCs w:val="20"/>
              </w:rPr>
            </w:pPr>
          </w:p>
          <w:p w14:paraId="0AF77F65"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53DEEEE7" w14:textId="77777777" w:rsidR="00F24410" w:rsidRPr="00716999" w:rsidRDefault="00F24410" w:rsidP="00821177">
            <w:pPr>
              <w:jc w:val="both"/>
              <w:rPr>
                <w:rFonts w:ascii="Montserrat" w:hAnsi="Montserrat" w:cs="Mongolian Baiti"/>
                <w:color w:val="000000" w:themeColor="text1"/>
                <w:sz w:val="20"/>
                <w:szCs w:val="20"/>
              </w:rPr>
            </w:pPr>
          </w:p>
          <w:p w14:paraId="2A7FEA03" w14:textId="77777777" w:rsidR="00F24410" w:rsidRPr="00716999" w:rsidRDefault="00F24410" w:rsidP="00821177">
            <w:pPr>
              <w:numPr>
                <w:ilvl w:val="0"/>
                <w:numId w:val="54"/>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0841439E" w14:textId="77777777" w:rsidR="00F24410" w:rsidRPr="00716999" w:rsidRDefault="00F24410" w:rsidP="00821177">
            <w:pPr>
              <w:numPr>
                <w:ilvl w:val="0"/>
                <w:numId w:val="54"/>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4ACBC5A9"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0A832261" w14:textId="77777777" w:rsidTr="005E0D3B">
        <w:tc>
          <w:tcPr>
            <w:tcW w:w="2122" w:type="dxa"/>
            <w:vMerge/>
            <w:vAlign w:val="center"/>
          </w:tcPr>
          <w:p w14:paraId="494467A1"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60487848"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GERENTE DE CALIDAD</w:t>
            </w:r>
            <w:r w:rsidRPr="00716999">
              <w:rPr>
                <w:rFonts w:ascii="Montserrat" w:hAnsi="Montserrat" w:cs="Mongolian Baiti"/>
                <w:color w:val="000000" w:themeColor="text1"/>
                <w:sz w:val="20"/>
                <w:szCs w:val="20"/>
              </w:rPr>
              <w:t xml:space="preserve"> </w:t>
            </w:r>
          </w:p>
          <w:p w14:paraId="573B5878" w14:textId="77777777" w:rsidR="00F24410" w:rsidRPr="00716999" w:rsidRDefault="00F24410" w:rsidP="00821177">
            <w:pPr>
              <w:jc w:val="both"/>
              <w:rPr>
                <w:rFonts w:ascii="Montserrat" w:hAnsi="Montserrat" w:cs="Mongolian Baiti"/>
                <w:color w:val="000000" w:themeColor="text1"/>
                <w:sz w:val="20"/>
                <w:szCs w:val="20"/>
              </w:rPr>
            </w:pPr>
          </w:p>
          <w:p w14:paraId="1ABDC62B"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demostrar que cuenta con</w:t>
            </w:r>
            <w:r w:rsidRPr="00716999">
              <w:rPr>
                <w:rFonts w:ascii="Montserrat" w:hAnsi="Montserrat" w:cs="Mongolian Baiti"/>
                <w:b/>
                <w:color w:val="000000" w:themeColor="text1"/>
                <w:sz w:val="20"/>
                <w:szCs w:val="20"/>
              </w:rPr>
              <w:t xml:space="preserve"> 1 (uno) empleado con perfil de GERENTE DE CALIDAD </w:t>
            </w:r>
            <w:r w:rsidRPr="00716999">
              <w:rPr>
                <w:rFonts w:ascii="Montserrat" w:hAnsi="Montserrat" w:cs="Mongolian Baiti"/>
                <w:color w:val="000000" w:themeColor="text1"/>
                <w:sz w:val="20"/>
                <w:szCs w:val="20"/>
              </w:rPr>
              <w:t>con el dominio de herramientas relacionado con el servicio de Centros de Contacto, para tal efecto deberá presentar:</w:t>
            </w:r>
          </w:p>
          <w:p w14:paraId="7D68198A" w14:textId="77777777" w:rsidR="00F24410" w:rsidRPr="00716999" w:rsidRDefault="00F24410" w:rsidP="00821177">
            <w:pPr>
              <w:jc w:val="both"/>
              <w:rPr>
                <w:rFonts w:ascii="Montserrat" w:hAnsi="Montserrat" w:cs="Mongolian Baiti"/>
                <w:color w:val="000000" w:themeColor="text1"/>
                <w:sz w:val="20"/>
                <w:szCs w:val="20"/>
              </w:rPr>
            </w:pPr>
          </w:p>
          <w:p w14:paraId="1DA8ACA2"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Certificación o constancia vigente a nombre del personal propuesto para este perfil de por lo menos 2 de los cursos enlistados a continuación:</w:t>
            </w:r>
          </w:p>
          <w:p w14:paraId="6AF39319" w14:textId="77777777" w:rsidR="00F24410" w:rsidRPr="00716999" w:rsidRDefault="00F24410" w:rsidP="00821177">
            <w:pPr>
              <w:jc w:val="both"/>
              <w:rPr>
                <w:rFonts w:ascii="Montserrat" w:hAnsi="Montserrat" w:cs="Mongolian Baiti"/>
                <w:color w:val="000000" w:themeColor="text1"/>
                <w:sz w:val="20"/>
                <w:szCs w:val="20"/>
              </w:rPr>
            </w:pPr>
          </w:p>
          <w:p w14:paraId="1D5F1487" w14:textId="77777777" w:rsidR="00F24410" w:rsidRPr="00716999" w:rsidRDefault="00F24410" w:rsidP="00821177">
            <w:pPr>
              <w:pStyle w:val="Prrafodelista"/>
              <w:numPr>
                <w:ilvl w:val="0"/>
                <w:numId w:val="93"/>
              </w:numPr>
              <w:ind w:left="596"/>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Cursos sobre procesos de Calidad y Estadísticas de Centros de Contacto, </w:t>
            </w:r>
          </w:p>
          <w:p w14:paraId="63A34ED7" w14:textId="77777777" w:rsidR="00F24410" w:rsidRPr="00716999" w:rsidRDefault="00F24410" w:rsidP="00821177">
            <w:pPr>
              <w:pStyle w:val="Prrafodelista"/>
              <w:numPr>
                <w:ilvl w:val="0"/>
                <w:numId w:val="93"/>
              </w:numPr>
              <w:ind w:left="596"/>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Administración efectiva en Centros de Contacto</w:t>
            </w:r>
          </w:p>
          <w:p w14:paraId="0B14791B" w14:textId="77777777" w:rsidR="00F24410" w:rsidRPr="00716999" w:rsidRDefault="00F24410" w:rsidP="00821177">
            <w:pPr>
              <w:pStyle w:val="Prrafodelista"/>
              <w:numPr>
                <w:ilvl w:val="0"/>
                <w:numId w:val="93"/>
              </w:numPr>
              <w:ind w:left="596"/>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Liderazgo y coaching.</w:t>
            </w:r>
          </w:p>
          <w:p w14:paraId="2B76C2F9" w14:textId="77777777" w:rsidR="00F24410" w:rsidRPr="00716999" w:rsidRDefault="00F24410" w:rsidP="00821177">
            <w:pPr>
              <w:jc w:val="both"/>
              <w:rPr>
                <w:rFonts w:ascii="Montserrat" w:hAnsi="Montserrat" w:cs="Mongolian Baiti"/>
                <w:color w:val="000000" w:themeColor="text1"/>
                <w:sz w:val="20"/>
                <w:szCs w:val="20"/>
              </w:rPr>
            </w:pPr>
          </w:p>
          <w:p w14:paraId="06228CD9"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Contar con: </w:t>
            </w:r>
          </w:p>
          <w:p w14:paraId="768211C2" w14:textId="77777777" w:rsidR="00F24410" w:rsidRPr="00716999" w:rsidRDefault="00F24410" w:rsidP="00821177">
            <w:pPr>
              <w:pStyle w:val="Prrafodelista"/>
              <w:numPr>
                <w:ilvl w:val="0"/>
                <w:numId w:val="93"/>
              </w:numPr>
              <w:ind w:left="596"/>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Certificación vigente a nombre del personal propuesto como coordinador o implementador COPC (Customer Operations Performance Centre).</w:t>
            </w:r>
          </w:p>
          <w:p w14:paraId="76F030C4" w14:textId="77777777" w:rsidR="00F24410" w:rsidRPr="00716999" w:rsidRDefault="00F24410" w:rsidP="00821177">
            <w:pPr>
              <w:jc w:val="both"/>
              <w:rPr>
                <w:rFonts w:ascii="Montserrat" w:hAnsi="Montserrat" w:cs="Mongolian Baiti"/>
                <w:color w:val="000000" w:themeColor="text1"/>
                <w:sz w:val="20"/>
                <w:szCs w:val="20"/>
              </w:rPr>
            </w:pPr>
          </w:p>
          <w:p w14:paraId="778BC19E"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como máximo ___puntos </w:t>
            </w:r>
          </w:p>
          <w:p w14:paraId="478FB253" w14:textId="77777777" w:rsidR="00F24410" w:rsidRPr="00716999" w:rsidRDefault="00F24410" w:rsidP="00821177">
            <w:pPr>
              <w:jc w:val="both"/>
              <w:rPr>
                <w:rFonts w:ascii="Montserrat" w:hAnsi="Montserrat" w:cs="Mongolian Baiti"/>
                <w:color w:val="000000" w:themeColor="text1"/>
                <w:sz w:val="20"/>
                <w:szCs w:val="20"/>
              </w:rPr>
            </w:pPr>
          </w:p>
          <w:p w14:paraId="6EB8F197"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___puntos al licitante que acredite </w:t>
            </w:r>
            <w:r w:rsidRPr="00716999">
              <w:rPr>
                <w:rFonts w:ascii="Montserrat" w:hAnsi="Montserrat" w:cs="Mongolian Baiti"/>
                <w:b/>
                <w:color w:val="000000" w:themeColor="text1"/>
                <w:sz w:val="20"/>
                <w:szCs w:val="20"/>
              </w:rPr>
              <w:t>1 (uno) empleado con perfil de con perfil de</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GERENTE DE CALIDAD</w:t>
            </w:r>
            <w:r w:rsidRPr="00716999">
              <w:rPr>
                <w:rFonts w:ascii="Montserrat" w:hAnsi="Montserrat" w:cs="Mongolian Baiti"/>
                <w:color w:val="000000" w:themeColor="text1"/>
                <w:sz w:val="20"/>
                <w:szCs w:val="20"/>
              </w:rPr>
              <w:t xml:space="preserve"> que cuenten con certificación o constancia de por lo menos 2 de cursos sobre procesos de Calidad y Estadísticas de Centros de Contacto, Administración efectiva en Centros de Contacto, Liderazgo y coaching y cuenten con la Certificación como coordinador o implementador COPC (Customer Operations Performance Centre).</w:t>
            </w:r>
          </w:p>
          <w:p w14:paraId="48192D15" w14:textId="77777777" w:rsidR="00F24410" w:rsidRPr="00716999" w:rsidRDefault="00F24410" w:rsidP="00821177">
            <w:pPr>
              <w:jc w:val="both"/>
              <w:rPr>
                <w:rFonts w:ascii="Montserrat" w:hAnsi="Montserrat" w:cs="Mongolian Baiti"/>
                <w:color w:val="000000" w:themeColor="text1"/>
                <w:sz w:val="20"/>
                <w:szCs w:val="20"/>
              </w:rPr>
            </w:pPr>
          </w:p>
          <w:p w14:paraId="08E368CE"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No se otorgarán puntos a quien no acredite contar con </w:t>
            </w:r>
            <w:r w:rsidRPr="00716999">
              <w:rPr>
                <w:rFonts w:ascii="Montserrat" w:hAnsi="Montserrat" w:cs="Mongolian Baiti"/>
                <w:b/>
                <w:color w:val="000000" w:themeColor="text1"/>
                <w:sz w:val="20"/>
                <w:szCs w:val="20"/>
              </w:rPr>
              <w:t>1 (uno) empleado con perfil de</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 xml:space="preserve">GERENTE DE CALIDAD </w:t>
            </w:r>
            <w:r w:rsidRPr="00716999">
              <w:rPr>
                <w:rFonts w:ascii="Montserrat" w:hAnsi="Montserrat" w:cs="Mongolian Baiti"/>
                <w:color w:val="000000" w:themeColor="text1"/>
                <w:sz w:val="20"/>
                <w:szCs w:val="20"/>
              </w:rPr>
              <w:t>que cuenten con certificación o constancia de por lo menos 2 de cursos sobre procesos de Calidad y Estadísticas de Centros de Contacto, Administración efectiva en Centros de Contacto, Liderazgo y coaching y cuenten con la Certificación como coordinador o implementador COPC (Customer Operations Performance Centre).</w:t>
            </w:r>
          </w:p>
          <w:p w14:paraId="17386913" w14:textId="77777777" w:rsidR="00F24410" w:rsidRPr="00716999" w:rsidRDefault="00F24410" w:rsidP="00821177">
            <w:pPr>
              <w:jc w:val="both"/>
              <w:rPr>
                <w:rFonts w:ascii="Montserrat" w:hAnsi="Montserrat" w:cs="Mongolian Baiti"/>
                <w:color w:val="000000" w:themeColor="text1"/>
                <w:sz w:val="20"/>
                <w:szCs w:val="20"/>
              </w:rPr>
            </w:pPr>
          </w:p>
          <w:p w14:paraId="6A23C741"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79A00225" w14:textId="77777777" w:rsidR="00F24410" w:rsidRPr="00716999" w:rsidRDefault="00F24410" w:rsidP="00821177">
            <w:pPr>
              <w:jc w:val="both"/>
              <w:rPr>
                <w:rFonts w:ascii="Montserrat" w:hAnsi="Montserrat" w:cs="Mongolian Baiti"/>
                <w:color w:val="000000" w:themeColor="text1"/>
                <w:sz w:val="20"/>
                <w:szCs w:val="20"/>
              </w:rPr>
            </w:pPr>
          </w:p>
          <w:p w14:paraId="0A7F371C" w14:textId="77777777" w:rsidR="00F24410" w:rsidRPr="00716999" w:rsidRDefault="00F24410" w:rsidP="00821177">
            <w:pPr>
              <w:numPr>
                <w:ilvl w:val="0"/>
                <w:numId w:val="55"/>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4D71F5C7" w14:textId="77777777" w:rsidR="00F24410" w:rsidRPr="00716999" w:rsidRDefault="00F24410" w:rsidP="00821177">
            <w:pPr>
              <w:numPr>
                <w:ilvl w:val="0"/>
                <w:numId w:val="55"/>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27EEAD82"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3A838604" w14:textId="77777777" w:rsidTr="005E0D3B">
        <w:tc>
          <w:tcPr>
            <w:tcW w:w="2122" w:type="dxa"/>
            <w:vMerge/>
            <w:vAlign w:val="center"/>
          </w:tcPr>
          <w:p w14:paraId="63CAA805"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709CBE47"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GERENTE DE CAPACITACIÓN</w:t>
            </w:r>
            <w:r w:rsidRPr="00716999">
              <w:rPr>
                <w:rFonts w:ascii="Montserrat" w:hAnsi="Montserrat" w:cs="Mongolian Baiti"/>
                <w:color w:val="000000" w:themeColor="text1"/>
                <w:sz w:val="20"/>
                <w:szCs w:val="20"/>
              </w:rPr>
              <w:t xml:space="preserve"> </w:t>
            </w:r>
          </w:p>
          <w:p w14:paraId="483C8A4D" w14:textId="77777777" w:rsidR="00F24410" w:rsidRPr="00716999" w:rsidRDefault="00F24410" w:rsidP="00821177">
            <w:pPr>
              <w:jc w:val="both"/>
              <w:rPr>
                <w:rFonts w:ascii="Montserrat" w:hAnsi="Montserrat" w:cs="Mongolian Baiti"/>
                <w:color w:val="000000" w:themeColor="text1"/>
                <w:sz w:val="20"/>
                <w:szCs w:val="20"/>
              </w:rPr>
            </w:pPr>
          </w:p>
          <w:p w14:paraId="55928403"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demostrar que cuenta con</w:t>
            </w:r>
            <w:r w:rsidRPr="00716999">
              <w:rPr>
                <w:rFonts w:ascii="Montserrat" w:hAnsi="Montserrat" w:cs="Mongolian Baiti"/>
                <w:b/>
                <w:color w:val="000000" w:themeColor="text1"/>
                <w:sz w:val="20"/>
                <w:szCs w:val="20"/>
              </w:rPr>
              <w:t xml:space="preserve"> 1 (uno)</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empleado con perfil de</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 xml:space="preserve">GERENTE DE CAPACITACIÓN </w:t>
            </w:r>
            <w:r w:rsidRPr="00716999">
              <w:rPr>
                <w:rFonts w:ascii="Montserrat" w:hAnsi="Montserrat" w:cs="Mongolian Baiti"/>
                <w:color w:val="000000" w:themeColor="text1"/>
                <w:sz w:val="20"/>
                <w:szCs w:val="20"/>
              </w:rPr>
              <w:t>con el dominio de herramientas relacionado con el servicio de Centros de Contacto, para tal efecto deberá presentar:</w:t>
            </w:r>
          </w:p>
          <w:p w14:paraId="70DF5156" w14:textId="77777777" w:rsidR="00F24410" w:rsidRPr="00716999" w:rsidRDefault="00F24410" w:rsidP="00821177">
            <w:pPr>
              <w:jc w:val="both"/>
              <w:rPr>
                <w:rFonts w:ascii="Montserrat" w:hAnsi="Montserrat" w:cs="Mongolian Baiti"/>
                <w:color w:val="000000" w:themeColor="text1"/>
                <w:sz w:val="20"/>
                <w:szCs w:val="20"/>
              </w:rPr>
            </w:pPr>
          </w:p>
          <w:p w14:paraId="42403FD0"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Certificación o constancia vigentes a nombre del personal propuesto para este perfil de por lo menos 2 de los cursos enlistados a continuación:</w:t>
            </w:r>
          </w:p>
          <w:p w14:paraId="35DCD3DF" w14:textId="77777777" w:rsidR="00F24410" w:rsidRPr="00716999" w:rsidRDefault="00F24410" w:rsidP="00821177">
            <w:pPr>
              <w:jc w:val="both"/>
              <w:rPr>
                <w:rFonts w:ascii="Montserrat" w:hAnsi="Montserrat" w:cs="Mongolian Baiti"/>
                <w:color w:val="000000" w:themeColor="text1"/>
                <w:sz w:val="20"/>
                <w:szCs w:val="20"/>
              </w:rPr>
            </w:pPr>
          </w:p>
          <w:p w14:paraId="73B8EC86" w14:textId="77777777" w:rsidR="00F24410" w:rsidRPr="00716999" w:rsidRDefault="00F24410" w:rsidP="00821177">
            <w:pPr>
              <w:pStyle w:val="Prrafodelista"/>
              <w:numPr>
                <w:ilvl w:val="0"/>
                <w:numId w:val="69"/>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Certificación sobre procesos de Calidad.</w:t>
            </w:r>
          </w:p>
          <w:p w14:paraId="1856BAB5" w14:textId="77777777" w:rsidR="00F24410" w:rsidRPr="00716999" w:rsidRDefault="00F24410" w:rsidP="00821177">
            <w:pPr>
              <w:pStyle w:val="Prrafodelista"/>
              <w:numPr>
                <w:ilvl w:val="0"/>
                <w:numId w:val="69"/>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Administración efectiva en Centros de Contacto.</w:t>
            </w:r>
          </w:p>
          <w:p w14:paraId="52456621" w14:textId="77777777" w:rsidR="00F24410" w:rsidRPr="00716999" w:rsidRDefault="00F24410" w:rsidP="00821177">
            <w:pPr>
              <w:pStyle w:val="Prrafodelista"/>
              <w:numPr>
                <w:ilvl w:val="0"/>
                <w:numId w:val="69"/>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Liderazgo y coaching. </w:t>
            </w:r>
          </w:p>
          <w:p w14:paraId="4B6BD88E" w14:textId="77777777" w:rsidR="00F24410" w:rsidRPr="00716999" w:rsidRDefault="00F24410" w:rsidP="00821177">
            <w:pPr>
              <w:jc w:val="both"/>
              <w:rPr>
                <w:rFonts w:ascii="Montserrat" w:hAnsi="Montserrat" w:cs="Mongolian Baiti"/>
                <w:color w:val="000000" w:themeColor="text1"/>
                <w:sz w:val="20"/>
                <w:szCs w:val="20"/>
              </w:rPr>
            </w:pPr>
          </w:p>
          <w:p w14:paraId="035F8DE4"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Contar con: </w:t>
            </w:r>
          </w:p>
          <w:p w14:paraId="03D31031" w14:textId="77777777" w:rsidR="00F24410" w:rsidRPr="00716999" w:rsidRDefault="00F24410" w:rsidP="00821177">
            <w:pPr>
              <w:jc w:val="both"/>
              <w:rPr>
                <w:rFonts w:ascii="Montserrat" w:hAnsi="Montserrat" w:cs="Mongolian Baiti"/>
                <w:color w:val="000000" w:themeColor="text1"/>
                <w:sz w:val="20"/>
                <w:szCs w:val="20"/>
              </w:rPr>
            </w:pPr>
          </w:p>
          <w:p w14:paraId="5320C94B" w14:textId="77777777" w:rsidR="00F24410" w:rsidRPr="00716999" w:rsidRDefault="00F24410" w:rsidP="00821177">
            <w:pPr>
              <w:pStyle w:val="Prrafodelista"/>
              <w:numPr>
                <w:ilvl w:val="0"/>
                <w:numId w:val="69"/>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Certificación a nombre del personal propuesto para este perfil como coordinador o implementador COPC (Customer Operations Performance Centre)</w:t>
            </w:r>
          </w:p>
          <w:p w14:paraId="2BD72381" w14:textId="77777777" w:rsidR="00F24410" w:rsidRPr="00716999" w:rsidRDefault="00F24410" w:rsidP="00821177">
            <w:pPr>
              <w:jc w:val="both"/>
              <w:rPr>
                <w:rFonts w:ascii="Montserrat" w:hAnsi="Montserrat" w:cs="Mongolian Baiti"/>
                <w:color w:val="000000" w:themeColor="text1"/>
                <w:sz w:val="20"/>
                <w:szCs w:val="20"/>
              </w:rPr>
            </w:pPr>
          </w:p>
          <w:p w14:paraId="7779DCDC" w14:textId="77777777" w:rsidR="00F24410" w:rsidRPr="00716999" w:rsidRDefault="00F24410" w:rsidP="00821177">
            <w:pPr>
              <w:jc w:val="both"/>
              <w:rPr>
                <w:rFonts w:ascii="Montserrat" w:hAnsi="Montserrat" w:cs="Mongolian Baiti"/>
                <w:color w:val="000000" w:themeColor="text1"/>
                <w:sz w:val="20"/>
                <w:szCs w:val="20"/>
              </w:rPr>
            </w:pPr>
          </w:p>
          <w:p w14:paraId="191ACB53"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___puntos.</w:t>
            </w:r>
          </w:p>
          <w:p w14:paraId="33F6FC1B" w14:textId="77777777" w:rsidR="00F24410" w:rsidRPr="00716999" w:rsidRDefault="00F24410" w:rsidP="00821177">
            <w:pPr>
              <w:jc w:val="both"/>
              <w:rPr>
                <w:rFonts w:ascii="Montserrat" w:hAnsi="Montserrat" w:cs="Mongolian Baiti"/>
                <w:color w:val="000000" w:themeColor="text1"/>
                <w:sz w:val="20"/>
                <w:szCs w:val="20"/>
              </w:rPr>
            </w:pPr>
          </w:p>
          <w:p w14:paraId="25326031"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___puntos en al licitante que acredite que cuenta </w:t>
            </w:r>
            <w:r w:rsidRPr="00716999">
              <w:rPr>
                <w:rFonts w:ascii="Montserrat" w:hAnsi="Montserrat" w:cs="Mongolian Baiti"/>
                <w:b/>
                <w:color w:val="000000" w:themeColor="text1"/>
                <w:sz w:val="20"/>
                <w:szCs w:val="20"/>
              </w:rPr>
              <w:t>1 (uno) empleado con perfil de GERENTE DE CAPACITACIÓN</w:t>
            </w:r>
            <w:r w:rsidRPr="00716999">
              <w:rPr>
                <w:rFonts w:ascii="Montserrat" w:hAnsi="Montserrat" w:cs="Mongolian Baiti"/>
                <w:color w:val="000000" w:themeColor="text1"/>
                <w:sz w:val="20"/>
                <w:szCs w:val="20"/>
              </w:rPr>
              <w:t xml:space="preserve"> que cuenten con certificación o constancia de por lo menos 2 de cursos sobre procesos de Calidad y Estadísticas de Centros de Contacto, Administración efectiva en Centros de Contacto, Liderazgo y coaching y cuenten con la Certificación como coordinador o implementador COPC (Customer Operations Performance Centre).</w:t>
            </w:r>
          </w:p>
          <w:p w14:paraId="18A0FD1D" w14:textId="77777777" w:rsidR="00F24410" w:rsidRPr="00716999" w:rsidRDefault="00F24410" w:rsidP="00821177">
            <w:pPr>
              <w:jc w:val="both"/>
              <w:rPr>
                <w:rFonts w:ascii="Montserrat" w:hAnsi="Montserrat" w:cs="Mongolian Baiti"/>
                <w:color w:val="000000" w:themeColor="text1"/>
                <w:sz w:val="20"/>
                <w:szCs w:val="20"/>
              </w:rPr>
            </w:pPr>
          </w:p>
          <w:p w14:paraId="731AF5AF"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No se otorgarán puntos a quien no acredite contar con </w:t>
            </w:r>
            <w:r w:rsidRPr="00716999">
              <w:rPr>
                <w:rFonts w:ascii="Montserrat" w:hAnsi="Montserrat" w:cs="Mongolian Baiti"/>
                <w:b/>
                <w:color w:val="000000" w:themeColor="text1"/>
                <w:sz w:val="20"/>
                <w:szCs w:val="20"/>
              </w:rPr>
              <w:t xml:space="preserve">1 (uno) empleado con perfil de GERENTE DE CAPACITACIÓN </w:t>
            </w:r>
            <w:r w:rsidRPr="00716999">
              <w:rPr>
                <w:rFonts w:ascii="Montserrat" w:hAnsi="Montserrat" w:cs="Mongolian Baiti"/>
                <w:color w:val="000000" w:themeColor="text1"/>
                <w:sz w:val="20"/>
                <w:szCs w:val="20"/>
              </w:rPr>
              <w:t>que cuenten con certificación o constancia de por lo menos 2 de cursos sobre procesos de Calidad y Estadísticas de Centros de Contacto, Administración efectiva en Centros de Contacto, Liderazgo y coaching y cuenten con la Certificación como coordinador o implementador COPC (Customer Operations Performance Centre).</w:t>
            </w:r>
          </w:p>
          <w:p w14:paraId="6C502498" w14:textId="77777777" w:rsidR="00F24410" w:rsidRPr="00716999" w:rsidRDefault="00F24410" w:rsidP="00821177">
            <w:pPr>
              <w:jc w:val="both"/>
              <w:rPr>
                <w:rFonts w:ascii="Montserrat" w:hAnsi="Montserrat" w:cs="Mongolian Baiti"/>
                <w:color w:val="000000" w:themeColor="text1"/>
                <w:sz w:val="20"/>
                <w:szCs w:val="20"/>
              </w:rPr>
            </w:pPr>
          </w:p>
          <w:p w14:paraId="5998DC52"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otorgarán puntos a quien no acredite contar con la documentación solicitada.</w:t>
            </w:r>
          </w:p>
          <w:p w14:paraId="58490E6E" w14:textId="77777777" w:rsidR="00F24410" w:rsidRPr="00716999" w:rsidRDefault="00F24410" w:rsidP="00821177">
            <w:pPr>
              <w:jc w:val="both"/>
              <w:rPr>
                <w:rFonts w:ascii="Montserrat" w:hAnsi="Montserrat" w:cs="Mongolian Baiti"/>
                <w:color w:val="000000" w:themeColor="text1"/>
                <w:sz w:val="20"/>
                <w:szCs w:val="20"/>
              </w:rPr>
            </w:pPr>
          </w:p>
          <w:p w14:paraId="05BB673C"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0174110A" w14:textId="77777777" w:rsidR="00F24410" w:rsidRPr="00716999" w:rsidRDefault="00F24410" w:rsidP="00821177">
            <w:pPr>
              <w:numPr>
                <w:ilvl w:val="0"/>
                <w:numId w:val="56"/>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5CBE4E80" w14:textId="77777777" w:rsidR="00F24410" w:rsidRPr="00716999" w:rsidRDefault="00F24410" w:rsidP="00821177">
            <w:pPr>
              <w:numPr>
                <w:ilvl w:val="0"/>
                <w:numId w:val="56"/>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0BD6623D"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338A9B8A" w14:textId="77777777" w:rsidTr="005E0D3B">
        <w:tc>
          <w:tcPr>
            <w:tcW w:w="2122" w:type="dxa"/>
            <w:vMerge/>
            <w:vAlign w:val="center"/>
          </w:tcPr>
          <w:p w14:paraId="62B928B5"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745B9F1D"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SUPERVISOR DE OPERACIÓN</w:t>
            </w:r>
            <w:r w:rsidRPr="00716999">
              <w:rPr>
                <w:rFonts w:ascii="Montserrat" w:hAnsi="Montserrat" w:cs="Mongolian Baiti"/>
                <w:color w:val="000000" w:themeColor="text1"/>
                <w:sz w:val="20"/>
                <w:szCs w:val="20"/>
              </w:rPr>
              <w:t xml:space="preserve"> </w:t>
            </w:r>
          </w:p>
          <w:p w14:paraId="79F402EF" w14:textId="77777777" w:rsidR="00F24410" w:rsidRPr="00716999" w:rsidRDefault="00F24410" w:rsidP="00821177">
            <w:pPr>
              <w:jc w:val="both"/>
              <w:rPr>
                <w:rFonts w:ascii="Montserrat" w:hAnsi="Montserrat" w:cs="Mongolian Baiti"/>
                <w:color w:val="000000" w:themeColor="text1"/>
                <w:sz w:val="20"/>
                <w:szCs w:val="20"/>
              </w:rPr>
            </w:pPr>
          </w:p>
          <w:p w14:paraId="21217E24"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licitante deberá demostrar que cuenta con </w:t>
            </w:r>
            <w:r w:rsidRPr="00716999">
              <w:rPr>
                <w:rFonts w:ascii="Montserrat" w:hAnsi="Montserrat" w:cs="Mongolian Baiti"/>
                <w:b/>
                <w:color w:val="000000" w:themeColor="text1"/>
                <w:sz w:val="20"/>
                <w:szCs w:val="20"/>
              </w:rPr>
              <w:t xml:space="preserve">1 (uno) empleado con perfil de SUPERVISOR DE OPERACIÓN </w:t>
            </w:r>
            <w:r w:rsidRPr="00716999">
              <w:rPr>
                <w:rFonts w:ascii="Montserrat" w:hAnsi="Montserrat" w:cs="Mongolian Baiti"/>
                <w:color w:val="000000" w:themeColor="text1"/>
                <w:sz w:val="20"/>
                <w:szCs w:val="20"/>
              </w:rPr>
              <w:t>con el dominio de herramientas relacionado con el servicio de Centros de Contacto, para tal efecto deberá presentar:</w:t>
            </w:r>
          </w:p>
          <w:p w14:paraId="1CF0F389" w14:textId="77777777" w:rsidR="00F24410" w:rsidRPr="00716999" w:rsidRDefault="00F24410" w:rsidP="00821177">
            <w:pPr>
              <w:jc w:val="both"/>
              <w:rPr>
                <w:rFonts w:ascii="Montserrat" w:hAnsi="Montserrat" w:cs="Mongolian Baiti"/>
                <w:color w:val="000000" w:themeColor="text1"/>
                <w:sz w:val="20"/>
                <w:szCs w:val="20"/>
              </w:rPr>
            </w:pPr>
          </w:p>
          <w:p w14:paraId="62BB9B0B"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lastRenderedPageBreak/>
              <w:t>Para este perfil se deberá demostrar que cada empleado propuesto, cuenta con diploma, certificación o constancia de los cursos enlistados a continuación:</w:t>
            </w:r>
          </w:p>
          <w:p w14:paraId="5237F1C0" w14:textId="77777777" w:rsidR="00F24410" w:rsidRPr="00716999" w:rsidRDefault="00F24410" w:rsidP="00821177">
            <w:pPr>
              <w:jc w:val="both"/>
              <w:rPr>
                <w:rFonts w:ascii="Montserrat" w:hAnsi="Montserrat" w:cs="Mongolian Baiti"/>
                <w:color w:val="000000" w:themeColor="text1"/>
                <w:sz w:val="20"/>
                <w:szCs w:val="20"/>
              </w:rPr>
            </w:pPr>
          </w:p>
          <w:p w14:paraId="47423D26" w14:textId="77777777" w:rsidR="00F24410" w:rsidRPr="00716999" w:rsidRDefault="00F24410" w:rsidP="00821177">
            <w:pPr>
              <w:pStyle w:val="Prrafodelista"/>
              <w:numPr>
                <w:ilvl w:val="0"/>
                <w:numId w:val="70"/>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Liderazgo y coaching.</w:t>
            </w:r>
          </w:p>
          <w:p w14:paraId="5330B1F2" w14:textId="77777777" w:rsidR="00F24410" w:rsidRPr="00716999" w:rsidRDefault="00F24410" w:rsidP="00821177">
            <w:pPr>
              <w:pStyle w:val="Prrafodelista"/>
              <w:numPr>
                <w:ilvl w:val="0"/>
                <w:numId w:val="70"/>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Manejo de office </w:t>
            </w:r>
          </w:p>
          <w:p w14:paraId="0E277446" w14:textId="77777777" w:rsidR="00F24410" w:rsidRPr="00716999" w:rsidRDefault="00F24410" w:rsidP="00821177">
            <w:pPr>
              <w:jc w:val="both"/>
              <w:rPr>
                <w:rFonts w:ascii="Montserrat" w:hAnsi="Montserrat" w:cs="Mongolian Baiti"/>
                <w:color w:val="000000" w:themeColor="text1"/>
                <w:sz w:val="20"/>
                <w:szCs w:val="20"/>
              </w:rPr>
            </w:pPr>
          </w:p>
          <w:p w14:paraId="1AA44F5D"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___puntos.</w:t>
            </w:r>
          </w:p>
          <w:p w14:paraId="2C856386" w14:textId="77777777" w:rsidR="00F24410" w:rsidRPr="00716999" w:rsidRDefault="00F24410" w:rsidP="00821177">
            <w:pPr>
              <w:jc w:val="both"/>
              <w:rPr>
                <w:rFonts w:ascii="Montserrat" w:hAnsi="Montserrat" w:cs="Mongolian Baiti"/>
                <w:color w:val="000000" w:themeColor="text1"/>
                <w:sz w:val="20"/>
                <w:szCs w:val="20"/>
              </w:rPr>
            </w:pPr>
          </w:p>
          <w:p w14:paraId="1447E320"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___puntos al licitante que acredite que cuenta con </w:t>
            </w:r>
            <w:r w:rsidRPr="00716999">
              <w:rPr>
                <w:rFonts w:ascii="Montserrat" w:hAnsi="Montserrat" w:cs="Mongolian Baiti"/>
                <w:b/>
                <w:color w:val="000000" w:themeColor="text1"/>
                <w:sz w:val="20"/>
                <w:szCs w:val="20"/>
              </w:rPr>
              <w:t>1 (uno) empleado con perfil de SUPERVISOR DE OPERACIÓN</w:t>
            </w:r>
            <w:r w:rsidRPr="00716999">
              <w:rPr>
                <w:rFonts w:ascii="Montserrat" w:hAnsi="Montserrat" w:cs="Mongolian Baiti"/>
                <w:color w:val="000000" w:themeColor="text1"/>
                <w:sz w:val="20"/>
                <w:szCs w:val="20"/>
              </w:rPr>
              <w:t xml:space="preserve"> con diploma, certificación o constancia de los siguientes cursos: Liderazgo y coaching, Manejo de Office.</w:t>
            </w:r>
          </w:p>
          <w:p w14:paraId="24E0F521" w14:textId="77777777" w:rsidR="00F24410" w:rsidRPr="00716999" w:rsidRDefault="00F24410" w:rsidP="00821177">
            <w:pPr>
              <w:jc w:val="both"/>
              <w:rPr>
                <w:rFonts w:ascii="Montserrat" w:hAnsi="Montserrat" w:cs="Mongolian Baiti"/>
                <w:color w:val="000000" w:themeColor="text1"/>
                <w:sz w:val="20"/>
                <w:szCs w:val="20"/>
              </w:rPr>
            </w:pPr>
          </w:p>
          <w:p w14:paraId="6528B6CC"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otorgarán puntos a quien no acredite contar con la documentación solicitada.</w:t>
            </w:r>
          </w:p>
          <w:p w14:paraId="65F998B5" w14:textId="77777777" w:rsidR="00F24410" w:rsidRPr="00716999" w:rsidRDefault="00F24410" w:rsidP="00821177">
            <w:pPr>
              <w:jc w:val="both"/>
              <w:rPr>
                <w:rFonts w:ascii="Montserrat" w:hAnsi="Montserrat" w:cs="Mongolian Baiti"/>
                <w:color w:val="000000" w:themeColor="text1"/>
                <w:sz w:val="20"/>
                <w:szCs w:val="20"/>
              </w:rPr>
            </w:pPr>
          </w:p>
          <w:p w14:paraId="33644779"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2916C021" w14:textId="77777777" w:rsidR="00F24410" w:rsidRPr="00716999" w:rsidRDefault="00F24410" w:rsidP="00821177">
            <w:pPr>
              <w:numPr>
                <w:ilvl w:val="0"/>
                <w:numId w:val="71"/>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68D57D4A" w14:textId="77777777" w:rsidR="00F24410" w:rsidRPr="00716999" w:rsidRDefault="00F24410" w:rsidP="00821177">
            <w:pPr>
              <w:numPr>
                <w:ilvl w:val="0"/>
                <w:numId w:val="71"/>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61346EC6"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7B17CF3F" w14:textId="77777777" w:rsidTr="005E0D3B">
        <w:tc>
          <w:tcPr>
            <w:tcW w:w="2122" w:type="dxa"/>
            <w:vMerge/>
            <w:vAlign w:val="center"/>
          </w:tcPr>
          <w:p w14:paraId="677DCF67"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608A8D30"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SUPERVISOR DE WORK FORCE MANAGEMENT</w:t>
            </w:r>
          </w:p>
          <w:p w14:paraId="3E57646C" w14:textId="77777777" w:rsidR="00F24410" w:rsidRPr="00716999" w:rsidRDefault="00F24410" w:rsidP="00821177">
            <w:pPr>
              <w:jc w:val="both"/>
              <w:rPr>
                <w:rFonts w:ascii="Montserrat" w:hAnsi="Montserrat" w:cs="Mongolian Baiti"/>
                <w:color w:val="000000" w:themeColor="text1"/>
                <w:sz w:val="20"/>
                <w:szCs w:val="20"/>
              </w:rPr>
            </w:pPr>
          </w:p>
          <w:p w14:paraId="39B451FC"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licitante deberá demostrar que cuenta con </w:t>
            </w:r>
            <w:r w:rsidRPr="00716999">
              <w:rPr>
                <w:rFonts w:ascii="Montserrat" w:hAnsi="Montserrat" w:cs="Mongolian Baiti"/>
                <w:b/>
                <w:color w:val="000000" w:themeColor="text1"/>
                <w:sz w:val="20"/>
                <w:szCs w:val="20"/>
              </w:rPr>
              <w:t>1 (uno)</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empleado con perfil de</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 xml:space="preserve">SUPERVISOR DE WORK FORCE MANAGEMENT </w:t>
            </w:r>
            <w:r w:rsidRPr="00716999">
              <w:rPr>
                <w:rFonts w:ascii="Montserrat" w:hAnsi="Montserrat" w:cs="Mongolian Baiti"/>
                <w:color w:val="000000" w:themeColor="text1"/>
                <w:sz w:val="20"/>
                <w:szCs w:val="20"/>
              </w:rPr>
              <w:t>con el dominio de herramientas relacionado con el servicio de Centros de Contacto, para tal efecto deberá presentar:</w:t>
            </w:r>
          </w:p>
          <w:p w14:paraId="55BA06B7" w14:textId="77777777" w:rsidR="00F24410" w:rsidRPr="00716999" w:rsidRDefault="00F24410" w:rsidP="00821177">
            <w:pPr>
              <w:jc w:val="both"/>
              <w:rPr>
                <w:rFonts w:ascii="Montserrat" w:hAnsi="Montserrat" w:cs="Mongolian Baiti"/>
                <w:color w:val="000000" w:themeColor="text1"/>
                <w:sz w:val="20"/>
                <w:szCs w:val="20"/>
              </w:rPr>
            </w:pPr>
          </w:p>
          <w:p w14:paraId="5CA06FF9" w14:textId="77777777" w:rsidR="00F24410" w:rsidRPr="00716999" w:rsidRDefault="00F24410" w:rsidP="00821177">
            <w:pPr>
              <w:pStyle w:val="Prrafodelista"/>
              <w:numPr>
                <w:ilvl w:val="0"/>
                <w:numId w:val="77"/>
              </w:numPr>
              <w:ind w:left="420"/>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Certificado vigente a nombre del personal propuesto para este perfil de Work Force Management emitido por Institución especializada.</w:t>
            </w:r>
          </w:p>
          <w:p w14:paraId="11F486F7" w14:textId="77777777" w:rsidR="00F24410" w:rsidRPr="00716999" w:rsidRDefault="00F24410" w:rsidP="00821177">
            <w:pPr>
              <w:pStyle w:val="Prrafodelista"/>
              <w:numPr>
                <w:ilvl w:val="0"/>
                <w:numId w:val="77"/>
              </w:numPr>
              <w:ind w:left="420"/>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Certificación vigente a nombre del personal propuesto para este perfil como coordinador o implementador COPC (Customer Operations Performance Centre)</w:t>
            </w:r>
          </w:p>
          <w:p w14:paraId="6CEA6D99" w14:textId="77777777" w:rsidR="00F24410" w:rsidRPr="00716999" w:rsidRDefault="00F24410" w:rsidP="00821177">
            <w:pPr>
              <w:jc w:val="both"/>
              <w:rPr>
                <w:rFonts w:ascii="Montserrat" w:hAnsi="Montserrat" w:cs="Mongolian Baiti"/>
                <w:color w:val="000000" w:themeColor="text1"/>
                <w:sz w:val="20"/>
                <w:szCs w:val="20"/>
              </w:rPr>
            </w:pPr>
          </w:p>
          <w:p w14:paraId="787B6570"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___puntos.</w:t>
            </w:r>
          </w:p>
          <w:p w14:paraId="30EF783E" w14:textId="77777777" w:rsidR="00F24410" w:rsidRPr="00716999" w:rsidRDefault="00F24410" w:rsidP="00821177">
            <w:pPr>
              <w:jc w:val="both"/>
              <w:rPr>
                <w:rFonts w:ascii="Montserrat" w:hAnsi="Montserrat" w:cs="Mongolian Baiti"/>
                <w:color w:val="000000" w:themeColor="text1"/>
                <w:sz w:val="20"/>
                <w:szCs w:val="20"/>
              </w:rPr>
            </w:pPr>
          </w:p>
          <w:p w14:paraId="6DE4B46B"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color w:val="000000" w:themeColor="text1"/>
                <w:sz w:val="20"/>
                <w:szCs w:val="20"/>
              </w:rPr>
              <w:t xml:space="preserve">Se otorgarán ___puntos al licitante que acredite que cuenta </w:t>
            </w:r>
            <w:r w:rsidRPr="00716999">
              <w:rPr>
                <w:rFonts w:ascii="Montserrat" w:hAnsi="Montserrat" w:cs="Mongolian Baiti"/>
                <w:b/>
                <w:color w:val="000000" w:themeColor="text1"/>
                <w:sz w:val="20"/>
                <w:szCs w:val="20"/>
              </w:rPr>
              <w:t>1 (uno) empleado propuesto con perfil de</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 xml:space="preserve">SUPERVISOR DE WORK FORCE MANAGMENT </w:t>
            </w:r>
            <w:r w:rsidRPr="00716999">
              <w:rPr>
                <w:rFonts w:ascii="Montserrat" w:hAnsi="Montserrat" w:cs="Mongolian Baiti"/>
                <w:color w:val="000000" w:themeColor="text1"/>
                <w:sz w:val="20"/>
                <w:szCs w:val="20"/>
              </w:rPr>
              <w:t>con</w:t>
            </w:r>
            <w:r w:rsidRPr="00716999">
              <w:rPr>
                <w:rFonts w:ascii="Montserrat" w:hAnsi="Montserrat" w:cs="Mongolian Baiti"/>
                <w:b/>
                <w:color w:val="000000" w:themeColor="text1"/>
                <w:sz w:val="20"/>
                <w:szCs w:val="20"/>
              </w:rPr>
              <w:t xml:space="preserve"> </w:t>
            </w:r>
            <w:r w:rsidRPr="00716999">
              <w:rPr>
                <w:rFonts w:ascii="Montserrat" w:hAnsi="Montserrat" w:cs="Mongolian Baiti"/>
                <w:color w:val="000000" w:themeColor="text1"/>
                <w:sz w:val="20"/>
                <w:szCs w:val="20"/>
              </w:rPr>
              <w:t>Certificado Work Force Management emitido por Institución especializada y Certificación como coordinador o implementador COPC (Customer Operations Performance Centre)</w:t>
            </w:r>
          </w:p>
          <w:p w14:paraId="79EA5B2A" w14:textId="77777777" w:rsidR="00F24410" w:rsidRPr="00716999" w:rsidRDefault="00F24410" w:rsidP="00821177">
            <w:pPr>
              <w:jc w:val="both"/>
              <w:rPr>
                <w:rFonts w:ascii="Montserrat" w:hAnsi="Montserrat" w:cs="Mongolian Baiti"/>
                <w:color w:val="000000" w:themeColor="text1"/>
                <w:sz w:val="20"/>
                <w:szCs w:val="20"/>
              </w:rPr>
            </w:pPr>
          </w:p>
          <w:p w14:paraId="2EB8427C"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lastRenderedPageBreak/>
              <w:t xml:space="preserve">No se otorgarán puntos a quien no acredite que cuenta </w:t>
            </w:r>
            <w:r w:rsidRPr="00716999">
              <w:rPr>
                <w:rFonts w:ascii="Montserrat" w:hAnsi="Montserrat" w:cs="Mongolian Baiti"/>
                <w:b/>
                <w:color w:val="000000" w:themeColor="text1"/>
                <w:sz w:val="20"/>
                <w:szCs w:val="20"/>
              </w:rPr>
              <w:t xml:space="preserve">1 (uno) empleado propuesto con perfil de SUPERVISOR DE WORK FORCE MANAGMENT </w:t>
            </w:r>
            <w:r w:rsidRPr="00716999">
              <w:rPr>
                <w:rFonts w:ascii="Montserrat" w:hAnsi="Montserrat" w:cs="Mongolian Baiti"/>
                <w:color w:val="000000" w:themeColor="text1"/>
                <w:sz w:val="20"/>
                <w:szCs w:val="20"/>
              </w:rPr>
              <w:t>con</w:t>
            </w:r>
            <w:r w:rsidRPr="00716999">
              <w:rPr>
                <w:rFonts w:ascii="Montserrat" w:hAnsi="Montserrat" w:cs="Mongolian Baiti"/>
                <w:b/>
                <w:color w:val="000000" w:themeColor="text1"/>
                <w:sz w:val="20"/>
                <w:szCs w:val="20"/>
              </w:rPr>
              <w:t xml:space="preserve"> </w:t>
            </w:r>
            <w:r w:rsidRPr="00716999">
              <w:rPr>
                <w:rFonts w:ascii="Montserrat" w:hAnsi="Montserrat" w:cs="Mongolian Baiti"/>
                <w:color w:val="000000" w:themeColor="text1"/>
                <w:sz w:val="20"/>
                <w:szCs w:val="20"/>
              </w:rPr>
              <w:t>Certificado Work Force Management emitido por Institución especializada y Certificación como coordinador o implementador COPC (Customer Operations Performance Centre).</w:t>
            </w:r>
          </w:p>
          <w:p w14:paraId="6DDB5BFF" w14:textId="77777777" w:rsidR="00F24410" w:rsidRPr="00716999" w:rsidRDefault="00F24410" w:rsidP="00821177">
            <w:pPr>
              <w:jc w:val="both"/>
              <w:rPr>
                <w:rFonts w:ascii="Montserrat" w:hAnsi="Montserrat" w:cs="Mongolian Baiti"/>
                <w:color w:val="000000" w:themeColor="text1"/>
                <w:sz w:val="20"/>
                <w:szCs w:val="20"/>
              </w:rPr>
            </w:pPr>
          </w:p>
          <w:p w14:paraId="13653462"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2C9758E9" w14:textId="77777777" w:rsidR="00F24410" w:rsidRPr="00716999" w:rsidRDefault="00F24410" w:rsidP="00821177">
            <w:pPr>
              <w:numPr>
                <w:ilvl w:val="0"/>
                <w:numId w:val="72"/>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453ABD28" w14:textId="77777777" w:rsidR="00F24410" w:rsidRPr="00716999" w:rsidRDefault="00F24410" w:rsidP="00821177">
            <w:pPr>
              <w:numPr>
                <w:ilvl w:val="0"/>
                <w:numId w:val="72"/>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7977918D"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443ECF94" w14:textId="77777777" w:rsidTr="005E0D3B">
        <w:tc>
          <w:tcPr>
            <w:tcW w:w="2122" w:type="dxa"/>
            <w:vMerge/>
            <w:vAlign w:val="center"/>
          </w:tcPr>
          <w:p w14:paraId="5B769BD8"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7045A653"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 xml:space="preserve">ANALISTA DE DIMENSIONAMIENTO O DE WORK FORCE MANAGEMENT </w:t>
            </w:r>
          </w:p>
          <w:p w14:paraId="3B0ABDD5" w14:textId="77777777" w:rsidR="00F24410" w:rsidRPr="00716999" w:rsidRDefault="00F24410" w:rsidP="00821177">
            <w:pPr>
              <w:jc w:val="both"/>
              <w:rPr>
                <w:rFonts w:ascii="Montserrat" w:hAnsi="Montserrat" w:cs="Mongolian Baiti"/>
                <w:b/>
                <w:color w:val="000000" w:themeColor="text1"/>
                <w:sz w:val="20"/>
                <w:szCs w:val="20"/>
              </w:rPr>
            </w:pPr>
          </w:p>
          <w:p w14:paraId="26215BA3"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licitante deberá demostrar que cuenta con </w:t>
            </w:r>
            <w:r w:rsidRPr="00716999">
              <w:rPr>
                <w:rFonts w:ascii="Montserrat" w:hAnsi="Montserrat" w:cs="Mongolian Baiti"/>
                <w:b/>
                <w:color w:val="000000" w:themeColor="text1"/>
                <w:sz w:val="20"/>
                <w:szCs w:val="20"/>
              </w:rPr>
              <w:t>1 (uno)</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empleado con perfil de</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 xml:space="preserve">ANALISTA DE DIMENSIONAMIENTO O DE WORK FORCE MANAGMENT </w:t>
            </w:r>
            <w:r w:rsidRPr="00716999">
              <w:rPr>
                <w:rFonts w:ascii="Montserrat" w:hAnsi="Montserrat" w:cs="Mongolian Baiti"/>
                <w:color w:val="000000" w:themeColor="text1"/>
                <w:sz w:val="20"/>
                <w:szCs w:val="20"/>
              </w:rPr>
              <w:t>con el dominio de herramientas relacionado con el servicio de Centros de Contacto, para tal efecto deberá presentar:</w:t>
            </w:r>
          </w:p>
          <w:p w14:paraId="68C54C16" w14:textId="77777777" w:rsidR="00F24410" w:rsidRPr="00716999" w:rsidRDefault="00F24410" w:rsidP="00821177">
            <w:pPr>
              <w:jc w:val="both"/>
              <w:rPr>
                <w:rFonts w:ascii="Montserrat" w:hAnsi="Montserrat" w:cs="Mongolian Baiti"/>
                <w:color w:val="000000" w:themeColor="text1"/>
                <w:sz w:val="20"/>
                <w:szCs w:val="20"/>
              </w:rPr>
            </w:pPr>
          </w:p>
          <w:p w14:paraId="7404D9F5" w14:textId="77777777" w:rsidR="00F24410" w:rsidRPr="00716999" w:rsidRDefault="00F24410" w:rsidP="00821177">
            <w:pPr>
              <w:pStyle w:val="Prrafodelista"/>
              <w:numPr>
                <w:ilvl w:val="0"/>
                <w:numId w:val="78"/>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Certificado vigente a nombre del personal propuesto para este perfil como Work Force Management emitido por Institución especializada.</w:t>
            </w:r>
          </w:p>
          <w:p w14:paraId="792A7068" w14:textId="77777777" w:rsidR="00F24410" w:rsidRPr="00716999" w:rsidRDefault="00F24410" w:rsidP="00821177">
            <w:pPr>
              <w:jc w:val="both"/>
              <w:rPr>
                <w:rFonts w:ascii="Montserrat" w:hAnsi="Montserrat" w:cs="Mongolian Baiti"/>
                <w:color w:val="000000" w:themeColor="text1"/>
                <w:sz w:val="20"/>
                <w:szCs w:val="20"/>
              </w:rPr>
            </w:pPr>
          </w:p>
          <w:p w14:paraId="6C272EE7"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___puntos.</w:t>
            </w:r>
          </w:p>
          <w:p w14:paraId="363F4E20" w14:textId="77777777" w:rsidR="00F24410" w:rsidRPr="00716999" w:rsidRDefault="00F24410" w:rsidP="00821177">
            <w:pPr>
              <w:jc w:val="both"/>
              <w:rPr>
                <w:rFonts w:ascii="Montserrat" w:hAnsi="Montserrat" w:cs="Mongolian Baiti"/>
                <w:color w:val="000000" w:themeColor="text1"/>
                <w:sz w:val="20"/>
                <w:szCs w:val="20"/>
              </w:rPr>
            </w:pPr>
          </w:p>
          <w:p w14:paraId="35A5055B"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color w:val="000000" w:themeColor="text1"/>
                <w:sz w:val="20"/>
                <w:szCs w:val="20"/>
              </w:rPr>
              <w:t xml:space="preserve">Se otorgarán ___puntos al licitante que acredite que cuenta con </w:t>
            </w:r>
            <w:r w:rsidRPr="00716999">
              <w:rPr>
                <w:rFonts w:ascii="Montserrat" w:hAnsi="Montserrat" w:cs="Mongolian Baiti"/>
                <w:b/>
                <w:color w:val="000000" w:themeColor="text1"/>
                <w:sz w:val="20"/>
                <w:szCs w:val="20"/>
              </w:rPr>
              <w:t>1 (uno)</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empleado con perfil de</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 xml:space="preserve">ANALISTA DE DIMENSIONAMIENTO O DE WORK FORCE MANAGEMENT </w:t>
            </w:r>
            <w:r w:rsidRPr="00716999">
              <w:rPr>
                <w:rFonts w:ascii="Montserrat" w:hAnsi="Montserrat" w:cs="Mongolian Baiti"/>
                <w:color w:val="000000" w:themeColor="text1"/>
                <w:sz w:val="20"/>
                <w:szCs w:val="20"/>
              </w:rPr>
              <w:t>con Certificado vigente a nombre del personal propuesto para este perfil de Work Force Management emitido por Institución especializada.</w:t>
            </w:r>
          </w:p>
          <w:p w14:paraId="16CB44D6" w14:textId="77777777" w:rsidR="00F24410" w:rsidRPr="00716999" w:rsidRDefault="00F24410" w:rsidP="00821177">
            <w:pPr>
              <w:jc w:val="both"/>
              <w:rPr>
                <w:rFonts w:ascii="Montserrat" w:hAnsi="Montserrat" w:cs="Mongolian Baiti"/>
                <w:color w:val="000000" w:themeColor="text1"/>
                <w:sz w:val="20"/>
                <w:szCs w:val="20"/>
              </w:rPr>
            </w:pPr>
          </w:p>
          <w:p w14:paraId="0F1C71E1"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color w:val="000000" w:themeColor="text1"/>
                <w:sz w:val="20"/>
                <w:szCs w:val="20"/>
              </w:rPr>
              <w:t xml:space="preserve">No se otorgarán puntos a quien no acredite que cuenta con </w:t>
            </w:r>
            <w:r w:rsidRPr="00716999">
              <w:rPr>
                <w:rFonts w:ascii="Montserrat" w:hAnsi="Montserrat" w:cs="Mongolian Baiti"/>
                <w:b/>
                <w:color w:val="000000" w:themeColor="text1"/>
                <w:sz w:val="20"/>
                <w:szCs w:val="20"/>
              </w:rPr>
              <w:t>1 (uno)</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 xml:space="preserve">empleado con perfil de ANALISTA DE DIMENSIONAMIENTO O DE WORK FORCE MANAGEMENT </w:t>
            </w:r>
            <w:r w:rsidRPr="00716999">
              <w:rPr>
                <w:rFonts w:ascii="Montserrat" w:hAnsi="Montserrat" w:cs="Mongolian Baiti"/>
                <w:color w:val="000000" w:themeColor="text1"/>
                <w:sz w:val="20"/>
                <w:szCs w:val="20"/>
              </w:rPr>
              <w:t>con Certificado vigente a nombre del personal propuesto para este perfil de Work Force Management emitido por Institución especializada.</w:t>
            </w:r>
          </w:p>
          <w:p w14:paraId="514977B0" w14:textId="77777777" w:rsidR="00F24410" w:rsidRPr="00716999" w:rsidRDefault="00F24410" w:rsidP="00821177">
            <w:pPr>
              <w:jc w:val="both"/>
              <w:rPr>
                <w:rFonts w:ascii="Montserrat" w:hAnsi="Montserrat" w:cs="Mongolian Baiti"/>
                <w:color w:val="000000" w:themeColor="text1"/>
                <w:sz w:val="20"/>
                <w:szCs w:val="20"/>
              </w:rPr>
            </w:pPr>
          </w:p>
          <w:p w14:paraId="0A818890"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2660A5D3" w14:textId="77777777" w:rsidR="00F24410" w:rsidRPr="00716999" w:rsidRDefault="00F24410" w:rsidP="00821177">
            <w:pPr>
              <w:numPr>
                <w:ilvl w:val="0"/>
                <w:numId w:val="73"/>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64C65B41" w14:textId="77777777" w:rsidR="00F24410" w:rsidRPr="00716999" w:rsidRDefault="00F24410" w:rsidP="00821177">
            <w:pPr>
              <w:numPr>
                <w:ilvl w:val="0"/>
                <w:numId w:val="73"/>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28A7B105"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300D4734" w14:textId="77777777" w:rsidTr="005E0D3B">
        <w:tc>
          <w:tcPr>
            <w:tcW w:w="2122" w:type="dxa"/>
            <w:vMerge/>
            <w:vAlign w:val="center"/>
          </w:tcPr>
          <w:p w14:paraId="38AE3489"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0E224876"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ANALISTA DE CALIDAD</w:t>
            </w:r>
          </w:p>
          <w:p w14:paraId="54427E6E" w14:textId="77777777" w:rsidR="00F24410" w:rsidRPr="00716999" w:rsidRDefault="00F24410" w:rsidP="00821177">
            <w:pPr>
              <w:jc w:val="both"/>
              <w:rPr>
                <w:rFonts w:ascii="Montserrat" w:hAnsi="Montserrat" w:cs="Mongolian Baiti"/>
                <w:b/>
                <w:color w:val="000000" w:themeColor="text1"/>
                <w:sz w:val="20"/>
                <w:szCs w:val="20"/>
              </w:rPr>
            </w:pPr>
          </w:p>
          <w:p w14:paraId="15F91835"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licitante deberá demostrar que cuenta con </w:t>
            </w:r>
            <w:r w:rsidRPr="00716999">
              <w:rPr>
                <w:rFonts w:ascii="Montserrat" w:hAnsi="Montserrat" w:cs="Mongolian Baiti"/>
                <w:b/>
                <w:color w:val="000000" w:themeColor="text1"/>
                <w:sz w:val="20"/>
                <w:szCs w:val="20"/>
              </w:rPr>
              <w:t>1 (uno)</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 xml:space="preserve">empleado con perfil de ANALISTA DE CALIDAD </w:t>
            </w:r>
            <w:r w:rsidRPr="00716999">
              <w:rPr>
                <w:rFonts w:ascii="Montserrat" w:hAnsi="Montserrat" w:cs="Mongolian Baiti"/>
                <w:color w:val="000000" w:themeColor="text1"/>
                <w:sz w:val="20"/>
                <w:szCs w:val="20"/>
              </w:rPr>
              <w:t>con el dominio de herramientas relacionado con el servicio de Centros de Contacto, para tal efecto deberá presentar:</w:t>
            </w:r>
          </w:p>
          <w:p w14:paraId="10225F5B" w14:textId="77777777" w:rsidR="00F24410" w:rsidRPr="00716999" w:rsidRDefault="00F24410" w:rsidP="00821177">
            <w:pPr>
              <w:jc w:val="both"/>
              <w:rPr>
                <w:rFonts w:ascii="Montserrat" w:hAnsi="Montserrat" w:cs="Mongolian Baiti"/>
                <w:b/>
                <w:color w:val="000000" w:themeColor="text1"/>
                <w:sz w:val="20"/>
                <w:szCs w:val="20"/>
              </w:rPr>
            </w:pPr>
          </w:p>
          <w:p w14:paraId="11B0DF15"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Diploma, certificación o constancia de por lo menos 2 de los cursos enlistados a continuación: </w:t>
            </w:r>
          </w:p>
          <w:p w14:paraId="496AE4DF" w14:textId="77777777" w:rsidR="00F24410" w:rsidRPr="00716999" w:rsidRDefault="00F24410" w:rsidP="00821177">
            <w:pPr>
              <w:jc w:val="both"/>
              <w:rPr>
                <w:rFonts w:ascii="Montserrat" w:hAnsi="Montserrat" w:cs="Mongolian Baiti"/>
                <w:color w:val="000000" w:themeColor="text1"/>
                <w:sz w:val="20"/>
                <w:szCs w:val="20"/>
              </w:rPr>
            </w:pPr>
          </w:p>
          <w:p w14:paraId="24DB1A5A" w14:textId="77777777" w:rsidR="00F24410" w:rsidRPr="00716999" w:rsidRDefault="00F24410" w:rsidP="00821177">
            <w:pPr>
              <w:ind w:left="455"/>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w:t>
            </w:r>
            <w:r w:rsidRPr="00716999">
              <w:rPr>
                <w:rFonts w:ascii="Montserrat" w:hAnsi="Montserrat" w:cs="Mongolian Baiti"/>
                <w:color w:val="000000" w:themeColor="text1"/>
                <w:sz w:val="20"/>
                <w:szCs w:val="20"/>
              </w:rPr>
              <w:tab/>
              <w:t>Manejo de Office.</w:t>
            </w:r>
          </w:p>
          <w:p w14:paraId="048EB249" w14:textId="77777777" w:rsidR="00F24410" w:rsidRPr="00716999" w:rsidRDefault="00F24410" w:rsidP="00821177">
            <w:pPr>
              <w:ind w:left="455"/>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w:t>
            </w:r>
            <w:r w:rsidRPr="00716999">
              <w:rPr>
                <w:rFonts w:ascii="Montserrat" w:hAnsi="Montserrat" w:cs="Mongolian Baiti"/>
                <w:color w:val="000000" w:themeColor="text1"/>
                <w:sz w:val="20"/>
                <w:szCs w:val="20"/>
              </w:rPr>
              <w:tab/>
              <w:t xml:space="preserve">Conocimiento de tecnología de la industria </w:t>
            </w:r>
          </w:p>
          <w:p w14:paraId="715A47D9" w14:textId="77777777" w:rsidR="00F24410" w:rsidRPr="00716999" w:rsidRDefault="00F24410" w:rsidP="00821177">
            <w:pPr>
              <w:ind w:left="455"/>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w:t>
            </w:r>
            <w:r w:rsidRPr="00716999">
              <w:rPr>
                <w:rFonts w:ascii="Montserrat" w:hAnsi="Montserrat" w:cs="Mongolian Baiti"/>
                <w:color w:val="000000" w:themeColor="text1"/>
                <w:sz w:val="20"/>
                <w:szCs w:val="20"/>
              </w:rPr>
              <w:tab/>
              <w:t>Calidad</w:t>
            </w:r>
          </w:p>
          <w:p w14:paraId="2F834BEA" w14:textId="77777777" w:rsidR="00F24410" w:rsidRPr="00716999" w:rsidRDefault="00F24410" w:rsidP="00821177">
            <w:pPr>
              <w:jc w:val="both"/>
              <w:rPr>
                <w:rFonts w:ascii="Montserrat" w:hAnsi="Montserrat" w:cs="Mongolian Baiti"/>
                <w:color w:val="000000" w:themeColor="text1"/>
                <w:sz w:val="20"/>
                <w:szCs w:val="20"/>
              </w:rPr>
            </w:pPr>
          </w:p>
          <w:p w14:paraId="5B04220E"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___puntos.</w:t>
            </w:r>
          </w:p>
          <w:p w14:paraId="489B48F4" w14:textId="77777777" w:rsidR="00F24410" w:rsidRPr="00716999" w:rsidRDefault="00F24410" w:rsidP="00821177">
            <w:pPr>
              <w:jc w:val="both"/>
              <w:rPr>
                <w:rFonts w:ascii="Montserrat" w:hAnsi="Montserrat" w:cs="Mongolian Baiti"/>
                <w:color w:val="000000" w:themeColor="text1"/>
                <w:sz w:val="20"/>
                <w:szCs w:val="20"/>
              </w:rPr>
            </w:pPr>
          </w:p>
          <w:p w14:paraId="084A98A1"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___puntos al licitante que acredite que cuenta </w:t>
            </w:r>
            <w:r w:rsidRPr="00716999">
              <w:rPr>
                <w:rFonts w:ascii="Montserrat" w:hAnsi="Montserrat" w:cs="Mongolian Baiti"/>
                <w:b/>
                <w:color w:val="000000" w:themeColor="text1"/>
                <w:sz w:val="20"/>
                <w:szCs w:val="20"/>
              </w:rPr>
              <w:t>1 (uno)</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empleado con perfil de</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 xml:space="preserve">ANALISTA DE CALIDAD </w:t>
            </w:r>
            <w:r w:rsidRPr="00716999">
              <w:rPr>
                <w:rFonts w:ascii="Montserrat" w:hAnsi="Montserrat" w:cs="Mongolian Baiti"/>
                <w:color w:val="000000" w:themeColor="text1"/>
                <w:sz w:val="20"/>
                <w:szCs w:val="20"/>
              </w:rPr>
              <w:t>con diploma, certificación o constancia de por lo menos 2 de los siguientes cursos: Manejo de Office, Conocimiento de tecnología de la industria y Calidad.</w:t>
            </w:r>
          </w:p>
          <w:p w14:paraId="30CDFFC1" w14:textId="77777777" w:rsidR="00F24410" w:rsidRPr="00716999" w:rsidRDefault="00F24410" w:rsidP="00821177">
            <w:pPr>
              <w:jc w:val="both"/>
              <w:rPr>
                <w:rFonts w:ascii="Montserrat" w:hAnsi="Montserrat" w:cs="Mongolian Baiti"/>
                <w:color w:val="000000" w:themeColor="text1"/>
                <w:sz w:val="20"/>
                <w:szCs w:val="20"/>
              </w:rPr>
            </w:pPr>
          </w:p>
          <w:p w14:paraId="69D9497B"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No se otorgarán puntos a quien no acredite que cuenta </w:t>
            </w:r>
            <w:r w:rsidRPr="00716999">
              <w:rPr>
                <w:rFonts w:ascii="Montserrat" w:hAnsi="Montserrat" w:cs="Mongolian Baiti"/>
                <w:b/>
                <w:color w:val="000000" w:themeColor="text1"/>
                <w:sz w:val="20"/>
                <w:szCs w:val="20"/>
              </w:rPr>
              <w:t>1 (uno)</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 xml:space="preserve">empleado con perfil de ANALISTA DE CALIDAD </w:t>
            </w:r>
            <w:r w:rsidRPr="00716999">
              <w:rPr>
                <w:rFonts w:ascii="Montserrat" w:hAnsi="Montserrat" w:cs="Mongolian Baiti"/>
                <w:color w:val="000000" w:themeColor="text1"/>
                <w:sz w:val="20"/>
                <w:szCs w:val="20"/>
              </w:rPr>
              <w:t>con diploma, certificación o constancia de por lo menos 2 de los siguientes cursos: Manejo de Office, Conocimiento de tecnología de la industria y Calidad.</w:t>
            </w:r>
          </w:p>
          <w:p w14:paraId="4FE4E0A1" w14:textId="77777777" w:rsidR="00F24410" w:rsidRPr="00716999" w:rsidRDefault="00F24410" w:rsidP="00821177">
            <w:pPr>
              <w:jc w:val="both"/>
              <w:rPr>
                <w:rFonts w:ascii="Montserrat" w:hAnsi="Montserrat" w:cs="Mongolian Baiti"/>
                <w:color w:val="000000" w:themeColor="text1"/>
                <w:sz w:val="20"/>
                <w:szCs w:val="20"/>
              </w:rPr>
            </w:pPr>
          </w:p>
          <w:p w14:paraId="1A8A5E60"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49535334" w14:textId="77777777" w:rsidR="00F24410" w:rsidRPr="00716999" w:rsidRDefault="00F24410" w:rsidP="00821177">
            <w:pPr>
              <w:numPr>
                <w:ilvl w:val="0"/>
                <w:numId w:val="74"/>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1CABD2ED" w14:textId="77777777" w:rsidR="00F24410" w:rsidRPr="00716999" w:rsidRDefault="00F24410" w:rsidP="00821177">
            <w:pPr>
              <w:numPr>
                <w:ilvl w:val="0"/>
                <w:numId w:val="74"/>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06C78A32"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1FC1220E" w14:textId="77777777" w:rsidTr="005E0D3B">
        <w:tc>
          <w:tcPr>
            <w:tcW w:w="2122" w:type="dxa"/>
            <w:vMerge/>
            <w:vAlign w:val="center"/>
          </w:tcPr>
          <w:p w14:paraId="087161B9"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00BEA2CB"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 xml:space="preserve">GERENTE DE GESTIÓN DE PROYECTOS </w:t>
            </w:r>
          </w:p>
          <w:p w14:paraId="2C77FC25" w14:textId="77777777" w:rsidR="00F24410" w:rsidRPr="00716999" w:rsidRDefault="00F24410" w:rsidP="00821177">
            <w:pPr>
              <w:jc w:val="both"/>
              <w:rPr>
                <w:rFonts w:ascii="Montserrat" w:hAnsi="Montserrat" w:cs="Mongolian Baiti"/>
                <w:b/>
                <w:color w:val="000000" w:themeColor="text1"/>
                <w:sz w:val="20"/>
                <w:szCs w:val="20"/>
              </w:rPr>
            </w:pPr>
          </w:p>
          <w:p w14:paraId="1210EC57"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licitante deberá demostrar que cuenta con </w:t>
            </w:r>
            <w:r w:rsidRPr="00716999">
              <w:rPr>
                <w:rFonts w:ascii="Montserrat" w:hAnsi="Montserrat" w:cs="Mongolian Baiti"/>
                <w:b/>
                <w:color w:val="000000" w:themeColor="text1"/>
                <w:sz w:val="20"/>
                <w:szCs w:val="20"/>
              </w:rPr>
              <w:t>1 (uno)</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empleado con perfil de</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 xml:space="preserve">GERENTE DE GESTIÓN DE PROYECTOS </w:t>
            </w:r>
            <w:r w:rsidRPr="00716999">
              <w:rPr>
                <w:rFonts w:ascii="Montserrat" w:hAnsi="Montserrat" w:cs="Mongolian Baiti"/>
                <w:color w:val="000000" w:themeColor="text1"/>
                <w:sz w:val="20"/>
                <w:szCs w:val="20"/>
              </w:rPr>
              <w:t>con el dominio de herramientas relacionado con el servicio de Centros de Contacto, para tal efecto deberá presentar:</w:t>
            </w:r>
          </w:p>
          <w:p w14:paraId="2E477CDE" w14:textId="77777777" w:rsidR="00F24410" w:rsidRPr="00716999" w:rsidRDefault="00F24410" w:rsidP="00821177">
            <w:pPr>
              <w:jc w:val="both"/>
              <w:rPr>
                <w:rFonts w:ascii="Montserrat" w:hAnsi="Montserrat" w:cs="Mongolian Baiti"/>
                <w:b/>
                <w:color w:val="000000" w:themeColor="text1"/>
                <w:sz w:val="20"/>
                <w:szCs w:val="20"/>
              </w:rPr>
            </w:pPr>
          </w:p>
          <w:p w14:paraId="078E15C6"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Diploma, certificación o constancia de por lo menos 2 de los cursos enlistados a continuación: </w:t>
            </w:r>
          </w:p>
          <w:p w14:paraId="70E602D7" w14:textId="77777777" w:rsidR="00F24410" w:rsidRPr="00716999" w:rsidRDefault="00F24410" w:rsidP="00821177">
            <w:pPr>
              <w:jc w:val="both"/>
              <w:rPr>
                <w:rFonts w:ascii="Montserrat" w:hAnsi="Montserrat" w:cs="Mongolian Baiti"/>
                <w:color w:val="000000" w:themeColor="text1"/>
                <w:sz w:val="20"/>
                <w:szCs w:val="20"/>
              </w:rPr>
            </w:pPr>
          </w:p>
          <w:p w14:paraId="4307D340" w14:textId="77777777" w:rsidR="00F24410" w:rsidRPr="00716999" w:rsidRDefault="00F24410" w:rsidP="00821177">
            <w:pPr>
              <w:ind w:left="420" w:hanging="142"/>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w:t>
            </w:r>
            <w:r w:rsidRPr="00716999">
              <w:rPr>
                <w:rFonts w:ascii="Montserrat" w:hAnsi="Montserrat" w:cs="Mongolian Baiti"/>
                <w:color w:val="000000" w:themeColor="text1"/>
                <w:sz w:val="20"/>
                <w:szCs w:val="20"/>
              </w:rPr>
              <w:tab/>
              <w:t>Recursos Humanos</w:t>
            </w:r>
          </w:p>
          <w:p w14:paraId="1E4017F1" w14:textId="77777777" w:rsidR="00F24410" w:rsidRPr="00716999" w:rsidRDefault="00F24410" w:rsidP="00821177">
            <w:pPr>
              <w:ind w:left="420" w:hanging="142"/>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w:t>
            </w:r>
            <w:r w:rsidRPr="00716999">
              <w:rPr>
                <w:rFonts w:ascii="Montserrat" w:hAnsi="Montserrat" w:cs="Mongolian Baiti"/>
                <w:color w:val="000000" w:themeColor="text1"/>
                <w:sz w:val="20"/>
                <w:szCs w:val="20"/>
              </w:rPr>
              <w:tab/>
              <w:t xml:space="preserve">Administración </w:t>
            </w:r>
          </w:p>
          <w:p w14:paraId="1BE33C4A" w14:textId="77777777" w:rsidR="00F24410" w:rsidRPr="00716999" w:rsidRDefault="00F24410" w:rsidP="00821177">
            <w:pPr>
              <w:ind w:left="420" w:hanging="142"/>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w:t>
            </w:r>
            <w:r w:rsidRPr="00716999">
              <w:rPr>
                <w:rFonts w:ascii="Montserrat" w:hAnsi="Montserrat" w:cs="Mongolian Baiti"/>
                <w:color w:val="000000" w:themeColor="text1"/>
                <w:sz w:val="20"/>
                <w:szCs w:val="20"/>
              </w:rPr>
              <w:tab/>
              <w:t>Finanzas</w:t>
            </w:r>
          </w:p>
          <w:p w14:paraId="778C9E26" w14:textId="77777777" w:rsidR="00F24410" w:rsidRPr="00716999" w:rsidRDefault="00F24410" w:rsidP="00821177">
            <w:pPr>
              <w:ind w:left="420" w:hanging="142"/>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w:t>
            </w:r>
            <w:r w:rsidRPr="00716999">
              <w:rPr>
                <w:rFonts w:ascii="Montserrat" w:hAnsi="Montserrat" w:cs="Mongolian Baiti"/>
                <w:color w:val="000000" w:themeColor="text1"/>
                <w:sz w:val="20"/>
                <w:szCs w:val="20"/>
              </w:rPr>
              <w:tab/>
              <w:t xml:space="preserve">Procesos de calidad, </w:t>
            </w:r>
          </w:p>
          <w:p w14:paraId="689C0BA4" w14:textId="77777777" w:rsidR="00F24410" w:rsidRPr="00716999" w:rsidRDefault="00F24410" w:rsidP="00821177">
            <w:pPr>
              <w:ind w:left="420" w:hanging="142"/>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lastRenderedPageBreak/>
              <w:t>•</w:t>
            </w:r>
            <w:r w:rsidRPr="00716999">
              <w:rPr>
                <w:rFonts w:ascii="Montserrat" w:hAnsi="Montserrat" w:cs="Mongolian Baiti"/>
                <w:color w:val="000000" w:themeColor="text1"/>
                <w:sz w:val="20"/>
                <w:szCs w:val="20"/>
              </w:rPr>
              <w:tab/>
              <w:t>Productividad y Administración estratégica en Centros de Contacto.</w:t>
            </w:r>
          </w:p>
          <w:p w14:paraId="45778BBD" w14:textId="77777777" w:rsidR="00F24410" w:rsidRPr="00716999" w:rsidRDefault="00F24410" w:rsidP="00821177">
            <w:pPr>
              <w:jc w:val="both"/>
              <w:rPr>
                <w:rFonts w:ascii="Montserrat" w:hAnsi="Montserrat" w:cs="Mongolian Baiti"/>
                <w:color w:val="000000" w:themeColor="text1"/>
                <w:sz w:val="20"/>
                <w:szCs w:val="20"/>
              </w:rPr>
            </w:pPr>
          </w:p>
          <w:p w14:paraId="1638A07D"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Deberá presentar: </w:t>
            </w:r>
          </w:p>
          <w:p w14:paraId="15719230" w14:textId="77777777" w:rsidR="00F24410" w:rsidRPr="00716999" w:rsidRDefault="00F24410" w:rsidP="00821177">
            <w:pPr>
              <w:jc w:val="both"/>
              <w:rPr>
                <w:rFonts w:ascii="Montserrat" w:hAnsi="Montserrat" w:cs="Mongolian Baiti"/>
                <w:color w:val="000000" w:themeColor="text1"/>
                <w:sz w:val="20"/>
                <w:szCs w:val="20"/>
              </w:rPr>
            </w:pPr>
          </w:p>
          <w:p w14:paraId="4101E672" w14:textId="77777777" w:rsidR="00F24410" w:rsidRPr="00716999" w:rsidRDefault="00F24410" w:rsidP="00821177">
            <w:pPr>
              <w:ind w:left="420" w:hanging="142"/>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w:t>
            </w:r>
            <w:r w:rsidRPr="00716999">
              <w:rPr>
                <w:rFonts w:ascii="Montserrat" w:hAnsi="Montserrat" w:cs="Mongolian Baiti"/>
                <w:color w:val="000000" w:themeColor="text1"/>
                <w:sz w:val="20"/>
                <w:szCs w:val="20"/>
              </w:rPr>
              <w:tab/>
              <w:t>Certificado vigente a nombre del personal propuesto para este perfil como Project Manager Professional emitido por el Project Management Institute</w:t>
            </w:r>
          </w:p>
          <w:p w14:paraId="00F2874C" w14:textId="77777777" w:rsidR="00F24410" w:rsidRPr="00716999" w:rsidRDefault="00F24410" w:rsidP="00821177">
            <w:pPr>
              <w:ind w:left="420" w:hanging="142"/>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w:t>
            </w:r>
            <w:r w:rsidRPr="00716999">
              <w:rPr>
                <w:rFonts w:ascii="Montserrat" w:hAnsi="Montserrat" w:cs="Mongolian Baiti"/>
                <w:color w:val="000000" w:themeColor="text1"/>
                <w:sz w:val="20"/>
                <w:szCs w:val="20"/>
              </w:rPr>
              <w:tab/>
              <w:t>Certificación vigente a nombre del personal propuesto para este perfil como coordinador o implementador COPC (Customer Operations Performance Centre)</w:t>
            </w:r>
          </w:p>
          <w:p w14:paraId="733D26F4" w14:textId="77777777" w:rsidR="00F24410" w:rsidRPr="00716999" w:rsidRDefault="00F24410" w:rsidP="00821177">
            <w:pPr>
              <w:jc w:val="both"/>
              <w:rPr>
                <w:rFonts w:ascii="Montserrat" w:hAnsi="Montserrat" w:cs="Mongolian Baiti"/>
                <w:color w:val="000000" w:themeColor="text1"/>
                <w:sz w:val="20"/>
                <w:szCs w:val="20"/>
              </w:rPr>
            </w:pPr>
          </w:p>
          <w:p w14:paraId="0C0C4F43"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cumplir con cada uno de los requisitos que se señalan para acreditar el dominio de herramientas del perfil solicitado.</w:t>
            </w:r>
          </w:p>
          <w:p w14:paraId="4F497C81" w14:textId="77777777" w:rsidR="00F24410" w:rsidRPr="00716999" w:rsidRDefault="00F24410" w:rsidP="00821177">
            <w:pPr>
              <w:jc w:val="both"/>
              <w:rPr>
                <w:rFonts w:ascii="Montserrat" w:hAnsi="Montserrat" w:cs="Mongolian Baiti"/>
                <w:color w:val="000000" w:themeColor="text1"/>
                <w:sz w:val="20"/>
                <w:szCs w:val="20"/>
              </w:rPr>
            </w:pPr>
          </w:p>
          <w:p w14:paraId="513A3F6C"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___puntos.</w:t>
            </w:r>
          </w:p>
          <w:p w14:paraId="429FF4EA" w14:textId="77777777" w:rsidR="00F24410" w:rsidRPr="00716999" w:rsidRDefault="00F24410" w:rsidP="00821177">
            <w:pPr>
              <w:jc w:val="both"/>
              <w:rPr>
                <w:rFonts w:ascii="Montserrat" w:hAnsi="Montserrat" w:cs="Mongolian Baiti"/>
                <w:color w:val="000000" w:themeColor="text1"/>
                <w:sz w:val="20"/>
                <w:szCs w:val="20"/>
              </w:rPr>
            </w:pPr>
          </w:p>
          <w:p w14:paraId="0D839751"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___puntos al licitante que acredite que cuenta con </w:t>
            </w:r>
            <w:r w:rsidRPr="00716999">
              <w:rPr>
                <w:rFonts w:ascii="Montserrat" w:hAnsi="Montserrat" w:cs="Mongolian Baiti"/>
                <w:b/>
                <w:color w:val="000000" w:themeColor="text1"/>
                <w:sz w:val="20"/>
                <w:szCs w:val="20"/>
              </w:rPr>
              <w:t>1 (uno)</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empleado con perfil de</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 xml:space="preserve">GERENTE DE GESTIÓN DE PROYECTOS </w:t>
            </w:r>
            <w:r w:rsidRPr="00716999">
              <w:rPr>
                <w:rFonts w:ascii="Montserrat" w:hAnsi="Montserrat" w:cs="Mongolian Baiti"/>
                <w:color w:val="000000" w:themeColor="text1"/>
                <w:sz w:val="20"/>
                <w:szCs w:val="20"/>
              </w:rPr>
              <w:t>con los diplomas y certificados requeridos.</w:t>
            </w:r>
          </w:p>
          <w:p w14:paraId="0C50BDE5" w14:textId="77777777" w:rsidR="00F24410" w:rsidRPr="00716999" w:rsidRDefault="00F24410" w:rsidP="00821177">
            <w:pPr>
              <w:jc w:val="both"/>
              <w:rPr>
                <w:rFonts w:ascii="Montserrat" w:hAnsi="Montserrat" w:cs="Mongolian Baiti"/>
                <w:color w:val="000000" w:themeColor="text1"/>
                <w:sz w:val="20"/>
                <w:szCs w:val="20"/>
              </w:rPr>
            </w:pPr>
          </w:p>
          <w:p w14:paraId="1091A7E7"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No se otorgarán puntos a quien no acredite que cuenta con </w:t>
            </w:r>
            <w:r w:rsidRPr="00716999">
              <w:rPr>
                <w:rFonts w:ascii="Montserrat" w:hAnsi="Montserrat" w:cs="Mongolian Baiti"/>
                <w:b/>
                <w:color w:val="000000" w:themeColor="text1"/>
                <w:sz w:val="20"/>
                <w:szCs w:val="20"/>
              </w:rPr>
              <w:t>1 (uno)</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empleado con perfil de</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 xml:space="preserve">GERENTE DE GESTIÓN DE PROYECTOS </w:t>
            </w:r>
            <w:r w:rsidRPr="00716999">
              <w:rPr>
                <w:rFonts w:ascii="Montserrat" w:hAnsi="Montserrat" w:cs="Mongolian Baiti"/>
                <w:color w:val="000000" w:themeColor="text1"/>
                <w:sz w:val="20"/>
                <w:szCs w:val="20"/>
              </w:rPr>
              <w:t>con los diplomas y certificados requeridos.</w:t>
            </w:r>
          </w:p>
          <w:p w14:paraId="3EE2F4C0" w14:textId="77777777" w:rsidR="00F24410" w:rsidRPr="00716999" w:rsidRDefault="00F24410" w:rsidP="00821177">
            <w:pPr>
              <w:jc w:val="both"/>
              <w:rPr>
                <w:rFonts w:ascii="Montserrat" w:hAnsi="Montserrat" w:cs="Mongolian Baiti"/>
                <w:color w:val="000000" w:themeColor="text1"/>
                <w:sz w:val="20"/>
                <w:szCs w:val="20"/>
              </w:rPr>
            </w:pPr>
          </w:p>
          <w:p w14:paraId="23D44D8E"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22B01854" w14:textId="77777777" w:rsidR="00F24410" w:rsidRPr="00716999" w:rsidRDefault="00F24410" w:rsidP="00821177">
            <w:pPr>
              <w:numPr>
                <w:ilvl w:val="0"/>
                <w:numId w:val="75"/>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58A21CE4" w14:textId="77777777" w:rsidR="00F24410" w:rsidRPr="00716999" w:rsidRDefault="00F24410" w:rsidP="00821177">
            <w:pPr>
              <w:numPr>
                <w:ilvl w:val="0"/>
                <w:numId w:val="75"/>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5E3B3084"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062BA95D" w14:textId="77777777" w:rsidTr="005E0D3B">
        <w:tc>
          <w:tcPr>
            <w:tcW w:w="2122" w:type="dxa"/>
            <w:vMerge/>
            <w:vAlign w:val="center"/>
          </w:tcPr>
          <w:p w14:paraId="4F442E5B"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05B3268A"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 xml:space="preserve">ANALISTA DE MESA DE AYUDA </w:t>
            </w:r>
          </w:p>
          <w:p w14:paraId="44DA2891" w14:textId="77777777" w:rsidR="00F24410" w:rsidRPr="00716999" w:rsidRDefault="00F24410" w:rsidP="00821177">
            <w:pPr>
              <w:jc w:val="both"/>
              <w:rPr>
                <w:rFonts w:ascii="Montserrat" w:hAnsi="Montserrat" w:cs="Mongolian Baiti"/>
                <w:b/>
                <w:color w:val="000000" w:themeColor="text1"/>
                <w:sz w:val="20"/>
                <w:szCs w:val="20"/>
              </w:rPr>
            </w:pPr>
          </w:p>
          <w:p w14:paraId="00531181"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licitante deberá demostrar que cuenta con </w:t>
            </w:r>
            <w:r w:rsidRPr="00716999">
              <w:rPr>
                <w:rFonts w:ascii="Montserrat" w:hAnsi="Montserrat" w:cs="Mongolian Baiti"/>
                <w:b/>
                <w:color w:val="000000" w:themeColor="text1"/>
                <w:sz w:val="20"/>
                <w:szCs w:val="20"/>
              </w:rPr>
              <w:t>2 (dos)</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empleados con perfil de</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 xml:space="preserve">ANALISTA DE MESA DE AYUDA </w:t>
            </w:r>
            <w:r w:rsidRPr="00716999">
              <w:rPr>
                <w:rFonts w:ascii="Montserrat" w:hAnsi="Montserrat" w:cs="Mongolian Baiti"/>
                <w:color w:val="000000" w:themeColor="text1"/>
                <w:sz w:val="20"/>
                <w:szCs w:val="20"/>
              </w:rPr>
              <w:t>con el dominio de herramientas relacionado con el servicio de Centros de Contacto, para tal efecto deberá presentar:</w:t>
            </w:r>
          </w:p>
          <w:p w14:paraId="0DD338A4" w14:textId="77777777" w:rsidR="00F24410" w:rsidRPr="00716999" w:rsidRDefault="00F24410" w:rsidP="00821177">
            <w:pPr>
              <w:jc w:val="both"/>
              <w:rPr>
                <w:rFonts w:ascii="Montserrat" w:hAnsi="Montserrat" w:cs="Mongolian Baiti"/>
                <w:b/>
                <w:color w:val="000000" w:themeColor="text1"/>
                <w:sz w:val="20"/>
                <w:szCs w:val="20"/>
              </w:rPr>
            </w:pPr>
          </w:p>
          <w:p w14:paraId="7B309696"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Certificado en ITIL V3 al menos fundations, vigente a nombre del personal propuesto para este perfil.</w:t>
            </w:r>
          </w:p>
          <w:p w14:paraId="120DEABE" w14:textId="77777777" w:rsidR="00F24410" w:rsidRPr="00716999" w:rsidRDefault="00F24410" w:rsidP="00821177">
            <w:pPr>
              <w:jc w:val="both"/>
              <w:rPr>
                <w:rFonts w:ascii="Montserrat" w:hAnsi="Montserrat" w:cs="Mongolian Baiti"/>
                <w:color w:val="000000" w:themeColor="text1"/>
                <w:sz w:val="20"/>
                <w:szCs w:val="20"/>
              </w:rPr>
            </w:pPr>
          </w:p>
          <w:p w14:paraId="3AF33671"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cumplir con cada uno de los requisitos que se señalan para acreditar el dominio de herramientas del perfil solicitado.</w:t>
            </w:r>
          </w:p>
          <w:p w14:paraId="1F7C6877" w14:textId="77777777" w:rsidR="00F24410" w:rsidRPr="00716999" w:rsidRDefault="00F24410" w:rsidP="00821177">
            <w:pPr>
              <w:jc w:val="both"/>
              <w:rPr>
                <w:rFonts w:ascii="Montserrat" w:hAnsi="Montserrat" w:cs="Mongolian Baiti"/>
                <w:color w:val="000000" w:themeColor="text1"/>
                <w:sz w:val="20"/>
                <w:szCs w:val="20"/>
              </w:rPr>
            </w:pPr>
          </w:p>
          <w:p w14:paraId="02C067CA"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 puntos en este subrubro.</w:t>
            </w:r>
          </w:p>
          <w:p w14:paraId="2A5A5998" w14:textId="77777777" w:rsidR="00F24410" w:rsidRPr="00716999" w:rsidRDefault="00F24410" w:rsidP="00821177">
            <w:pPr>
              <w:jc w:val="both"/>
              <w:rPr>
                <w:rFonts w:ascii="Montserrat" w:hAnsi="Montserrat" w:cs="Mongolian Baiti"/>
                <w:color w:val="000000" w:themeColor="text1"/>
                <w:sz w:val="20"/>
                <w:szCs w:val="20"/>
              </w:rPr>
            </w:pPr>
          </w:p>
          <w:p w14:paraId="672BF250"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color w:val="000000" w:themeColor="text1"/>
                <w:sz w:val="20"/>
                <w:szCs w:val="20"/>
              </w:rPr>
              <w:lastRenderedPageBreak/>
              <w:t xml:space="preserve">Se otorgarán __ al licitante que acredite que cuenta </w:t>
            </w:r>
            <w:r w:rsidRPr="00716999">
              <w:rPr>
                <w:rFonts w:ascii="Montserrat" w:hAnsi="Montserrat" w:cs="Mongolian Baiti"/>
                <w:b/>
                <w:color w:val="000000" w:themeColor="text1"/>
                <w:sz w:val="20"/>
                <w:szCs w:val="20"/>
              </w:rPr>
              <w:t>2 (dos)</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 xml:space="preserve">ANALISTA DE MESA DE AYUDA </w:t>
            </w:r>
            <w:r w:rsidRPr="00716999">
              <w:rPr>
                <w:rFonts w:ascii="Montserrat" w:hAnsi="Montserrat" w:cs="Mongolian Baiti"/>
                <w:color w:val="000000" w:themeColor="text1"/>
                <w:sz w:val="20"/>
                <w:szCs w:val="20"/>
              </w:rPr>
              <w:t>con Certificado en ITIL V3 al menos fundation</w:t>
            </w:r>
          </w:p>
          <w:p w14:paraId="1BFBCC98" w14:textId="77777777" w:rsidR="00F24410" w:rsidRPr="00716999" w:rsidRDefault="00F24410" w:rsidP="00821177">
            <w:pPr>
              <w:jc w:val="both"/>
              <w:rPr>
                <w:rFonts w:ascii="Montserrat" w:hAnsi="Montserrat" w:cs="Mongolian Baiti"/>
                <w:color w:val="000000" w:themeColor="text1"/>
                <w:sz w:val="20"/>
                <w:szCs w:val="20"/>
              </w:rPr>
            </w:pPr>
          </w:p>
          <w:p w14:paraId="25E49B6B"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No se otorgarán puntos a quien no acredite que cuenta </w:t>
            </w:r>
            <w:r w:rsidRPr="00716999">
              <w:rPr>
                <w:rFonts w:ascii="Montserrat" w:hAnsi="Montserrat" w:cs="Mongolian Baiti"/>
                <w:b/>
                <w:color w:val="000000" w:themeColor="text1"/>
                <w:sz w:val="20"/>
                <w:szCs w:val="20"/>
              </w:rPr>
              <w:t>2 (dos)</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 xml:space="preserve">ANALISTA DE MESA DE AYUDA </w:t>
            </w:r>
            <w:r w:rsidRPr="00716999">
              <w:rPr>
                <w:rFonts w:ascii="Montserrat" w:hAnsi="Montserrat" w:cs="Mongolian Baiti"/>
                <w:color w:val="000000" w:themeColor="text1"/>
                <w:sz w:val="20"/>
                <w:szCs w:val="20"/>
              </w:rPr>
              <w:t>con Certificado en ITIL V3 al menos fundation.</w:t>
            </w:r>
          </w:p>
          <w:p w14:paraId="4E2B1430" w14:textId="77777777" w:rsidR="00F24410" w:rsidRPr="00716999" w:rsidRDefault="00F24410" w:rsidP="00821177">
            <w:pPr>
              <w:jc w:val="both"/>
              <w:rPr>
                <w:rFonts w:ascii="Montserrat" w:hAnsi="Montserrat" w:cs="Mongolian Baiti"/>
                <w:color w:val="000000" w:themeColor="text1"/>
                <w:sz w:val="20"/>
                <w:szCs w:val="20"/>
              </w:rPr>
            </w:pPr>
          </w:p>
          <w:p w14:paraId="65B257BE"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05DCF9DB" w14:textId="77777777" w:rsidR="00F24410" w:rsidRPr="00716999" w:rsidRDefault="00F24410" w:rsidP="00821177">
            <w:pPr>
              <w:numPr>
                <w:ilvl w:val="0"/>
                <w:numId w:val="76"/>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0969F445" w14:textId="77777777" w:rsidR="00F24410" w:rsidRPr="00716999" w:rsidRDefault="00F24410" w:rsidP="00821177">
            <w:pPr>
              <w:numPr>
                <w:ilvl w:val="0"/>
                <w:numId w:val="76"/>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40CCA6E6"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57ACC5E9" w14:textId="77777777" w:rsidTr="005E0D3B">
        <w:tc>
          <w:tcPr>
            <w:tcW w:w="2122" w:type="dxa"/>
            <w:vMerge/>
            <w:vAlign w:val="center"/>
          </w:tcPr>
          <w:p w14:paraId="540D0629"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12B247A3"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INSTRUCTOR DE CAPACITACIÓN.</w:t>
            </w:r>
          </w:p>
          <w:p w14:paraId="5C72EB8A" w14:textId="77777777" w:rsidR="00F24410" w:rsidRPr="00716999" w:rsidRDefault="00F24410" w:rsidP="00821177">
            <w:pPr>
              <w:jc w:val="both"/>
              <w:rPr>
                <w:rFonts w:ascii="Montserrat" w:hAnsi="Montserrat" w:cs="Mongolian Baiti"/>
                <w:color w:val="000000" w:themeColor="text1"/>
                <w:sz w:val="20"/>
                <w:szCs w:val="20"/>
              </w:rPr>
            </w:pPr>
          </w:p>
          <w:p w14:paraId="3FC2F73B"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color w:val="000000" w:themeColor="text1"/>
                <w:sz w:val="20"/>
                <w:szCs w:val="20"/>
              </w:rPr>
              <w:t xml:space="preserve">El licitante deberá demostrar que cuenta con </w:t>
            </w:r>
            <w:r w:rsidRPr="00716999">
              <w:rPr>
                <w:rFonts w:ascii="Montserrat" w:hAnsi="Montserrat" w:cs="Mongolian Baiti"/>
                <w:b/>
                <w:color w:val="000000" w:themeColor="text1"/>
                <w:sz w:val="20"/>
                <w:szCs w:val="20"/>
              </w:rPr>
              <w:t>2 (dos)</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empleados con perfil de</w:t>
            </w:r>
            <w:r w:rsidRPr="00716999">
              <w:rPr>
                <w:rFonts w:ascii="Montserrat" w:hAnsi="Montserrat" w:cs="Mongolian Baiti"/>
                <w:color w:val="000000" w:themeColor="text1"/>
                <w:sz w:val="20"/>
                <w:szCs w:val="20"/>
              </w:rPr>
              <w:t xml:space="preserve"> </w:t>
            </w:r>
            <w:r w:rsidRPr="00716999">
              <w:rPr>
                <w:rFonts w:ascii="Montserrat" w:hAnsi="Montserrat" w:cs="Mongolian Baiti"/>
                <w:b/>
                <w:color w:val="000000" w:themeColor="text1"/>
                <w:sz w:val="20"/>
                <w:szCs w:val="20"/>
              </w:rPr>
              <w:t xml:space="preserve">INSTRUCTOR DE CAPACITACIÓN </w:t>
            </w:r>
            <w:r w:rsidRPr="00716999">
              <w:rPr>
                <w:rFonts w:ascii="Montserrat" w:hAnsi="Montserrat" w:cs="Mongolian Baiti"/>
                <w:color w:val="000000" w:themeColor="text1"/>
                <w:sz w:val="20"/>
                <w:szCs w:val="20"/>
              </w:rPr>
              <w:t>con el dominio de herramientas relacionado con el servicio de Centros de Contacto, para tal efecto deberá presentar:</w:t>
            </w:r>
          </w:p>
          <w:p w14:paraId="35937411" w14:textId="77777777" w:rsidR="00F24410" w:rsidRPr="00716999" w:rsidRDefault="00F24410" w:rsidP="00821177">
            <w:pPr>
              <w:jc w:val="both"/>
              <w:rPr>
                <w:rFonts w:ascii="Montserrat" w:hAnsi="Montserrat" w:cs="Mongolian Baiti"/>
                <w:b/>
                <w:color w:val="000000" w:themeColor="text1"/>
                <w:sz w:val="20"/>
                <w:szCs w:val="20"/>
              </w:rPr>
            </w:pPr>
          </w:p>
          <w:p w14:paraId="74D87DA6"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Diploma, certificación o constancia de por lo menos 2 de los cursos enlistados a continuación: </w:t>
            </w:r>
          </w:p>
          <w:p w14:paraId="30594277" w14:textId="77777777" w:rsidR="00F24410" w:rsidRPr="00716999" w:rsidRDefault="00F24410" w:rsidP="00821177">
            <w:pPr>
              <w:jc w:val="both"/>
              <w:rPr>
                <w:rFonts w:ascii="Montserrat" w:hAnsi="Montserrat" w:cs="Mongolian Baiti"/>
                <w:color w:val="000000" w:themeColor="text1"/>
                <w:sz w:val="20"/>
                <w:szCs w:val="20"/>
              </w:rPr>
            </w:pPr>
          </w:p>
          <w:p w14:paraId="6B579E21"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o</w:t>
            </w:r>
            <w:r w:rsidRPr="00716999">
              <w:rPr>
                <w:rFonts w:ascii="Montserrat" w:hAnsi="Montserrat" w:cs="Mongolian Baiti"/>
                <w:color w:val="000000" w:themeColor="text1"/>
                <w:sz w:val="20"/>
                <w:szCs w:val="20"/>
              </w:rPr>
              <w:tab/>
              <w:t>Procesos de Capacitación.</w:t>
            </w:r>
          </w:p>
          <w:p w14:paraId="1B5A3C18"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o</w:t>
            </w:r>
            <w:r w:rsidRPr="00716999">
              <w:rPr>
                <w:rFonts w:ascii="Montserrat" w:hAnsi="Montserrat" w:cs="Mongolian Baiti"/>
                <w:color w:val="000000" w:themeColor="text1"/>
                <w:sz w:val="20"/>
                <w:szCs w:val="20"/>
              </w:rPr>
              <w:tab/>
              <w:t>Administración efectiva en Centros de Contacto.</w:t>
            </w:r>
          </w:p>
          <w:p w14:paraId="6FC031F8"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o</w:t>
            </w:r>
            <w:r w:rsidRPr="00716999">
              <w:rPr>
                <w:rFonts w:ascii="Montserrat" w:hAnsi="Montserrat" w:cs="Mongolian Baiti"/>
                <w:color w:val="000000" w:themeColor="text1"/>
                <w:sz w:val="20"/>
                <w:szCs w:val="20"/>
              </w:rPr>
              <w:tab/>
              <w:t xml:space="preserve">Liderazgo y coaching. </w:t>
            </w:r>
          </w:p>
          <w:p w14:paraId="3B49DB59" w14:textId="77777777" w:rsidR="00F24410" w:rsidRPr="00716999" w:rsidRDefault="00F24410" w:rsidP="00821177">
            <w:pPr>
              <w:jc w:val="both"/>
              <w:rPr>
                <w:rFonts w:ascii="Montserrat" w:hAnsi="Montserrat" w:cs="Mongolian Baiti"/>
                <w:color w:val="000000" w:themeColor="text1"/>
                <w:sz w:val="20"/>
                <w:szCs w:val="20"/>
              </w:rPr>
            </w:pPr>
          </w:p>
          <w:p w14:paraId="1B70C086"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Deberá presentar: </w:t>
            </w:r>
          </w:p>
          <w:p w14:paraId="4F968A54" w14:textId="77777777" w:rsidR="00F24410" w:rsidRPr="00716999" w:rsidRDefault="00F24410" w:rsidP="00821177">
            <w:pPr>
              <w:jc w:val="both"/>
              <w:rPr>
                <w:rFonts w:ascii="Montserrat" w:hAnsi="Montserrat" w:cs="Mongolian Baiti"/>
                <w:color w:val="000000" w:themeColor="text1"/>
                <w:sz w:val="20"/>
                <w:szCs w:val="20"/>
              </w:rPr>
            </w:pPr>
          </w:p>
          <w:p w14:paraId="5D459474"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w:t>
            </w:r>
            <w:r w:rsidRPr="00716999">
              <w:rPr>
                <w:rFonts w:ascii="Montserrat" w:hAnsi="Montserrat" w:cs="Mongolian Baiti"/>
                <w:color w:val="000000" w:themeColor="text1"/>
                <w:sz w:val="20"/>
                <w:szCs w:val="20"/>
              </w:rPr>
              <w:tab/>
              <w:t>Certificado CONOCER en el estándar de competencias EC0217.01,</w:t>
            </w:r>
          </w:p>
          <w:p w14:paraId="515CFB1C"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vigente a nombre del personal propuesto para este perfil </w:t>
            </w:r>
          </w:p>
          <w:p w14:paraId="771A3A42" w14:textId="77777777" w:rsidR="00F24410" w:rsidRPr="00716999" w:rsidRDefault="00F24410" w:rsidP="00821177">
            <w:pPr>
              <w:jc w:val="both"/>
              <w:rPr>
                <w:rFonts w:ascii="Montserrat" w:hAnsi="Montserrat" w:cs="Mongolian Baiti"/>
                <w:color w:val="000000" w:themeColor="text1"/>
                <w:sz w:val="20"/>
                <w:szCs w:val="20"/>
              </w:rPr>
            </w:pPr>
          </w:p>
          <w:p w14:paraId="4439F50E"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cumplir con cada uno de los requisitos que se señalan para acreditar el dominio de herramientas del perfil solicitado.</w:t>
            </w:r>
          </w:p>
          <w:p w14:paraId="7E7AF652" w14:textId="77777777" w:rsidR="00F24410" w:rsidRPr="00716999" w:rsidRDefault="00F24410" w:rsidP="00821177">
            <w:pPr>
              <w:jc w:val="both"/>
              <w:rPr>
                <w:rFonts w:ascii="Montserrat" w:hAnsi="Montserrat" w:cs="Mongolian Baiti"/>
                <w:color w:val="000000" w:themeColor="text1"/>
                <w:sz w:val="20"/>
                <w:szCs w:val="20"/>
              </w:rPr>
            </w:pPr>
          </w:p>
          <w:p w14:paraId="4E4898A1"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como máximo ___puntos.</w:t>
            </w:r>
          </w:p>
          <w:p w14:paraId="52144775" w14:textId="77777777" w:rsidR="00F24410" w:rsidRPr="00716999" w:rsidRDefault="00F24410" w:rsidP="00821177">
            <w:pPr>
              <w:jc w:val="both"/>
              <w:rPr>
                <w:rFonts w:ascii="Montserrat" w:hAnsi="Montserrat" w:cs="Mongolian Baiti"/>
                <w:color w:val="000000" w:themeColor="text1"/>
                <w:sz w:val="20"/>
                <w:szCs w:val="20"/>
              </w:rPr>
            </w:pPr>
          </w:p>
          <w:p w14:paraId="6F062DB7" w14:textId="5538EFDD"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___puntos al licitante que acredite que cuenta con </w:t>
            </w:r>
            <w:r w:rsidRPr="00716999">
              <w:rPr>
                <w:rFonts w:ascii="Montserrat" w:hAnsi="Montserrat" w:cs="Mongolian Baiti"/>
                <w:b/>
                <w:color w:val="000000" w:themeColor="text1"/>
                <w:sz w:val="20"/>
                <w:szCs w:val="20"/>
              </w:rPr>
              <w:t>2 (dos)</w:t>
            </w:r>
            <w:r w:rsidRPr="00716999">
              <w:rPr>
                <w:rFonts w:ascii="Montserrat" w:hAnsi="Montserrat" w:cs="Mongolian Baiti"/>
                <w:color w:val="000000" w:themeColor="text1"/>
                <w:sz w:val="20"/>
                <w:szCs w:val="20"/>
              </w:rPr>
              <w:t xml:space="preserve"> </w:t>
            </w:r>
            <w:r w:rsidR="00A716B2" w:rsidRPr="00716999">
              <w:rPr>
                <w:rFonts w:ascii="Montserrat" w:hAnsi="Montserrat" w:cs="Mongolian Baiti"/>
                <w:b/>
                <w:color w:val="000000" w:themeColor="text1"/>
                <w:sz w:val="20"/>
                <w:szCs w:val="20"/>
              </w:rPr>
              <w:t>INSTRUCTOR DE CAPACITACIÓN</w:t>
            </w:r>
            <w:r w:rsidRPr="00716999">
              <w:rPr>
                <w:rFonts w:ascii="Montserrat" w:hAnsi="Montserrat" w:cs="Mongolian Baiti"/>
                <w:b/>
                <w:color w:val="000000" w:themeColor="text1"/>
                <w:sz w:val="20"/>
                <w:szCs w:val="20"/>
              </w:rPr>
              <w:t xml:space="preserve"> </w:t>
            </w:r>
            <w:r w:rsidRPr="00716999">
              <w:rPr>
                <w:rFonts w:ascii="Montserrat" w:hAnsi="Montserrat" w:cs="Mongolian Baiti"/>
                <w:color w:val="000000" w:themeColor="text1"/>
                <w:sz w:val="20"/>
                <w:szCs w:val="20"/>
              </w:rPr>
              <w:t>que cuenten con 2 diploma, certificación o constancia de los cursos listados anteriormente y el Certificado CONOCER en el estándar de competencias EC0217.01.</w:t>
            </w:r>
          </w:p>
          <w:p w14:paraId="5B14B9FE" w14:textId="77777777" w:rsidR="00F24410" w:rsidRPr="00716999" w:rsidRDefault="00F24410" w:rsidP="00821177">
            <w:pPr>
              <w:jc w:val="both"/>
              <w:rPr>
                <w:rFonts w:ascii="Montserrat" w:hAnsi="Montserrat" w:cs="Mongolian Baiti"/>
                <w:color w:val="000000" w:themeColor="text1"/>
                <w:sz w:val="20"/>
                <w:szCs w:val="20"/>
              </w:rPr>
            </w:pPr>
          </w:p>
          <w:p w14:paraId="4530307F" w14:textId="4F4BF56F"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lastRenderedPageBreak/>
              <w:t xml:space="preserve">No se otorgarán puntos a quien no acredite que cuenta con </w:t>
            </w:r>
            <w:r w:rsidRPr="00716999">
              <w:rPr>
                <w:rFonts w:ascii="Montserrat" w:hAnsi="Montserrat" w:cs="Mongolian Baiti"/>
                <w:b/>
                <w:color w:val="000000" w:themeColor="text1"/>
                <w:sz w:val="20"/>
                <w:szCs w:val="20"/>
              </w:rPr>
              <w:t>2 (dos)</w:t>
            </w:r>
            <w:r w:rsidRPr="00716999">
              <w:rPr>
                <w:rFonts w:ascii="Montserrat" w:hAnsi="Montserrat" w:cs="Mongolian Baiti"/>
                <w:color w:val="000000" w:themeColor="text1"/>
                <w:sz w:val="20"/>
                <w:szCs w:val="20"/>
              </w:rPr>
              <w:t xml:space="preserve"> </w:t>
            </w:r>
            <w:r w:rsidR="00A716B2" w:rsidRPr="00716999">
              <w:rPr>
                <w:rFonts w:ascii="Montserrat" w:hAnsi="Montserrat" w:cs="Mongolian Baiti"/>
                <w:b/>
                <w:color w:val="000000" w:themeColor="text1"/>
                <w:sz w:val="20"/>
                <w:szCs w:val="20"/>
              </w:rPr>
              <w:t>INSTRUCTOR DE CAPACITACIÓN</w:t>
            </w:r>
            <w:r w:rsidRPr="00716999">
              <w:rPr>
                <w:rFonts w:ascii="Montserrat" w:hAnsi="Montserrat" w:cs="Mongolian Baiti"/>
                <w:b/>
                <w:color w:val="000000" w:themeColor="text1"/>
                <w:sz w:val="20"/>
                <w:szCs w:val="20"/>
              </w:rPr>
              <w:t xml:space="preserve"> </w:t>
            </w:r>
            <w:r w:rsidRPr="00716999">
              <w:rPr>
                <w:rFonts w:ascii="Montserrat" w:hAnsi="Montserrat" w:cs="Mongolian Baiti"/>
                <w:color w:val="000000" w:themeColor="text1"/>
                <w:sz w:val="20"/>
                <w:szCs w:val="20"/>
              </w:rPr>
              <w:t>que cuenten con 2 diploma, certificación o constancia de los cursos listados anteriormente y el Certificado CONOCER en el estándar de competencias EC0217.01.</w:t>
            </w:r>
          </w:p>
          <w:p w14:paraId="64C14F34" w14:textId="77777777" w:rsidR="00F24410" w:rsidRPr="00716999" w:rsidRDefault="00F24410" w:rsidP="00821177">
            <w:pPr>
              <w:jc w:val="both"/>
              <w:rPr>
                <w:rFonts w:ascii="Montserrat" w:hAnsi="Montserrat" w:cs="Mongolian Baiti"/>
                <w:color w:val="000000" w:themeColor="text1"/>
                <w:sz w:val="20"/>
                <w:szCs w:val="20"/>
              </w:rPr>
            </w:pPr>
          </w:p>
          <w:p w14:paraId="67085A46"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 puntaje:</w:t>
            </w:r>
          </w:p>
          <w:p w14:paraId="467C2E35" w14:textId="77777777" w:rsidR="00F24410" w:rsidRPr="00716999" w:rsidRDefault="00F24410" w:rsidP="00821177">
            <w:pPr>
              <w:numPr>
                <w:ilvl w:val="0"/>
                <w:numId w:val="75"/>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sea entregada de forma parcial o sea ilegible.</w:t>
            </w:r>
          </w:p>
          <w:p w14:paraId="25058DFC" w14:textId="77777777" w:rsidR="00F24410" w:rsidRPr="00716999" w:rsidRDefault="00F24410" w:rsidP="00821177">
            <w:pPr>
              <w:numPr>
                <w:ilvl w:val="0"/>
                <w:numId w:val="75"/>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Cuando la documentación no cumpla con lo solicitado en este apartado.</w:t>
            </w:r>
          </w:p>
        </w:tc>
        <w:tc>
          <w:tcPr>
            <w:tcW w:w="1276" w:type="dxa"/>
            <w:vAlign w:val="center"/>
          </w:tcPr>
          <w:p w14:paraId="6124B125"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73D40EC2" w14:textId="77777777" w:rsidTr="005E0D3B">
        <w:tc>
          <w:tcPr>
            <w:tcW w:w="9493" w:type="dxa"/>
            <w:gridSpan w:val="3"/>
            <w:shd w:val="clear" w:color="auto" w:fill="E2EFD9" w:themeFill="accent6" w:themeFillTint="33"/>
            <w:vAlign w:val="center"/>
          </w:tcPr>
          <w:p w14:paraId="1A3163F3"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I.B. CAPACIDAD DE LOS RECURSOS ECONÓMICOS Y DE EQUIPAMIENTO, CONFORME A LOS REQUERIMIENTOS ESTABLECIDOS EN LA CONVOCATORIA. ____PUNTOS.</w:t>
            </w:r>
          </w:p>
        </w:tc>
      </w:tr>
      <w:tr w:rsidR="00F24410" w:rsidRPr="00716999" w14:paraId="032F99C0" w14:textId="77777777" w:rsidTr="005E0D3B">
        <w:tc>
          <w:tcPr>
            <w:tcW w:w="2122" w:type="dxa"/>
            <w:shd w:val="clear" w:color="auto" w:fill="E2EFD9" w:themeFill="accent6" w:themeFillTint="33"/>
            <w:vAlign w:val="center"/>
          </w:tcPr>
          <w:p w14:paraId="29470C22" w14:textId="77777777" w:rsidR="00F24410" w:rsidRPr="00716999" w:rsidRDefault="00F24410" w:rsidP="00821177">
            <w:pPr>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ASOPECTO A EVALUAR</w:t>
            </w:r>
          </w:p>
        </w:tc>
        <w:tc>
          <w:tcPr>
            <w:tcW w:w="6095" w:type="dxa"/>
            <w:shd w:val="clear" w:color="auto" w:fill="E2EFD9" w:themeFill="accent6" w:themeFillTint="33"/>
            <w:vAlign w:val="center"/>
          </w:tcPr>
          <w:p w14:paraId="25A93E28" w14:textId="77777777" w:rsidR="00F24410" w:rsidRPr="00716999" w:rsidRDefault="00F24410" w:rsidP="00821177">
            <w:pPr>
              <w:jc w:val="center"/>
              <w:rPr>
                <w:rFonts w:ascii="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CONDICIÓN TÉCNICA REQUERIDA PARA OBTENER EL PUNTAJE</w:t>
            </w:r>
          </w:p>
        </w:tc>
        <w:tc>
          <w:tcPr>
            <w:tcW w:w="1276" w:type="dxa"/>
            <w:shd w:val="clear" w:color="auto" w:fill="E2EFD9" w:themeFill="accent6" w:themeFillTint="33"/>
            <w:vAlign w:val="center"/>
          </w:tcPr>
          <w:p w14:paraId="68C25B25" w14:textId="77777777" w:rsidR="00F24410" w:rsidRPr="00716999" w:rsidRDefault="00F24410" w:rsidP="00821177">
            <w:pPr>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PUNTOS</w:t>
            </w:r>
          </w:p>
        </w:tc>
      </w:tr>
      <w:tr w:rsidR="00F24410" w:rsidRPr="00716999" w14:paraId="3EACACEA" w14:textId="77777777" w:rsidTr="005E0D3B">
        <w:tc>
          <w:tcPr>
            <w:tcW w:w="2122" w:type="dxa"/>
            <w:vAlign w:val="center"/>
          </w:tcPr>
          <w:p w14:paraId="5429FF2A"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I.B.1. CAPACIDAD DE LOS RECURSOS ECONÓMICOS.</w:t>
            </w:r>
          </w:p>
        </w:tc>
        <w:tc>
          <w:tcPr>
            <w:tcW w:w="6095" w:type="dxa"/>
          </w:tcPr>
          <w:p w14:paraId="6A2ED2BD"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puntos al licitante que demuestre que cuenta con capacidad económica para cumplir con las obligaciones que se deriven del contrato de la presente licitación. Acreditando con copia legible de la declaración fiscal anual correspondiente al ejercicio fiscal del año inmediato anterior y la última declaración fiscal provisional del Impuesto Sobre la Renta, en la que se demuestre que los ingresos del licitante son equivalentes al 20% del monto total de su propuesta económica</w:t>
            </w:r>
          </w:p>
          <w:p w14:paraId="21577D65" w14:textId="77777777" w:rsidR="00F24410" w:rsidRPr="00716999" w:rsidRDefault="00F24410" w:rsidP="00821177">
            <w:pPr>
              <w:jc w:val="both"/>
              <w:rPr>
                <w:rFonts w:ascii="Montserrat" w:hAnsi="Montserrat" w:cs="Mongolian Baiti"/>
                <w:color w:val="000000" w:themeColor="text1"/>
                <w:sz w:val="20"/>
                <w:szCs w:val="20"/>
              </w:rPr>
            </w:pPr>
          </w:p>
          <w:p w14:paraId="34725246"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Las declaraciones señaladas anteriormente deberán contener el sello digital del Servicio de Administración Tributaria (SAT).</w:t>
            </w:r>
          </w:p>
          <w:p w14:paraId="20CB2551" w14:textId="77777777" w:rsidR="00F24410" w:rsidRPr="00716999" w:rsidRDefault="00F24410" w:rsidP="00821177">
            <w:pPr>
              <w:jc w:val="both"/>
              <w:rPr>
                <w:rFonts w:ascii="Montserrat" w:hAnsi="Montserrat" w:cs="Mongolian Baiti"/>
                <w:color w:val="000000" w:themeColor="text1"/>
                <w:sz w:val="20"/>
                <w:szCs w:val="20"/>
              </w:rPr>
            </w:pPr>
          </w:p>
          <w:p w14:paraId="2C635EC2"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Como máximo se otorgarán ____ puntos.</w:t>
            </w:r>
          </w:p>
          <w:p w14:paraId="7B36F324" w14:textId="77777777" w:rsidR="00F24410" w:rsidRPr="00716999" w:rsidRDefault="00F24410" w:rsidP="00821177">
            <w:pPr>
              <w:jc w:val="both"/>
              <w:rPr>
                <w:rFonts w:ascii="Montserrat" w:hAnsi="Montserrat" w:cs="Mongolian Baiti"/>
                <w:color w:val="000000" w:themeColor="text1"/>
                <w:sz w:val="20"/>
                <w:szCs w:val="20"/>
              </w:rPr>
            </w:pPr>
          </w:p>
          <w:p w14:paraId="3FA01721" w14:textId="207346D1" w:rsidR="00D306F3" w:rsidRPr="00716999" w:rsidRDefault="00D306F3" w:rsidP="00821177">
            <w:pPr>
              <w:jc w:val="both"/>
              <w:rPr>
                <w:rFonts w:ascii="Montserrat" w:hAnsi="Montserrat" w:cs="Mongolian Baiti"/>
                <w:iCs/>
                <w:sz w:val="20"/>
                <w:szCs w:val="20"/>
              </w:rPr>
            </w:pPr>
            <w:r w:rsidRPr="00716999">
              <w:rPr>
                <w:rFonts w:ascii="Montserrat" w:hAnsi="Montserrat" w:cs="Mongolian Baiti"/>
                <w:iCs/>
                <w:sz w:val="20"/>
                <w:szCs w:val="20"/>
              </w:rPr>
              <w:t>Se otorgará __ punto si acredita contar con ingresos anuales de ente 5% y 10% del monto de su propuesta económica.</w:t>
            </w:r>
          </w:p>
          <w:p w14:paraId="3A5B2FB5" w14:textId="77777777" w:rsidR="00D306F3" w:rsidRPr="00716999" w:rsidRDefault="00D306F3" w:rsidP="00821177">
            <w:pPr>
              <w:jc w:val="both"/>
              <w:rPr>
                <w:rFonts w:ascii="Montserrat" w:hAnsi="Montserrat" w:cs="Mongolian Baiti"/>
                <w:iCs/>
                <w:sz w:val="20"/>
                <w:szCs w:val="20"/>
              </w:rPr>
            </w:pPr>
          </w:p>
          <w:p w14:paraId="5842263C" w14:textId="77777777" w:rsidR="00D306F3" w:rsidRPr="00716999" w:rsidRDefault="00D306F3" w:rsidP="00821177">
            <w:pPr>
              <w:jc w:val="both"/>
              <w:rPr>
                <w:rFonts w:ascii="Montserrat" w:hAnsi="Montserrat" w:cs="Mongolian Baiti"/>
                <w:iCs/>
                <w:sz w:val="20"/>
                <w:szCs w:val="20"/>
              </w:rPr>
            </w:pPr>
            <w:r w:rsidRPr="00716999">
              <w:rPr>
                <w:rFonts w:ascii="Montserrat" w:hAnsi="Montserrat" w:cs="Mongolian Baiti"/>
                <w:iCs/>
                <w:sz w:val="20"/>
                <w:szCs w:val="20"/>
              </w:rPr>
              <w:t>Se otorgarán ___ puntos si acredita contar con ingresos anuales de mas del 10% y hasta el 15% de su propuesta económica.</w:t>
            </w:r>
          </w:p>
          <w:p w14:paraId="24C95C1D" w14:textId="77777777" w:rsidR="00D306F3" w:rsidRPr="00716999" w:rsidRDefault="00D306F3" w:rsidP="00821177">
            <w:pPr>
              <w:jc w:val="both"/>
              <w:rPr>
                <w:rFonts w:ascii="Montserrat" w:hAnsi="Montserrat" w:cs="Mongolian Baiti"/>
                <w:iCs/>
                <w:sz w:val="20"/>
                <w:szCs w:val="20"/>
              </w:rPr>
            </w:pPr>
          </w:p>
          <w:p w14:paraId="490E3328" w14:textId="39503D99" w:rsidR="00D306F3" w:rsidRPr="00716999" w:rsidRDefault="00D306F3" w:rsidP="00821177">
            <w:pPr>
              <w:jc w:val="both"/>
              <w:rPr>
                <w:rFonts w:ascii="Montserrat" w:hAnsi="Montserrat" w:cs="Mongolian Baiti"/>
                <w:iCs/>
                <w:sz w:val="20"/>
                <w:szCs w:val="20"/>
              </w:rPr>
            </w:pPr>
            <w:r w:rsidRPr="00716999">
              <w:rPr>
                <w:rFonts w:ascii="Montserrat" w:hAnsi="Montserrat" w:cs="Mongolian Baiti"/>
                <w:iCs/>
                <w:sz w:val="20"/>
                <w:szCs w:val="20"/>
              </w:rPr>
              <w:t>Se otorgarám ___ puntos a quien acredite ingresos anuales del más de 15% y hasta el 20% de su propuesta económica.</w:t>
            </w:r>
          </w:p>
          <w:p w14:paraId="35410830" w14:textId="77777777" w:rsidR="00D306F3" w:rsidRPr="00716999" w:rsidRDefault="00D306F3" w:rsidP="00821177">
            <w:pPr>
              <w:jc w:val="both"/>
              <w:rPr>
                <w:rFonts w:ascii="Montserrat" w:hAnsi="Montserrat" w:cs="Mongolian Baiti"/>
                <w:color w:val="000000" w:themeColor="text1"/>
                <w:sz w:val="20"/>
                <w:szCs w:val="20"/>
              </w:rPr>
            </w:pPr>
          </w:p>
          <w:p w14:paraId="499AA8F5" w14:textId="77777777" w:rsidR="00F24410" w:rsidRPr="00716999" w:rsidRDefault="00F24410" w:rsidP="00821177">
            <w:pPr>
              <w:jc w:val="both"/>
              <w:rPr>
                <w:rFonts w:ascii="Montserrat" w:hAnsi="Montserrat" w:cs="Mongolian Baiti"/>
                <w:color w:val="000000" w:themeColor="text1"/>
                <w:sz w:val="20"/>
                <w:szCs w:val="20"/>
              </w:rPr>
            </w:pPr>
          </w:p>
          <w:p w14:paraId="4D508AD5"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color w:val="000000" w:themeColor="text1"/>
                <w:sz w:val="20"/>
                <w:szCs w:val="20"/>
              </w:rPr>
              <w:t>No se otorgarán puntos al licitante que no entregue la documentación o que ésta no cumpla con lo requerido.</w:t>
            </w:r>
          </w:p>
        </w:tc>
        <w:tc>
          <w:tcPr>
            <w:tcW w:w="1276" w:type="dxa"/>
            <w:vAlign w:val="center"/>
          </w:tcPr>
          <w:p w14:paraId="25EAE054"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3D11BA00" w14:textId="77777777" w:rsidTr="005E0D3B">
        <w:tc>
          <w:tcPr>
            <w:tcW w:w="2122" w:type="dxa"/>
            <w:vMerge w:val="restart"/>
            <w:vAlign w:val="center"/>
          </w:tcPr>
          <w:p w14:paraId="017261E8"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 xml:space="preserve">I.B.2. CAPACIDAD DE LOS </w:t>
            </w:r>
            <w:r w:rsidRPr="00716999">
              <w:rPr>
                <w:rFonts w:ascii="Montserrat" w:hAnsi="Montserrat" w:cs="Mongolian Baiti"/>
                <w:b/>
                <w:color w:val="000000" w:themeColor="text1"/>
                <w:sz w:val="20"/>
                <w:szCs w:val="20"/>
              </w:rPr>
              <w:lastRenderedPageBreak/>
              <w:t>RECURSOS ECONÓMICOS Y DE EQUIPAMIENTO</w:t>
            </w:r>
          </w:p>
          <w:p w14:paraId="1C22AD0B"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79553578"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lastRenderedPageBreak/>
              <w:t xml:space="preserve">El licitante deberá presentar un diagrama técnico y relación de la Infraestructura y equipamiento ofertado para </w:t>
            </w:r>
            <w:r w:rsidRPr="00716999">
              <w:rPr>
                <w:rFonts w:ascii="Montserrat" w:hAnsi="Montserrat" w:cs="Mongolian Baiti"/>
                <w:color w:val="000000" w:themeColor="text1"/>
                <w:sz w:val="20"/>
                <w:szCs w:val="20"/>
              </w:rPr>
              <w:lastRenderedPageBreak/>
              <w:t xml:space="preserve">la prestación del servicio, adjuntando el contrato de arrendamiento o facturas con la que asegure que cuenta con la propiedad o derecho de uso o posesión del bien, lo anterior a efecto de acreditar que cuenta con las herramientas, equipos e infraestructura que utilizará en la prestación del servicio, el diagrama técnico deberá contener al menos lo siguiente: </w:t>
            </w:r>
          </w:p>
          <w:p w14:paraId="54F123F5" w14:textId="77777777" w:rsidR="00F24410" w:rsidRPr="00716999" w:rsidRDefault="00F24410" w:rsidP="00821177">
            <w:pPr>
              <w:jc w:val="both"/>
              <w:rPr>
                <w:rFonts w:ascii="Montserrat" w:hAnsi="Montserrat" w:cs="Mongolian Baiti"/>
                <w:color w:val="000000" w:themeColor="text1"/>
                <w:sz w:val="20"/>
                <w:szCs w:val="20"/>
              </w:rPr>
            </w:pPr>
          </w:p>
          <w:p w14:paraId="41FD4AB1" w14:textId="77777777" w:rsidR="00F24410" w:rsidRPr="00716999" w:rsidRDefault="00F24410" w:rsidP="00821177">
            <w:pPr>
              <w:numPr>
                <w:ilvl w:val="0"/>
                <w:numId w:val="57"/>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Posiciones funcionales para la prestación del servicio de Centro de Contacto. </w:t>
            </w:r>
          </w:p>
          <w:p w14:paraId="2D27363A" w14:textId="77777777" w:rsidR="00F24410" w:rsidRPr="00716999" w:rsidRDefault="00F24410" w:rsidP="00821177">
            <w:pPr>
              <w:numPr>
                <w:ilvl w:val="0"/>
                <w:numId w:val="57"/>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Lugar de la sede propuesta. </w:t>
            </w:r>
          </w:p>
          <w:p w14:paraId="54582550" w14:textId="77777777" w:rsidR="00F24410" w:rsidRPr="00716999" w:rsidRDefault="00F24410" w:rsidP="00821177">
            <w:pPr>
              <w:numPr>
                <w:ilvl w:val="0"/>
                <w:numId w:val="57"/>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Dimensiones de la sede propuesta. </w:t>
            </w:r>
          </w:p>
          <w:p w14:paraId="549C4A86" w14:textId="77777777" w:rsidR="00F24410" w:rsidRPr="00716999" w:rsidRDefault="00F24410" w:rsidP="00821177">
            <w:pPr>
              <w:numPr>
                <w:ilvl w:val="0"/>
                <w:numId w:val="57"/>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Equipos e infraestructura que utilizará en la prestación del servicio.</w:t>
            </w:r>
          </w:p>
          <w:p w14:paraId="0AE3D611" w14:textId="77777777" w:rsidR="00F24410" w:rsidRPr="00716999" w:rsidRDefault="00F24410" w:rsidP="00821177">
            <w:pPr>
              <w:jc w:val="both"/>
              <w:rPr>
                <w:rFonts w:ascii="Montserrat" w:hAnsi="Montserrat" w:cs="Mongolian Baiti"/>
                <w:color w:val="000000" w:themeColor="text1"/>
                <w:sz w:val="20"/>
                <w:szCs w:val="20"/>
              </w:rPr>
            </w:pPr>
          </w:p>
          <w:p w14:paraId="6198066B"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Como máximo se otorgarán ____ puntos.</w:t>
            </w:r>
          </w:p>
          <w:p w14:paraId="203B1236" w14:textId="77777777" w:rsidR="00F24410" w:rsidRPr="00716999" w:rsidRDefault="00F24410" w:rsidP="00821177">
            <w:pPr>
              <w:jc w:val="both"/>
              <w:rPr>
                <w:rFonts w:ascii="Montserrat" w:hAnsi="Montserrat" w:cs="Mongolian Baiti"/>
                <w:color w:val="000000" w:themeColor="text1"/>
                <w:sz w:val="20"/>
                <w:szCs w:val="20"/>
              </w:rPr>
            </w:pPr>
          </w:p>
          <w:p w14:paraId="15366535"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____ puntos al licitante que acredite que cuenta con un centro de contacto con una capacidad de al menos </w:t>
            </w:r>
            <w:r w:rsidRPr="00716999">
              <w:rPr>
                <w:rFonts w:ascii="Montserrat" w:hAnsi="Montserrat" w:cs="Mongolian Baiti"/>
                <w:b/>
                <w:color w:val="000000" w:themeColor="text1"/>
                <w:sz w:val="20"/>
                <w:szCs w:val="20"/>
              </w:rPr>
              <w:t>400</w:t>
            </w:r>
            <w:r w:rsidRPr="00716999">
              <w:rPr>
                <w:rFonts w:ascii="Montserrat" w:hAnsi="Montserrat" w:cs="Mongolian Baiti"/>
                <w:color w:val="000000" w:themeColor="text1"/>
                <w:sz w:val="20"/>
                <w:szCs w:val="20"/>
              </w:rPr>
              <w:t xml:space="preserve"> posiciones funcionales al momento de la presentación de la propuesta, acreditando mediante la documentación requerida en el presente punto que cuenta con los equipos e infraestructura necesaria mínima a utilizar para la prestación del servicio  de centro de contacto con una capacidad de al menos </w:t>
            </w:r>
            <w:r w:rsidRPr="00716999">
              <w:rPr>
                <w:rFonts w:ascii="Montserrat" w:hAnsi="Montserrat" w:cs="Mongolian Baiti"/>
                <w:b/>
                <w:color w:val="000000" w:themeColor="text1"/>
                <w:sz w:val="20"/>
                <w:szCs w:val="20"/>
              </w:rPr>
              <w:t>400</w:t>
            </w:r>
            <w:r w:rsidRPr="00716999">
              <w:rPr>
                <w:rFonts w:ascii="Montserrat" w:hAnsi="Montserrat" w:cs="Mongolian Baiti"/>
                <w:color w:val="000000" w:themeColor="text1"/>
                <w:sz w:val="20"/>
                <w:szCs w:val="20"/>
              </w:rPr>
              <w:t xml:space="preserve"> posiciones funcionales.</w:t>
            </w:r>
          </w:p>
          <w:p w14:paraId="62D54F95" w14:textId="77777777" w:rsidR="00F24410" w:rsidRPr="00716999" w:rsidRDefault="00F24410" w:rsidP="00821177">
            <w:pPr>
              <w:jc w:val="both"/>
              <w:rPr>
                <w:rFonts w:ascii="Montserrat" w:hAnsi="Montserrat" w:cs="Mongolian Baiti"/>
                <w:color w:val="000000" w:themeColor="text1"/>
                <w:sz w:val="20"/>
                <w:szCs w:val="20"/>
              </w:rPr>
            </w:pPr>
          </w:p>
          <w:p w14:paraId="2C5B0336"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_____ puntos al licitante que acredite que cuenta con un centro de contacto con una capacidad de entre </w:t>
            </w:r>
            <w:r w:rsidRPr="00716999">
              <w:rPr>
                <w:rFonts w:ascii="Montserrat" w:hAnsi="Montserrat" w:cs="Mongolian Baiti"/>
                <w:b/>
                <w:color w:val="000000" w:themeColor="text1"/>
                <w:sz w:val="20"/>
                <w:szCs w:val="20"/>
              </w:rPr>
              <w:t>300 y 399</w:t>
            </w:r>
            <w:r w:rsidRPr="00716999">
              <w:rPr>
                <w:rFonts w:ascii="Montserrat" w:hAnsi="Montserrat" w:cs="Mongolian Baiti"/>
                <w:color w:val="000000" w:themeColor="text1"/>
                <w:sz w:val="20"/>
                <w:szCs w:val="20"/>
              </w:rPr>
              <w:t xml:space="preserve"> posiciones funcionales al momento de la presentación de la propuesta, acreditando mediante la documentación requerida en el presente punto que cuenta con los equipos e infraestructura necesaria mínima a utilizar para la prestación del servicio  de centro de contacto con una capacidad de entre </w:t>
            </w:r>
            <w:r w:rsidRPr="00716999">
              <w:rPr>
                <w:rFonts w:ascii="Montserrat" w:hAnsi="Montserrat" w:cs="Mongolian Baiti"/>
                <w:b/>
                <w:color w:val="000000" w:themeColor="text1"/>
                <w:sz w:val="20"/>
                <w:szCs w:val="20"/>
              </w:rPr>
              <w:t>300 y 399</w:t>
            </w:r>
            <w:r w:rsidRPr="00716999">
              <w:rPr>
                <w:rFonts w:ascii="Montserrat" w:hAnsi="Montserrat" w:cs="Mongolian Baiti"/>
                <w:color w:val="000000" w:themeColor="text1"/>
                <w:sz w:val="20"/>
                <w:szCs w:val="20"/>
              </w:rPr>
              <w:t xml:space="preserve"> posiciones funcionales.</w:t>
            </w:r>
          </w:p>
          <w:p w14:paraId="3A9700AA" w14:textId="77777777" w:rsidR="00F24410" w:rsidRPr="00716999" w:rsidRDefault="00F24410" w:rsidP="00821177">
            <w:pPr>
              <w:jc w:val="both"/>
              <w:rPr>
                <w:rFonts w:ascii="Montserrat" w:hAnsi="Montserrat" w:cs="Mongolian Baiti"/>
                <w:color w:val="000000" w:themeColor="text1"/>
                <w:sz w:val="20"/>
                <w:szCs w:val="20"/>
              </w:rPr>
            </w:pPr>
          </w:p>
          <w:p w14:paraId="4E014FA0"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____ puntos al licitante que acredite que cuenta con un centro de contacto con una capacidad de entre </w:t>
            </w:r>
            <w:r w:rsidRPr="00716999">
              <w:rPr>
                <w:rFonts w:ascii="Montserrat" w:hAnsi="Montserrat" w:cs="Mongolian Baiti"/>
                <w:b/>
                <w:color w:val="000000" w:themeColor="text1"/>
                <w:sz w:val="20"/>
                <w:szCs w:val="20"/>
              </w:rPr>
              <w:t>200 y 299</w:t>
            </w:r>
            <w:r w:rsidRPr="00716999">
              <w:rPr>
                <w:rFonts w:ascii="Montserrat" w:hAnsi="Montserrat" w:cs="Mongolian Baiti"/>
                <w:color w:val="000000" w:themeColor="text1"/>
                <w:sz w:val="20"/>
                <w:szCs w:val="20"/>
              </w:rPr>
              <w:t xml:space="preserve"> posiciones funcionales al momento de la presentación de la propuesta, acreditando mediante la documentación requerida en el presente punto que cuenta con los equipos e infraestructura necesaria mínima a utilizar para la prestación del servicio  de centro de contacto con una capacidad de entre </w:t>
            </w:r>
            <w:r w:rsidRPr="00716999">
              <w:rPr>
                <w:rFonts w:ascii="Montserrat" w:hAnsi="Montserrat" w:cs="Mongolian Baiti"/>
                <w:b/>
                <w:color w:val="000000" w:themeColor="text1"/>
                <w:sz w:val="20"/>
                <w:szCs w:val="20"/>
              </w:rPr>
              <w:t>200 y 299</w:t>
            </w:r>
            <w:r w:rsidRPr="00716999">
              <w:rPr>
                <w:rFonts w:ascii="Montserrat" w:hAnsi="Montserrat" w:cs="Mongolian Baiti"/>
                <w:color w:val="000000" w:themeColor="text1"/>
                <w:sz w:val="20"/>
                <w:szCs w:val="20"/>
              </w:rPr>
              <w:t xml:space="preserve">  posiciones funcionales.</w:t>
            </w:r>
          </w:p>
          <w:p w14:paraId="23588D1C" w14:textId="77777777" w:rsidR="00F24410" w:rsidRPr="00716999" w:rsidRDefault="00F24410" w:rsidP="00821177">
            <w:pPr>
              <w:jc w:val="both"/>
              <w:rPr>
                <w:rFonts w:ascii="Montserrat" w:hAnsi="Montserrat" w:cs="Mongolian Baiti"/>
                <w:color w:val="000000" w:themeColor="text1"/>
                <w:sz w:val="20"/>
                <w:szCs w:val="20"/>
              </w:rPr>
            </w:pPr>
          </w:p>
          <w:p w14:paraId="172A38CD"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lastRenderedPageBreak/>
              <w:t>No se otorgarán puntos al licitante que acredite una capacidad menor a 200 posiciones funcionales al momento de la presentación de propuestas.</w:t>
            </w:r>
          </w:p>
          <w:p w14:paraId="49D1CAD7" w14:textId="77777777" w:rsidR="00F24410" w:rsidRPr="00716999" w:rsidRDefault="00F24410" w:rsidP="00821177">
            <w:pPr>
              <w:jc w:val="both"/>
              <w:rPr>
                <w:rFonts w:ascii="Montserrat" w:hAnsi="Montserrat" w:cs="Mongolian Baiti"/>
                <w:color w:val="000000" w:themeColor="text1"/>
                <w:sz w:val="20"/>
                <w:szCs w:val="20"/>
              </w:rPr>
            </w:pPr>
          </w:p>
          <w:p w14:paraId="105F870E"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color w:val="000000" w:themeColor="text1"/>
                <w:sz w:val="20"/>
                <w:szCs w:val="20"/>
              </w:rPr>
              <w:t>No se otorgarán puntos al licitante que no entregue el diagrama técnico con las especificaciones requeridas y no acredite los equipos e infraestructura necesaria mínima a utilizar para la prestación del servicio.</w:t>
            </w:r>
          </w:p>
        </w:tc>
        <w:tc>
          <w:tcPr>
            <w:tcW w:w="1276" w:type="dxa"/>
            <w:vAlign w:val="center"/>
          </w:tcPr>
          <w:p w14:paraId="3BCCDB9C"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18DDBD13" w14:textId="77777777" w:rsidTr="005E0D3B">
        <w:tc>
          <w:tcPr>
            <w:tcW w:w="2122" w:type="dxa"/>
            <w:vMerge/>
            <w:vAlign w:val="center"/>
          </w:tcPr>
          <w:p w14:paraId="6C197308" w14:textId="77777777" w:rsidR="00F24410" w:rsidRPr="00716999" w:rsidRDefault="00F24410" w:rsidP="00821177">
            <w:pPr>
              <w:jc w:val="both"/>
              <w:rPr>
                <w:rFonts w:ascii="Montserrat" w:hAnsi="Montserrat" w:cs="Mongolian Baiti"/>
                <w:b/>
                <w:color w:val="000000" w:themeColor="text1"/>
                <w:sz w:val="20"/>
                <w:szCs w:val="20"/>
              </w:rPr>
            </w:pPr>
          </w:p>
        </w:tc>
        <w:tc>
          <w:tcPr>
            <w:tcW w:w="6095" w:type="dxa"/>
          </w:tcPr>
          <w:p w14:paraId="275EDC5D"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demostrar mediante la presentación diagrama técnico y relación de la Infraestructura y equipamiento ofertado para la prestación del servicio, adjuntando el contrato de arrendamiento, facturas con la que acredita que el licitante cuenta con la propiedad o derecho de uso o posesión del bien, en el que acredite que cuenta con las herramientas, equipos e infraestructura que utilizará en la prestación del servicio, el diagrama técnico deberá contener al menos lo siguiente:</w:t>
            </w:r>
          </w:p>
          <w:p w14:paraId="7D38A92F" w14:textId="77777777" w:rsidR="00F24410" w:rsidRPr="00716999" w:rsidRDefault="00F24410" w:rsidP="00821177">
            <w:pPr>
              <w:jc w:val="both"/>
              <w:rPr>
                <w:rFonts w:ascii="Montserrat" w:hAnsi="Montserrat" w:cs="Mongolian Baiti"/>
                <w:color w:val="000000" w:themeColor="text1"/>
                <w:sz w:val="20"/>
                <w:szCs w:val="20"/>
              </w:rPr>
            </w:pPr>
          </w:p>
          <w:p w14:paraId="01BF6245" w14:textId="77777777" w:rsidR="00F24410" w:rsidRPr="00716999" w:rsidRDefault="00F24410" w:rsidP="00821177">
            <w:pPr>
              <w:numPr>
                <w:ilvl w:val="0"/>
                <w:numId w:val="58"/>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Posiciones funcionales para la prestación del servicio de Centro de Contacto.</w:t>
            </w:r>
          </w:p>
          <w:p w14:paraId="26299DA7" w14:textId="77777777" w:rsidR="00F24410" w:rsidRPr="00716999" w:rsidRDefault="00F24410" w:rsidP="00821177">
            <w:pPr>
              <w:numPr>
                <w:ilvl w:val="0"/>
                <w:numId w:val="58"/>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Lugar de la sede propuesta.</w:t>
            </w:r>
          </w:p>
          <w:p w14:paraId="2591C612" w14:textId="77777777" w:rsidR="00F24410" w:rsidRPr="00716999" w:rsidRDefault="00F24410" w:rsidP="00821177">
            <w:pPr>
              <w:numPr>
                <w:ilvl w:val="0"/>
                <w:numId w:val="58"/>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Dimensiones de la sede propuesta.</w:t>
            </w:r>
          </w:p>
          <w:p w14:paraId="64686612" w14:textId="77777777" w:rsidR="00F24410" w:rsidRPr="00716999" w:rsidRDefault="00F24410" w:rsidP="00821177">
            <w:pPr>
              <w:numPr>
                <w:ilvl w:val="0"/>
                <w:numId w:val="58"/>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Capacidad de interacciones mensuales en horarios hábiles establecidos por las campañas.</w:t>
            </w:r>
          </w:p>
          <w:p w14:paraId="1420AFF6" w14:textId="77777777" w:rsidR="00F24410" w:rsidRPr="00716999" w:rsidRDefault="00F24410" w:rsidP="00821177">
            <w:pPr>
              <w:jc w:val="both"/>
              <w:rPr>
                <w:rFonts w:ascii="Montserrat" w:hAnsi="Montserrat" w:cs="Mongolian Baiti"/>
                <w:color w:val="000000" w:themeColor="text1"/>
                <w:sz w:val="20"/>
                <w:szCs w:val="20"/>
              </w:rPr>
            </w:pPr>
          </w:p>
          <w:p w14:paraId="450B27AA"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Como máximo se otorgarán ___ puntos.</w:t>
            </w:r>
          </w:p>
          <w:p w14:paraId="57FD808B" w14:textId="77777777" w:rsidR="00F24410" w:rsidRPr="00716999" w:rsidRDefault="00F24410" w:rsidP="00821177">
            <w:pPr>
              <w:jc w:val="both"/>
              <w:rPr>
                <w:rFonts w:ascii="Montserrat" w:hAnsi="Montserrat" w:cs="Mongolian Baiti"/>
                <w:color w:val="000000" w:themeColor="text1"/>
                <w:sz w:val="20"/>
                <w:szCs w:val="20"/>
              </w:rPr>
            </w:pPr>
          </w:p>
          <w:p w14:paraId="333941E4"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___ puntos al licitante que acredite que cuenta con infraestructura en operación para atender más de 83,000 interacciones mensuales  a usuarios del servicio.</w:t>
            </w:r>
          </w:p>
          <w:p w14:paraId="36A1A929" w14:textId="77777777" w:rsidR="00F24410" w:rsidRPr="00716999" w:rsidRDefault="00F24410" w:rsidP="00821177">
            <w:pPr>
              <w:jc w:val="both"/>
              <w:rPr>
                <w:rFonts w:ascii="Montserrat" w:hAnsi="Montserrat" w:cs="Mongolian Baiti"/>
                <w:color w:val="000000" w:themeColor="text1"/>
                <w:sz w:val="20"/>
                <w:szCs w:val="20"/>
              </w:rPr>
            </w:pPr>
          </w:p>
          <w:p w14:paraId="72E361DC"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___ puntos al licitante que acredite que cuenta con infraestructura en operación para atender de 75,001 a 83,000 interacciones mensuales a usuarios del servicio.</w:t>
            </w:r>
          </w:p>
          <w:p w14:paraId="182E1834" w14:textId="77777777" w:rsidR="00F24410" w:rsidRPr="00716999" w:rsidRDefault="00F24410" w:rsidP="00821177">
            <w:pPr>
              <w:jc w:val="both"/>
              <w:rPr>
                <w:rFonts w:ascii="Montserrat" w:hAnsi="Montserrat" w:cs="Mongolian Baiti"/>
                <w:color w:val="000000" w:themeColor="text1"/>
                <w:sz w:val="20"/>
                <w:szCs w:val="20"/>
              </w:rPr>
            </w:pPr>
          </w:p>
          <w:p w14:paraId="3B63504B"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____ puntos al licitante que acredite que cuenta con infraestructura en operación para atender de 67,000 a 75,000 interacciones mensuales a usuarios del servicio.</w:t>
            </w:r>
          </w:p>
          <w:p w14:paraId="6C0C1912" w14:textId="77777777" w:rsidR="00F24410" w:rsidRPr="00716999" w:rsidRDefault="00F24410" w:rsidP="00821177">
            <w:pPr>
              <w:jc w:val="both"/>
              <w:rPr>
                <w:rFonts w:ascii="Montserrat" w:hAnsi="Montserrat" w:cs="Mongolian Baiti"/>
                <w:color w:val="000000" w:themeColor="text1"/>
                <w:sz w:val="20"/>
                <w:szCs w:val="20"/>
              </w:rPr>
            </w:pPr>
          </w:p>
          <w:p w14:paraId="272AC0DA"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otorgarán puntos al licitante que acredite una capacidad menor a 67,000 interacciones mensuales a usuarios del servicio.</w:t>
            </w:r>
          </w:p>
          <w:p w14:paraId="2E3521AB" w14:textId="77777777" w:rsidR="00F24410" w:rsidRPr="00716999" w:rsidRDefault="00F24410" w:rsidP="00821177">
            <w:pPr>
              <w:jc w:val="both"/>
              <w:rPr>
                <w:rFonts w:ascii="Montserrat" w:hAnsi="Montserrat" w:cs="Mongolian Baiti"/>
                <w:color w:val="000000" w:themeColor="text1"/>
                <w:sz w:val="20"/>
                <w:szCs w:val="20"/>
              </w:rPr>
            </w:pPr>
          </w:p>
          <w:p w14:paraId="475978FC"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color w:val="000000" w:themeColor="text1"/>
                <w:sz w:val="20"/>
                <w:szCs w:val="20"/>
              </w:rPr>
              <w:t>No se otorgarán puntos al licitante que no entregue el diagrama técnico con las especificaciones requeridas.</w:t>
            </w:r>
          </w:p>
        </w:tc>
        <w:tc>
          <w:tcPr>
            <w:tcW w:w="1276" w:type="dxa"/>
            <w:vAlign w:val="center"/>
          </w:tcPr>
          <w:p w14:paraId="4E83298C"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7BF21E7E" w14:textId="77777777" w:rsidTr="005E0D3B">
        <w:tc>
          <w:tcPr>
            <w:tcW w:w="9493" w:type="dxa"/>
            <w:gridSpan w:val="3"/>
            <w:shd w:val="clear" w:color="auto" w:fill="E2EFD9" w:themeFill="accent6" w:themeFillTint="33"/>
            <w:vAlign w:val="center"/>
          </w:tcPr>
          <w:p w14:paraId="0DAB33E2"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lastRenderedPageBreak/>
              <w:t>I.C. PARTICIPACIÓN DE DISCAPACITADOS O EMPRESAS QUE CUENTEN CON TRABAJADORES CON DISCAPACIDAD – ___PUNTOS.</w:t>
            </w:r>
          </w:p>
        </w:tc>
      </w:tr>
      <w:tr w:rsidR="00F24410" w:rsidRPr="00716999" w14:paraId="1BA6F662" w14:textId="77777777" w:rsidTr="005E0D3B">
        <w:tc>
          <w:tcPr>
            <w:tcW w:w="8217" w:type="dxa"/>
            <w:gridSpan w:val="2"/>
            <w:shd w:val="clear" w:color="auto" w:fill="E2EFD9" w:themeFill="accent6" w:themeFillTint="33"/>
            <w:vAlign w:val="center"/>
          </w:tcPr>
          <w:p w14:paraId="1288CD39" w14:textId="77777777" w:rsidR="00F24410" w:rsidRPr="00716999" w:rsidRDefault="00F24410" w:rsidP="00821177">
            <w:pPr>
              <w:jc w:val="center"/>
              <w:rPr>
                <w:rFonts w:ascii="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CONDICIÓN TÉCNICA REQUERIDA PARA OBTENER EL PUNTAJE</w:t>
            </w:r>
          </w:p>
        </w:tc>
        <w:tc>
          <w:tcPr>
            <w:tcW w:w="1276" w:type="dxa"/>
            <w:shd w:val="clear" w:color="auto" w:fill="E2EFD9" w:themeFill="accent6" w:themeFillTint="33"/>
            <w:vAlign w:val="center"/>
          </w:tcPr>
          <w:p w14:paraId="2535CA84" w14:textId="77777777" w:rsidR="00F24410" w:rsidRPr="00716999" w:rsidRDefault="00F24410" w:rsidP="00821177">
            <w:pPr>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PUNTOS</w:t>
            </w:r>
          </w:p>
        </w:tc>
      </w:tr>
      <w:tr w:rsidR="00F24410" w:rsidRPr="00716999" w14:paraId="25AC6533" w14:textId="77777777" w:rsidTr="005E0D3B">
        <w:tc>
          <w:tcPr>
            <w:tcW w:w="8217" w:type="dxa"/>
            <w:gridSpan w:val="2"/>
            <w:vAlign w:val="center"/>
          </w:tcPr>
          <w:p w14:paraId="6F46CB91"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A fin de acreditar la participación de discapacitados, el licitante presentará lo siguiente:</w:t>
            </w:r>
          </w:p>
          <w:p w14:paraId="09FC5BD6" w14:textId="77777777" w:rsidR="00F24410" w:rsidRPr="00716999" w:rsidRDefault="00F24410" w:rsidP="00821177">
            <w:pPr>
              <w:jc w:val="both"/>
              <w:rPr>
                <w:rFonts w:ascii="Montserrat" w:hAnsi="Montserrat" w:cs="Mongolian Baiti"/>
                <w:color w:val="000000" w:themeColor="text1"/>
                <w:sz w:val="20"/>
                <w:szCs w:val="20"/>
              </w:rPr>
            </w:pPr>
          </w:p>
          <w:p w14:paraId="315BD245"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Carta firmada por el representante legal, en el que manifieste que es una empresa que cuenta con personal con discapacidad en una proporción de al menos 5% de la totalidad de la plantilla de empleados, para esto adjuntará:</w:t>
            </w:r>
          </w:p>
          <w:p w14:paraId="2A9E7D61" w14:textId="77777777" w:rsidR="00F24410" w:rsidRPr="00716999" w:rsidRDefault="00F24410" w:rsidP="00821177">
            <w:pPr>
              <w:jc w:val="both"/>
              <w:rPr>
                <w:rFonts w:ascii="Montserrat" w:hAnsi="Montserrat" w:cs="Mongolian Baiti"/>
                <w:color w:val="000000" w:themeColor="text1"/>
                <w:sz w:val="20"/>
                <w:szCs w:val="20"/>
              </w:rPr>
            </w:pPr>
          </w:p>
          <w:p w14:paraId="1D3CC3B0" w14:textId="77777777" w:rsidR="00F24410" w:rsidRPr="00716999" w:rsidRDefault="00F24410" w:rsidP="00821177">
            <w:pPr>
              <w:numPr>
                <w:ilvl w:val="0"/>
                <w:numId w:val="59"/>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Relación del personal con capacidades diferentes, cuya antigüedad no sea inferior a 6 meses.</w:t>
            </w:r>
          </w:p>
          <w:p w14:paraId="3F2BFB6C" w14:textId="77777777" w:rsidR="00F24410" w:rsidRPr="00716999" w:rsidRDefault="00F24410" w:rsidP="00821177">
            <w:pPr>
              <w:numPr>
                <w:ilvl w:val="0"/>
                <w:numId w:val="59"/>
              </w:num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La antigüedad comprobada anexando el aviso de alta al régimen obligatorio del Instituto Mexicano del Seguro Social, computada hasta la fecha de acto de presentación y apertura de proposiciones.</w:t>
            </w:r>
          </w:p>
          <w:p w14:paraId="155938D3" w14:textId="77777777" w:rsidR="00F24410" w:rsidRPr="00716999" w:rsidRDefault="00F24410" w:rsidP="00821177">
            <w:pPr>
              <w:jc w:val="both"/>
              <w:rPr>
                <w:rFonts w:ascii="Montserrat" w:hAnsi="Montserrat" w:cs="Mongolian Baiti"/>
                <w:color w:val="000000" w:themeColor="text1"/>
                <w:sz w:val="20"/>
                <w:szCs w:val="20"/>
              </w:rPr>
            </w:pPr>
          </w:p>
          <w:p w14:paraId="1AE5C149"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Como máximo se otorgará ____ puntos.</w:t>
            </w:r>
          </w:p>
          <w:p w14:paraId="7B34BDB2" w14:textId="77777777" w:rsidR="00F24410" w:rsidRPr="00716999" w:rsidRDefault="00F24410" w:rsidP="00821177">
            <w:pPr>
              <w:jc w:val="both"/>
              <w:rPr>
                <w:rFonts w:ascii="Montserrat" w:hAnsi="Montserrat" w:cs="Mongolian Baiti"/>
                <w:color w:val="000000" w:themeColor="text1"/>
                <w:sz w:val="20"/>
                <w:szCs w:val="20"/>
              </w:rPr>
            </w:pPr>
          </w:p>
          <w:p w14:paraId="315E4E00"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puntos a quien presente la documentación que acredite el presente subrubro.</w:t>
            </w:r>
          </w:p>
          <w:p w14:paraId="09E324E7" w14:textId="77777777" w:rsidR="00F24410" w:rsidRPr="00716999" w:rsidRDefault="00F24410" w:rsidP="00821177">
            <w:pPr>
              <w:jc w:val="both"/>
              <w:rPr>
                <w:rFonts w:ascii="Montserrat" w:hAnsi="Montserrat" w:cs="Mongolian Baiti"/>
                <w:color w:val="000000" w:themeColor="text1"/>
                <w:sz w:val="20"/>
                <w:szCs w:val="20"/>
              </w:rPr>
            </w:pPr>
          </w:p>
          <w:p w14:paraId="6A0B6FA8"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color w:val="000000" w:themeColor="text1"/>
                <w:sz w:val="20"/>
                <w:szCs w:val="20"/>
              </w:rPr>
              <w:t>No se otorgará puntos a quien omita presentar en forma parcial o total el documento solicitado</w:t>
            </w:r>
          </w:p>
        </w:tc>
        <w:tc>
          <w:tcPr>
            <w:tcW w:w="1276" w:type="dxa"/>
            <w:vAlign w:val="center"/>
          </w:tcPr>
          <w:p w14:paraId="53C773A5"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2CA0FAB5" w14:textId="77777777" w:rsidTr="005E0D3B">
        <w:tc>
          <w:tcPr>
            <w:tcW w:w="9493" w:type="dxa"/>
            <w:gridSpan w:val="3"/>
            <w:shd w:val="clear" w:color="auto" w:fill="E2EFD9" w:themeFill="accent6" w:themeFillTint="33"/>
            <w:vAlign w:val="center"/>
          </w:tcPr>
          <w:p w14:paraId="61B30A5A"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I.D. PARTICIPACIÓN DE MIPYME. ___ PUNTOS.</w:t>
            </w:r>
          </w:p>
        </w:tc>
      </w:tr>
      <w:tr w:rsidR="00F24410" w:rsidRPr="00716999" w14:paraId="1C0D3429" w14:textId="77777777" w:rsidTr="005E0D3B">
        <w:tc>
          <w:tcPr>
            <w:tcW w:w="8217" w:type="dxa"/>
            <w:gridSpan w:val="2"/>
            <w:shd w:val="clear" w:color="auto" w:fill="E2EFD9" w:themeFill="accent6" w:themeFillTint="33"/>
            <w:vAlign w:val="center"/>
          </w:tcPr>
          <w:p w14:paraId="36BECDB1" w14:textId="77777777" w:rsidR="00F24410" w:rsidRPr="00716999" w:rsidRDefault="00F24410" w:rsidP="00821177">
            <w:pPr>
              <w:jc w:val="center"/>
              <w:rPr>
                <w:rFonts w:ascii="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CONDICIÓN TÉCNICA REQUERIDA PARA OBTENER EL PUNTAJE</w:t>
            </w:r>
          </w:p>
        </w:tc>
        <w:tc>
          <w:tcPr>
            <w:tcW w:w="1276" w:type="dxa"/>
            <w:shd w:val="clear" w:color="auto" w:fill="E2EFD9" w:themeFill="accent6" w:themeFillTint="33"/>
            <w:vAlign w:val="center"/>
          </w:tcPr>
          <w:p w14:paraId="50E5D445" w14:textId="77777777" w:rsidR="00F24410" w:rsidRPr="00716999" w:rsidRDefault="00F24410" w:rsidP="00821177">
            <w:pPr>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PUNTOS</w:t>
            </w:r>
          </w:p>
        </w:tc>
      </w:tr>
      <w:tr w:rsidR="00F24410" w:rsidRPr="00716999" w14:paraId="6D5CED33" w14:textId="77777777" w:rsidTr="005E0D3B">
        <w:tc>
          <w:tcPr>
            <w:tcW w:w="8217" w:type="dxa"/>
            <w:gridSpan w:val="2"/>
            <w:vAlign w:val="center"/>
          </w:tcPr>
          <w:p w14:paraId="4196BB3F"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acreditar haber producido los bienes que se utilizarán en la prestación del Servicio de Centro de Contacto, con innovación tecnológica que tenga registrada en EL Instituto Mexicano de la Propiedad Industrial (IMPI). El documento con el que se acreditará será la constancia del registro ante el IMPI no mayor a 5 años. El documento en el que especifique los bienes y la forma en que los usará para la prestación del servicio.</w:t>
            </w:r>
          </w:p>
          <w:p w14:paraId="4E9A3C1F" w14:textId="77777777" w:rsidR="00F24410" w:rsidRPr="00716999" w:rsidRDefault="00F24410" w:rsidP="00821177">
            <w:pPr>
              <w:jc w:val="both"/>
              <w:rPr>
                <w:rFonts w:ascii="Montserrat" w:hAnsi="Montserrat" w:cs="Mongolian Baiti"/>
                <w:color w:val="000000" w:themeColor="text1"/>
                <w:sz w:val="20"/>
                <w:szCs w:val="20"/>
              </w:rPr>
            </w:pPr>
          </w:p>
          <w:p w14:paraId="0E01621B"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Como máximo se otorgarán puntos.</w:t>
            </w:r>
          </w:p>
          <w:p w14:paraId="661D6E6A" w14:textId="77777777" w:rsidR="00F24410" w:rsidRPr="00716999" w:rsidRDefault="00F24410" w:rsidP="00821177">
            <w:pPr>
              <w:jc w:val="both"/>
              <w:rPr>
                <w:rFonts w:ascii="Montserrat" w:hAnsi="Montserrat" w:cs="Mongolian Baiti"/>
                <w:color w:val="000000" w:themeColor="text1"/>
                <w:sz w:val="20"/>
                <w:szCs w:val="20"/>
              </w:rPr>
            </w:pPr>
          </w:p>
          <w:p w14:paraId="1221B2B9"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Se otorgarán puntos a quien presente la documentación que acredite haber producido los servicios que se utilizarán en la prestación del servicio objeto del procedimiento de contratación.</w:t>
            </w:r>
          </w:p>
          <w:p w14:paraId="31D2315C" w14:textId="77777777" w:rsidR="00F24410" w:rsidRPr="00716999" w:rsidRDefault="00F24410" w:rsidP="00821177">
            <w:pPr>
              <w:jc w:val="both"/>
              <w:rPr>
                <w:rFonts w:ascii="Montserrat" w:hAnsi="Montserrat" w:cs="Mongolian Baiti"/>
                <w:color w:val="000000" w:themeColor="text1"/>
                <w:sz w:val="20"/>
                <w:szCs w:val="20"/>
              </w:rPr>
            </w:pPr>
          </w:p>
          <w:p w14:paraId="67BC5B34"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color w:val="000000" w:themeColor="text1"/>
                <w:sz w:val="20"/>
                <w:szCs w:val="20"/>
              </w:rPr>
              <w:t>No se otorgará puntos a quien omita presentar en forma parcial o total el documento solicitado.</w:t>
            </w:r>
          </w:p>
        </w:tc>
        <w:tc>
          <w:tcPr>
            <w:tcW w:w="1276" w:type="dxa"/>
            <w:vAlign w:val="center"/>
          </w:tcPr>
          <w:p w14:paraId="4003D05A"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4DAA83C9" w14:textId="77777777" w:rsidTr="005E0D3B">
        <w:tc>
          <w:tcPr>
            <w:tcW w:w="9493" w:type="dxa"/>
            <w:gridSpan w:val="3"/>
            <w:shd w:val="clear" w:color="auto" w:fill="E2EFD9" w:themeFill="accent6" w:themeFillTint="33"/>
            <w:vAlign w:val="center"/>
          </w:tcPr>
          <w:p w14:paraId="2104BBEF"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I.E. EQUIDAD DE GÉNERO. ___PUNTOS.</w:t>
            </w:r>
          </w:p>
        </w:tc>
      </w:tr>
      <w:tr w:rsidR="00F24410" w:rsidRPr="00716999" w14:paraId="7EA190B6" w14:textId="77777777" w:rsidTr="005E0D3B">
        <w:tc>
          <w:tcPr>
            <w:tcW w:w="8217" w:type="dxa"/>
            <w:gridSpan w:val="2"/>
            <w:shd w:val="clear" w:color="auto" w:fill="E2EFD9" w:themeFill="accent6" w:themeFillTint="33"/>
            <w:vAlign w:val="center"/>
          </w:tcPr>
          <w:p w14:paraId="218E8632"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CONDICIÓN TÉCNICA REQUERIDA PARA OBTENER EL PUNTAJE</w:t>
            </w:r>
          </w:p>
        </w:tc>
        <w:tc>
          <w:tcPr>
            <w:tcW w:w="1276" w:type="dxa"/>
            <w:shd w:val="clear" w:color="auto" w:fill="E2EFD9" w:themeFill="accent6" w:themeFillTint="33"/>
            <w:vAlign w:val="center"/>
          </w:tcPr>
          <w:p w14:paraId="73BEED46" w14:textId="77777777" w:rsidR="00F24410" w:rsidRPr="00716999" w:rsidRDefault="00F24410" w:rsidP="00821177">
            <w:pPr>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PUNTOS</w:t>
            </w:r>
          </w:p>
        </w:tc>
      </w:tr>
      <w:tr w:rsidR="00F24410" w:rsidRPr="00716999" w14:paraId="216D0F09" w14:textId="77777777" w:rsidTr="005E0D3B">
        <w:tc>
          <w:tcPr>
            <w:tcW w:w="8217" w:type="dxa"/>
            <w:gridSpan w:val="2"/>
            <w:vAlign w:val="center"/>
          </w:tcPr>
          <w:p w14:paraId="173980BE"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deberá acreditar haber aplicado políticas y prácticas de igualdad de género, conforme a la certificación correspondiente emitida por las autoridades y organismos facultados para tal efecto.</w:t>
            </w:r>
          </w:p>
          <w:p w14:paraId="140CBEC9" w14:textId="77777777" w:rsidR="00F24410" w:rsidRPr="00716999" w:rsidRDefault="00F24410" w:rsidP="00821177">
            <w:pPr>
              <w:jc w:val="both"/>
              <w:rPr>
                <w:rFonts w:ascii="Montserrat" w:hAnsi="Montserrat" w:cs="Mongolian Baiti"/>
                <w:color w:val="000000" w:themeColor="text1"/>
                <w:sz w:val="20"/>
                <w:szCs w:val="20"/>
              </w:rPr>
            </w:pPr>
          </w:p>
          <w:p w14:paraId="47FFDC9E"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Como máximo se otorgarán ____ puntos.</w:t>
            </w:r>
          </w:p>
          <w:p w14:paraId="3DBF6AB2" w14:textId="77777777" w:rsidR="00F24410" w:rsidRPr="00716999" w:rsidRDefault="00F24410" w:rsidP="00821177">
            <w:pPr>
              <w:jc w:val="both"/>
              <w:rPr>
                <w:rFonts w:ascii="Montserrat" w:hAnsi="Montserrat" w:cs="Mongolian Baiti"/>
                <w:color w:val="000000" w:themeColor="text1"/>
                <w:sz w:val="20"/>
                <w:szCs w:val="20"/>
              </w:rPr>
            </w:pPr>
          </w:p>
          <w:p w14:paraId="736D0B93" w14:textId="77777777" w:rsidR="00F24410" w:rsidRPr="00716999" w:rsidRDefault="00F24410" w:rsidP="00821177">
            <w:pPr>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Se otorgarán puntos a quien presente la documentación que acredite haber aplicado políticas y prácticas de igualdad de género conforme lo requerido. </w:t>
            </w:r>
          </w:p>
          <w:p w14:paraId="3961E93C" w14:textId="77777777" w:rsidR="00F24410" w:rsidRPr="00716999" w:rsidRDefault="00F24410" w:rsidP="00821177">
            <w:pPr>
              <w:jc w:val="both"/>
              <w:rPr>
                <w:rFonts w:ascii="Montserrat" w:hAnsi="Montserrat" w:cs="Mongolian Baiti"/>
                <w:color w:val="000000" w:themeColor="text1"/>
                <w:sz w:val="20"/>
                <w:szCs w:val="20"/>
              </w:rPr>
            </w:pPr>
          </w:p>
          <w:p w14:paraId="7C3D6CBF"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color w:val="000000" w:themeColor="text1"/>
                <w:sz w:val="20"/>
                <w:szCs w:val="20"/>
              </w:rPr>
              <w:t>No se otorgará puntos a quien omita presentar en forma parcial o total el documento solicitado.</w:t>
            </w:r>
          </w:p>
        </w:tc>
        <w:tc>
          <w:tcPr>
            <w:tcW w:w="1276" w:type="dxa"/>
            <w:vAlign w:val="center"/>
          </w:tcPr>
          <w:p w14:paraId="5B81E64D" w14:textId="77777777" w:rsidR="00F24410" w:rsidRPr="00716999" w:rsidRDefault="00F24410" w:rsidP="00821177">
            <w:pPr>
              <w:jc w:val="center"/>
              <w:rPr>
                <w:rFonts w:ascii="Montserrat" w:hAnsi="Montserrat" w:cs="Mongolian Baiti"/>
                <w:b/>
                <w:color w:val="000000" w:themeColor="text1"/>
                <w:sz w:val="20"/>
                <w:szCs w:val="20"/>
              </w:rPr>
            </w:pPr>
          </w:p>
        </w:tc>
      </w:tr>
      <w:tr w:rsidR="00F24410" w:rsidRPr="00716999" w14:paraId="2EEAA3D1" w14:textId="77777777" w:rsidTr="005E0D3B">
        <w:tc>
          <w:tcPr>
            <w:tcW w:w="8217" w:type="dxa"/>
            <w:gridSpan w:val="2"/>
            <w:shd w:val="clear" w:color="auto" w:fill="E2EFD9" w:themeFill="accent6" w:themeFillTint="33"/>
            <w:vAlign w:val="center"/>
          </w:tcPr>
          <w:p w14:paraId="6FE697CB" w14:textId="77777777" w:rsidR="00F24410" w:rsidRPr="00716999" w:rsidRDefault="00F24410" w:rsidP="00821177">
            <w:pPr>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TOTAL DE PUNTOS OBTENIDOS EN EL RUBRO I. CAPACIDAD DEL LICITANTE</w:t>
            </w:r>
          </w:p>
        </w:tc>
        <w:tc>
          <w:tcPr>
            <w:tcW w:w="1276" w:type="dxa"/>
            <w:shd w:val="clear" w:color="auto" w:fill="E2EFD9" w:themeFill="accent6" w:themeFillTint="33"/>
            <w:vAlign w:val="center"/>
          </w:tcPr>
          <w:p w14:paraId="7C5A4A8B" w14:textId="77777777" w:rsidR="00F24410" w:rsidRPr="00716999" w:rsidRDefault="00F24410" w:rsidP="00821177">
            <w:pPr>
              <w:jc w:val="center"/>
              <w:rPr>
                <w:rFonts w:ascii="Montserrat" w:hAnsi="Montserrat" w:cs="Mongolian Baiti"/>
                <w:b/>
                <w:color w:val="000000" w:themeColor="text1"/>
                <w:sz w:val="20"/>
                <w:szCs w:val="20"/>
              </w:rPr>
            </w:pPr>
          </w:p>
        </w:tc>
      </w:tr>
    </w:tbl>
    <w:p w14:paraId="3F500BCF" w14:textId="77777777" w:rsidR="008D61E5" w:rsidRPr="00716999" w:rsidRDefault="008D61E5" w:rsidP="00821177">
      <w:pPr>
        <w:contextualSpacing/>
        <w:jc w:val="both"/>
        <w:rPr>
          <w:rFonts w:ascii="Montserrat" w:hAnsi="Montserrat" w:cs="Mongolian Baiti"/>
          <w:color w:val="000000" w:themeColor="text1"/>
          <w:sz w:val="20"/>
          <w:szCs w:val="20"/>
        </w:rPr>
      </w:pPr>
    </w:p>
    <w:tbl>
      <w:tblPr>
        <w:tblStyle w:val="Tablaconcuadrcula"/>
        <w:tblW w:w="9634" w:type="dxa"/>
        <w:tblLayout w:type="fixed"/>
        <w:tblLook w:val="04A0" w:firstRow="1" w:lastRow="0" w:firstColumn="1" w:lastColumn="0" w:noHBand="0" w:noVBand="1"/>
      </w:tblPr>
      <w:tblGrid>
        <w:gridCol w:w="8217"/>
        <w:gridCol w:w="1417"/>
      </w:tblGrid>
      <w:tr w:rsidR="00F24410" w:rsidRPr="00716999" w14:paraId="14D4F931" w14:textId="77777777" w:rsidTr="005E0D3B">
        <w:tc>
          <w:tcPr>
            <w:tcW w:w="9634" w:type="dxa"/>
            <w:gridSpan w:val="2"/>
            <w:shd w:val="clear" w:color="auto" w:fill="E2EFD9" w:themeFill="accent6" w:themeFillTint="33"/>
          </w:tcPr>
          <w:p w14:paraId="119178D3" w14:textId="77777777" w:rsidR="00F24410" w:rsidRPr="00716999" w:rsidRDefault="00F24410" w:rsidP="00821177">
            <w:pP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RUBRO II. EXPERIENCIA Y ESPECIALIDAD DEL LICITANTE ___PUNTOS</w:t>
            </w:r>
          </w:p>
        </w:tc>
      </w:tr>
      <w:tr w:rsidR="00F24410" w:rsidRPr="00716999" w14:paraId="4AC2E1CF" w14:textId="77777777" w:rsidTr="005E0D3B">
        <w:trPr>
          <w:trHeight w:val="52"/>
        </w:trPr>
        <w:tc>
          <w:tcPr>
            <w:tcW w:w="9634" w:type="dxa"/>
            <w:gridSpan w:val="2"/>
            <w:shd w:val="clear" w:color="auto" w:fill="E2EFD9" w:themeFill="accent6" w:themeFillTint="33"/>
          </w:tcPr>
          <w:p w14:paraId="49688BAA" w14:textId="77777777" w:rsidR="00F24410" w:rsidRPr="00716999" w:rsidRDefault="00F24410" w:rsidP="00821177">
            <w:pP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SUBRUBRO II.A. EXPERIENCIA DEL LICITANTE ___PUNTOS</w:t>
            </w:r>
          </w:p>
        </w:tc>
      </w:tr>
      <w:tr w:rsidR="00F24410" w:rsidRPr="00716999" w14:paraId="5E2179C0" w14:textId="77777777" w:rsidTr="005E0D3B">
        <w:tc>
          <w:tcPr>
            <w:tcW w:w="8217" w:type="dxa"/>
            <w:shd w:val="clear" w:color="auto" w:fill="E2EFD9" w:themeFill="accent6" w:themeFillTint="33"/>
            <w:vAlign w:val="center"/>
          </w:tcPr>
          <w:p w14:paraId="315D8F00" w14:textId="77777777" w:rsidR="00F24410" w:rsidRPr="00716999" w:rsidRDefault="00F24410" w:rsidP="00821177">
            <w:pPr>
              <w:tabs>
                <w:tab w:val="left" w:pos="3995"/>
                <w:tab w:val="left" w:pos="4846"/>
              </w:tabs>
              <w:jc w:val="center"/>
              <w:rPr>
                <w:rFonts w:ascii="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CONDICIÓN TÉCNICA REQUERIDA PARA OBTENER EL PUNTAJE</w:t>
            </w:r>
          </w:p>
        </w:tc>
        <w:tc>
          <w:tcPr>
            <w:tcW w:w="1417" w:type="dxa"/>
            <w:shd w:val="clear" w:color="auto" w:fill="E2EFD9" w:themeFill="accent6" w:themeFillTint="33"/>
            <w:vAlign w:val="center"/>
          </w:tcPr>
          <w:p w14:paraId="6D43D3CE" w14:textId="77777777" w:rsidR="00F24410" w:rsidRPr="00716999" w:rsidRDefault="00F24410" w:rsidP="00821177">
            <w:pPr>
              <w:tabs>
                <w:tab w:val="left" w:pos="734"/>
              </w:tabs>
              <w:ind w:left="32" w:right="93"/>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PUNTOS</w:t>
            </w:r>
          </w:p>
        </w:tc>
      </w:tr>
      <w:tr w:rsidR="00F24410" w:rsidRPr="00716999" w14:paraId="26587A61" w14:textId="77777777" w:rsidTr="005E0D3B">
        <w:tc>
          <w:tcPr>
            <w:tcW w:w="8217" w:type="dxa"/>
          </w:tcPr>
          <w:p w14:paraId="45489497"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El LICITANTE deberá acreditar que cuenta con experiencia comprobable de mínimo 1 (uno) año y máximo 5 (cinco) años en la instalación, implementación, migración, puesta a punto, administración, operación, soporte, así como en todas las acciones y gestiones necesarias para brindar el “Servicio de Centros de Contacto”.</w:t>
            </w:r>
          </w:p>
          <w:p w14:paraId="0C793688"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212DB26F"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El licitante acreditará el mayor tiempo prestando servicios de la misma naturaleza de los que son objeto del presente procedimiento de contratación, mediante la presentación de contratos.</w:t>
            </w:r>
          </w:p>
          <w:p w14:paraId="71231A8C"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6ABE5EF9" w14:textId="5FDA1EA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Para acreditar la experiencia, el licitante presentará mínimo 5 (cinco) y máximo 10 (diez) contratos, pedidos, facturas u órdenes de servicio celebrados con institución pública o empresa privada completos, legibles</w:t>
            </w:r>
            <w:r w:rsidR="00971180" w:rsidRPr="00716999">
              <w:rPr>
                <w:rFonts w:ascii="Montserrat" w:eastAsia="Calibri" w:hAnsi="Montserrat" w:cs="Mongolian Baiti"/>
                <w:color w:val="000000" w:themeColor="text1"/>
                <w:sz w:val="20"/>
                <w:szCs w:val="20"/>
                <w:lang w:eastAsia="en-US"/>
              </w:rPr>
              <w:t xml:space="preserve"> y </w:t>
            </w:r>
            <w:r w:rsidRPr="00716999">
              <w:rPr>
                <w:rFonts w:ascii="Montserrat" w:eastAsia="Calibri" w:hAnsi="Montserrat" w:cs="Mongolian Baiti"/>
                <w:color w:val="000000" w:themeColor="text1"/>
                <w:sz w:val="20"/>
                <w:szCs w:val="20"/>
                <w:lang w:eastAsia="en-US"/>
              </w:rPr>
              <w:t>firmados</w:t>
            </w:r>
            <w:r w:rsidR="00971180" w:rsidRPr="00716999">
              <w:rPr>
                <w:rFonts w:ascii="Montserrat" w:eastAsia="Calibri" w:hAnsi="Montserrat" w:cs="Mongolian Baiti"/>
                <w:color w:val="000000" w:themeColor="text1"/>
                <w:sz w:val="20"/>
                <w:szCs w:val="20"/>
                <w:lang w:eastAsia="en-US"/>
              </w:rPr>
              <w:t>,</w:t>
            </w:r>
            <w:r w:rsidR="00971180" w:rsidRPr="00716999">
              <w:rPr>
                <w:rFonts w:ascii="Montserrat" w:eastAsiaTheme="minorHAnsi" w:hAnsi="Montserrat" w:cs="Mongolian Baiti"/>
                <w:color w:val="000000" w:themeColor="text1"/>
                <w:sz w:val="20"/>
                <w:szCs w:val="20"/>
                <w:lang w:eastAsia="en-US"/>
              </w:rPr>
              <w:t xml:space="preserve"> </w:t>
            </w:r>
            <w:r w:rsidR="00971180" w:rsidRPr="00716999">
              <w:rPr>
                <w:rFonts w:ascii="Montserrat" w:eastAsia="Calibri" w:hAnsi="Montserrat" w:cs="Mongolian Baiti"/>
                <w:color w:val="000000" w:themeColor="text1"/>
                <w:sz w:val="20"/>
                <w:szCs w:val="20"/>
                <w:lang w:eastAsia="en-US"/>
              </w:rPr>
              <w:t>en caso contrario no serán susceptibles de ser evaluados,</w:t>
            </w:r>
            <w:r w:rsidRPr="00716999">
              <w:rPr>
                <w:rFonts w:ascii="Montserrat" w:eastAsia="Calibri" w:hAnsi="Montserrat" w:cs="Mongolian Baiti"/>
                <w:color w:val="000000" w:themeColor="text1"/>
                <w:sz w:val="20"/>
                <w:szCs w:val="20"/>
                <w:lang w:eastAsia="en-US"/>
              </w:rPr>
              <w:t xml:space="preserve"> cuya formalización hubiera sido dentro de los últimos 10 años anterior a la fecha de la presentación y apertura de proposiciones, a efecto de que sean susceptibles de computarse los años en los que hayan prestado servicios de la misma naturaleza a los requeridos en este procedimiento,</w:t>
            </w:r>
            <w:r w:rsidR="00331109" w:rsidRPr="00716999">
              <w:rPr>
                <w:rFonts w:ascii="Montserrat" w:eastAsiaTheme="minorHAnsi" w:hAnsi="Montserrat" w:cs="Mongolian Baiti"/>
                <w:color w:val="000000" w:themeColor="text1"/>
                <w:sz w:val="20"/>
                <w:szCs w:val="20"/>
                <w:lang w:eastAsia="en-US"/>
              </w:rPr>
              <w:t xml:space="preserve"> </w:t>
            </w:r>
            <w:r w:rsidR="00331109" w:rsidRPr="00716999">
              <w:rPr>
                <w:rFonts w:ascii="Montserrat" w:eastAsia="Calibri" w:hAnsi="Montserrat" w:cs="Mongolian Baiti"/>
                <w:color w:val="000000" w:themeColor="text1"/>
                <w:sz w:val="20"/>
                <w:szCs w:val="20"/>
                <w:lang w:eastAsia="en-US"/>
              </w:rPr>
              <w:t>en caso de existir, deberán exhibir los anexos y los convenios modificatorios,</w:t>
            </w:r>
            <w:r w:rsidRPr="00716999">
              <w:rPr>
                <w:rFonts w:ascii="Montserrat" w:eastAsia="Calibri" w:hAnsi="Montserrat" w:cs="Mongolian Baiti"/>
                <w:color w:val="000000" w:themeColor="text1"/>
                <w:sz w:val="20"/>
                <w:szCs w:val="20"/>
                <w:lang w:eastAsia="en-US"/>
              </w:rPr>
              <w:t xml:space="preserve"> adjuntando una cédula en formato libre donde relacione los mismos, el sujeto o institución contratante; su vigencia y número del documento contractual.</w:t>
            </w:r>
          </w:p>
          <w:p w14:paraId="244E68E0"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6F1A1ADC" w14:textId="621EB9A6"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Tratándose de contratos celebrados con particulares, se deberá exhibir además la última factura de pago</w:t>
            </w:r>
            <w:r w:rsidR="00331109" w:rsidRPr="00716999">
              <w:rPr>
                <w:rFonts w:ascii="Montserrat" w:eastAsia="Calibri" w:hAnsi="Montserrat" w:cs="Mongolian Baiti"/>
                <w:color w:val="000000" w:themeColor="text1"/>
                <w:sz w:val="20"/>
                <w:szCs w:val="20"/>
                <w:lang w:eastAsia="en-US"/>
              </w:rPr>
              <w:t>, para tener certeza de su celebración.</w:t>
            </w:r>
          </w:p>
          <w:p w14:paraId="578560AF"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40B971A9" w14:textId="77777777" w:rsidR="00331109" w:rsidRPr="00716999" w:rsidRDefault="00331109"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Tratándose de contratos con entes públicos es más fácil comprobar su veracidad o autenticidad mediante comunicación con la entidad o dependencia contratante o a través de consulta en la Plataforma Compras MX.</w:t>
            </w:r>
          </w:p>
          <w:p w14:paraId="7F83B0E8" w14:textId="77777777" w:rsidR="00331109" w:rsidRPr="00716999" w:rsidRDefault="00331109" w:rsidP="00821177">
            <w:pPr>
              <w:jc w:val="both"/>
              <w:rPr>
                <w:rFonts w:ascii="Montserrat" w:eastAsia="Calibri" w:hAnsi="Montserrat" w:cs="Mongolian Baiti"/>
                <w:color w:val="000000" w:themeColor="text1"/>
                <w:sz w:val="20"/>
                <w:szCs w:val="20"/>
                <w:lang w:eastAsia="en-US"/>
              </w:rPr>
            </w:pPr>
          </w:p>
          <w:p w14:paraId="32DAEFAB"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En el caso de las facturas, además de cumplir con todos los requisitos fiscales, deberán contener los datos que identifiquen el servicio, como son la fecha, el monto, el cliente, debidamente validada la CFDI ante el portal del SAT en la siguiente liga: https://verificacfdi.facturaelectronica.sat.gob. y vigentes en el portal del SAT a entre otros.</w:t>
            </w:r>
          </w:p>
          <w:p w14:paraId="142941A6"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0DC83E92" w14:textId="5CAFE34A"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lastRenderedPageBreak/>
              <w:t xml:space="preserve">En caso de exhibir más de 10 contratos, pedidos, facturas u órdenes de servicio, sólo se evaluarán los 10 primeros </w:t>
            </w:r>
            <w:r w:rsidR="00331109" w:rsidRPr="00716999">
              <w:rPr>
                <w:rFonts w:ascii="Montserrat" w:eastAsia="Calibri" w:hAnsi="Montserrat" w:cs="Mongolian Baiti"/>
                <w:color w:val="000000" w:themeColor="text1"/>
                <w:sz w:val="20"/>
                <w:szCs w:val="20"/>
                <w:lang w:eastAsia="en-US"/>
              </w:rPr>
              <w:t>considerando el folio consecutivo de estos.</w:t>
            </w:r>
          </w:p>
          <w:p w14:paraId="56152288"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03DA9DCB"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En caso de que el licitante no presente completa la documentación solicitada, no será acreedor a puntos. </w:t>
            </w:r>
          </w:p>
          <w:p w14:paraId="74E414D0"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6CFF65DF" w14:textId="6C500F8D"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Los contratos, pedidos, facturas u órdenes de servicio </w:t>
            </w:r>
            <w:r w:rsidR="008C69DC" w:rsidRPr="00716999">
              <w:rPr>
                <w:rFonts w:ascii="Montserrat" w:eastAsia="Calibri" w:hAnsi="Montserrat" w:cs="Mongolian Baiti"/>
                <w:color w:val="000000" w:themeColor="text1"/>
                <w:sz w:val="20"/>
                <w:szCs w:val="20"/>
                <w:lang w:eastAsia="en-US"/>
              </w:rPr>
              <w:t xml:space="preserve">o cualquier otro documento que acredite la relación contractual y la prestación de servicios similares, </w:t>
            </w:r>
            <w:r w:rsidRPr="00716999">
              <w:rPr>
                <w:rFonts w:ascii="Montserrat" w:eastAsia="Calibri" w:hAnsi="Montserrat" w:cs="Mongolian Baiti"/>
                <w:color w:val="000000" w:themeColor="text1"/>
                <w:sz w:val="20"/>
                <w:szCs w:val="20"/>
                <w:lang w:eastAsia="en-US"/>
              </w:rPr>
              <w:t>podrán estar vigentes o concluidos a la fecha de la presentación y apertura de proposiciones, también se aceptarán contratos o pedidos plurianuales de los cuales sólo se computará el tiempo efectivamente prestado a la fecha de presentación y apertura de proposiciones.</w:t>
            </w:r>
          </w:p>
          <w:p w14:paraId="1CF41506"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5AD74824"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En caso de que el licitante exhiba los documentos y que sus vigencias se empalmen, sólo se considerará el tiempo efectivamente transcurrido.</w:t>
            </w:r>
          </w:p>
          <w:p w14:paraId="0FF7796D"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23FA171A"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El licitante podrá exhibir los mismos contratos, pedidos, facturas u órdenes de servicio que hubiere exhibido para acreditar la especialidad o cumplimiento de contratos.</w:t>
            </w:r>
          </w:p>
          <w:p w14:paraId="4C550561"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74BC3845"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En caso de no exhibir contratos, no será acreedor a puntos.</w:t>
            </w:r>
          </w:p>
          <w:p w14:paraId="73C7ADB1"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4E5F5E74"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Se entenderá por prestación de servicios de la misma naturaleza aquellos contratos que provean servicios de implementación, administración y operación integral de un Centro de Contacto, que contenga de forma obligatoria la operación de al menos 2 (dos) de los siguientes 3 (tres) servicios principales: </w:t>
            </w:r>
          </w:p>
          <w:p w14:paraId="3BB76B6C"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06A0DB90" w14:textId="77777777" w:rsidR="00F24410" w:rsidRPr="00716999" w:rsidRDefault="00F24410" w:rsidP="00821177">
            <w:pPr>
              <w:numPr>
                <w:ilvl w:val="0"/>
                <w:numId w:val="60"/>
              </w:numPr>
              <w:ind w:left="1279"/>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Atención Telefónica con información oficial o normativa</w:t>
            </w:r>
          </w:p>
          <w:p w14:paraId="6413E82B" w14:textId="77777777" w:rsidR="00F24410" w:rsidRPr="00716999" w:rsidRDefault="00F24410" w:rsidP="00821177">
            <w:pPr>
              <w:numPr>
                <w:ilvl w:val="0"/>
                <w:numId w:val="60"/>
              </w:numPr>
              <w:ind w:left="1279"/>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Concertación y o agendamiento de citas / reservaciones</w:t>
            </w:r>
          </w:p>
          <w:p w14:paraId="6ABEB70C" w14:textId="77777777" w:rsidR="00F24410" w:rsidRPr="00716999" w:rsidRDefault="00F24410" w:rsidP="00821177">
            <w:pPr>
              <w:numPr>
                <w:ilvl w:val="0"/>
                <w:numId w:val="60"/>
              </w:numPr>
              <w:ind w:left="1279"/>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Atención a través de medios electrónicos (chat, correo electrónico o redes sociales).</w:t>
            </w:r>
          </w:p>
          <w:p w14:paraId="31814A1C" w14:textId="77777777" w:rsidR="00F24410" w:rsidRPr="00716999" w:rsidRDefault="00F24410" w:rsidP="00821177">
            <w:pPr>
              <w:ind w:left="1279"/>
              <w:jc w:val="both"/>
              <w:rPr>
                <w:rFonts w:ascii="Montserrat" w:eastAsia="Calibri" w:hAnsi="Montserrat" w:cs="Mongolian Baiti"/>
                <w:color w:val="000000" w:themeColor="text1"/>
                <w:sz w:val="20"/>
                <w:szCs w:val="20"/>
                <w:lang w:eastAsia="en-US"/>
              </w:rPr>
            </w:pPr>
          </w:p>
          <w:p w14:paraId="4804EC96"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No se considerarán en la evaluación contratos de los cuales no se desprenda su objeto y vigencia, ni aquellos cuyo objeto sea diferente al solicitado en esta licitación.</w:t>
            </w:r>
          </w:p>
          <w:p w14:paraId="7FF51D37"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796EC84E"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Como máximo se otorgarán puntos.</w:t>
            </w:r>
          </w:p>
          <w:p w14:paraId="2A0745CF"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740DD835"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Se otorgarán ___ puntos al licitante que acredite 5 (cinco) años o más de experiencia.</w:t>
            </w:r>
          </w:p>
          <w:p w14:paraId="522C6A6E"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Se otorgarán ___ puntos al licitante que acredite 4 (cuatro) años de experiencia.</w:t>
            </w:r>
          </w:p>
          <w:p w14:paraId="0CFBDD7F"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Se otorgarán ___ puntos al licitante que acredite 3 (tres) años de experiencia.</w:t>
            </w:r>
          </w:p>
          <w:p w14:paraId="356D1B51"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Se otorgarán ___ puntos al licitante que acredite 2 (dos) años de experiencia.</w:t>
            </w:r>
          </w:p>
          <w:p w14:paraId="35BDC586"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Se otorgarán ___ puntos al licitante que acredite 1 (uno) año de experiencia.</w:t>
            </w:r>
          </w:p>
          <w:p w14:paraId="4C4F6A04"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1DA2E81B"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NO se otorgarán puntos al licitante que acredite menos de 1 (uno) año de experiencia.</w:t>
            </w:r>
          </w:p>
          <w:p w14:paraId="0DAF26AF" w14:textId="77777777" w:rsidR="00F24410" w:rsidRPr="00716999" w:rsidRDefault="00F24410" w:rsidP="00821177">
            <w:pPr>
              <w:ind w:right="2449"/>
              <w:rPr>
                <w:rFonts w:ascii="Montserrat" w:hAnsi="Montserrat" w:cs="Mongolian Baiti"/>
                <w:b/>
                <w:color w:val="000000" w:themeColor="text1"/>
                <w:sz w:val="20"/>
                <w:szCs w:val="20"/>
              </w:rPr>
            </w:pPr>
          </w:p>
        </w:tc>
        <w:tc>
          <w:tcPr>
            <w:tcW w:w="1417" w:type="dxa"/>
          </w:tcPr>
          <w:p w14:paraId="136BB702" w14:textId="77777777" w:rsidR="00F24410" w:rsidRPr="00716999" w:rsidRDefault="00F24410" w:rsidP="00821177">
            <w:pPr>
              <w:tabs>
                <w:tab w:val="left" w:pos="1233"/>
              </w:tabs>
              <w:ind w:left="1911" w:right="93"/>
              <w:rPr>
                <w:rFonts w:ascii="Montserrat" w:hAnsi="Montserrat" w:cs="Mongolian Baiti"/>
                <w:b/>
                <w:color w:val="000000" w:themeColor="text1"/>
                <w:sz w:val="20"/>
                <w:szCs w:val="20"/>
              </w:rPr>
            </w:pPr>
          </w:p>
        </w:tc>
      </w:tr>
      <w:tr w:rsidR="00F24410" w:rsidRPr="00716999" w14:paraId="77081FE7" w14:textId="77777777" w:rsidTr="005E0D3B">
        <w:tc>
          <w:tcPr>
            <w:tcW w:w="9634" w:type="dxa"/>
            <w:gridSpan w:val="2"/>
            <w:shd w:val="clear" w:color="auto" w:fill="E2EFD9" w:themeFill="accent6" w:themeFillTint="33"/>
          </w:tcPr>
          <w:p w14:paraId="2B5BACFD" w14:textId="77777777" w:rsidR="00F24410" w:rsidRPr="00716999" w:rsidRDefault="00F24410" w:rsidP="00821177">
            <w:pPr>
              <w:tabs>
                <w:tab w:val="left" w:pos="6830"/>
                <w:tab w:val="left" w:pos="8106"/>
              </w:tabs>
              <w:ind w:right="-49"/>
              <w:rPr>
                <w:rFonts w:ascii="Montserrat" w:hAnsi="Montserrat" w:cs="Mongolian Baiti"/>
                <w:b/>
                <w:color w:val="000000" w:themeColor="text1"/>
                <w:sz w:val="20"/>
                <w:szCs w:val="20"/>
              </w:rPr>
            </w:pPr>
            <w:bookmarkStart w:id="19" w:name="_Hlk477891913"/>
            <w:r w:rsidRPr="00716999">
              <w:rPr>
                <w:rFonts w:ascii="Montserrat" w:eastAsia="Calibri" w:hAnsi="Montserrat" w:cs="Mongolian Baiti"/>
                <w:b/>
                <w:color w:val="000000" w:themeColor="text1"/>
                <w:sz w:val="20"/>
                <w:szCs w:val="20"/>
                <w:lang w:eastAsia="en-US"/>
              </w:rPr>
              <w:lastRenderedPageBreak/>
              <w:t>II.B. ESPECIALIDAD, CONTRATOS SIMILARES A LOS QUE SE SOLICITAN</w:t>
            </w:r>
            <w:bookmarkEnd w:id="19"/>
            <w:r w:rsidRPr="00716999">
              <w:rPr>
                <w:rFonts w:ascii="Montserrat" w:eastAsia="Calibri" w:hAnsi="Montserrat" w:cs="Mongolian Baiti"/>
                <w:b/>
                <w:color w:val="000000" w:themeColor="text1"/>
                <w:sz w:val="20"/>
                <w:szCs w:val="20"/>
                <w:lang w:eastAsia="en-US"/>
              </w:rPr>
              <w:t>. ___PUNTOS.</w:t>
            </w:r>
          </w:p>
        </w:tc>
      </w:tr>
      <w:tr w:rsidR="00F24410" w:rsidRPr="00716999" w14:paraId="2CB6340C" w14:textId="77777777" w:rsidTr="005E0D3B">
        <w:tc>
          <w:tcPr>
            <w:tcW w:w="8217" w:type="dxa"/>
            <w:shd w:val="clear" w:color="auto" w:fill="E2EFD9" w:themeFill="accent6" w:themeFillTint="33"/>
            <w:vAlign w:val="center"/>
          </w:tcPr>
          <w:p w14:paraId="0DBCD164" w14:textId="77777777" w:rsidR="00F24410" w:rsidRPr="00716999" w:rsidRDefault="00F24410" w:rsidP="00821177">
            <w:pPr>
              <w:jc w:val="center"/>
              <w:rPr>
                <w:rFonts w:ascii="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CONDICIÓN TÉCNICA REQUERIDA PARA OBTENER EL PUNTAJE</w:t>
            </w:r>
          </w:p>
        </w:tc>
        <w:tc>
          <w:tcPr>
            <w:tcW w:w="1417" w:type="dxa"/>
            <w:shd w:val="clear" w:color="auto" w:fill="E2EFD9" w:themeFill="accent6" w:themeFillTint="33"/>
            <w:vAlign w:val="center"/>
          </w:tcPr>
          <w:p w14:paraId="1FB98F2B" w14:textId="77777777" w:rsidR="00F24410" w:rsidRPr="00716999" w:rsidRDefault="00F24410" w:rsidP="00821177">
            <w:pPr>
              <w:ind w:left="36" w:right="28"/>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PUNTOS</w:t>
            </w:r>
          </w:p>
        </w:tc>
      </w:tr>
      <w:tr w:rsidR="00F24410" w:rsidRPr="00716999" w14:paraId="426605EF" w14:textId="77777777" w:rsidTr="005E0D3B">
        <w:tc>
          <w:tcPr>
            <w:tcW w:w="8217" w:type="dxa"/>
          </w:tcPr>
          <w:p w14:paraId="64F77883" w14:textId="061BE349" w:rsidR="00F24410" w:rsidRPr="00716999" w:rsidRDefault="00F24410" w:rsidP="00821177">
            <w:pPr>
              <w:pStyle w:val="p1"/>
              <w:jc w:val="both"/>
              <w:rPr>
                <w:rFonts w:ascii="Montserrat" w:hAnsi="Montserrat" w:cs="Mongolian Baiti"/>
                <w:color w:val="000000" w:themeColor="text1"/>
                <w:sz w:val="20"/>
                <w:szCs w:val="20"/>
                <w:lang w:val="es-MX"/>
              </w:rPr>
            </w:pPr>
            <w:r w:rsidRPr="00716999">
              <w:rPr>
                <w:rFonts w:ascii="Montserrat" w:eastAsia="Calibri" w:hAnsi="Montserrat" w:cs="Mongolian Baiti"/>
                <w:color w:val="000000" w:themeColor="text1"/>
                <w:sz w:val="20"/>
                <w:szCs w:val="20"/>
                <w:lang w:val="es-MX" w:eastAsia="en-US"/>
              </w:rPr>
              <w:t xml:space="preserve">El licitante deberá acreditar el mayor número de contratos, pedidos, facturas u órdenes de servicio </w:t>
            </w:r>
            <w:r w:rsidR="00E9301A" w:rsidRPr="00716999">
              <w:rPr>
                <w:rFonts w:ascii="Montserrat" w:eastAsia="Calibri" w:hAnsi="Montserrat" w:cs="Mongolian Baiti"/>
                <w:color w:val="000000" w:themeColor="text1"/>
                <w:sz w:val="20"/>
                <w:szCs w:val="20"/>
                <w:lang w:val="es-MX" w:eastAsia="en-US"/>
              </w:rPr>
              <w:t xml:space="preserve">o cualquier otro documento que acredite la relación contractual y la prestación de servicios similares con anexos, completos y legibles, </w:t>
            </w:r>
            <w:r w:rsidRPr="00716999">
              <w:rPr>
                <w:rFonts w:ascii="Montserrat" w:eastAsia="Calibri" w:hAnsi="Montserrat" w:cs="Mongolian Baiti"/>
                <w:color w:val="000000" w:themeColor="text1"/>
                <w:sz w:val="20"/>
                <w:szCs w:val="20"/>
                <w:lang w:val="es-MX" w:eastAsia="en-US"/>
              </w:rPr>
              <w:t>con las características específicas y en condiciones similares a las establecidas en el presente procedimiento de contratación, para lo cual deberá presentar mínimo 5 (cinco) y máximo 10 (diez) contratos, pedidos, facturas u órdenes de servicio con institución pública o empresa privada, legibles</w:t>
            </w:r>
            <w:r w:rsidR="00F535AC" w:rsidRPr="00716999">
              <w:rPr>
                <w:rFonts w:ascii="Montserrat" w:eastAsia="Calibri" w:hAnsi="Montserrat" w:cs="Mongolian Baiti"/>
                <w:color w:val="000000" w:themeColor="text1"/>
                <w:sz w:val="20"/>
                <w:szCs w:val="20"/>
                <w:lang w:val="es-MX" w:eastAsia="en-US"/>
              </w:rPr>
              <w:t xml:space="preserve"> y</w:t>
            </w:r>
            <w:r w:rsidRPr="00716999">
              <w:rPr>
                <w:rFonts w:ascii="Montserrat" w:eastAsia="Calibri" w:hAnsi="Montserrat" w:cs="Mongolian Baiti"/>
                <w:color w:val="000000" w:themeColor="text1"/>
                <w:sz w:val="20"/>
                <w:szCs w:val="20"/>
                <w:lang w:val="es-MX" w:eastAsia="en-US"/>
              </w:rPr>
              <w:t xml:space="preserve"> firmados</w:t>
            </w:r>
            <w:r w:rsidR="00F535AC" w:rsidRPr="00716999">
              <w:rPr>
                <w:rFonts w:ascii="Montserrat" w:eastAsia="Calibri" w:hAnsi="Montserrat" w:cs="Mongolian Baiti"/>
                <w:color w:val="000000" w:themeColor="text1"/>
                <w:sz w:val="20"/>
                <w:szCs w:val="20"/>
                <w:lang w:val="es-MX" w:eastAsia="en-US"/>
              </w:rPr>
              <w:t xml:space="preserve">, en caso contrario no serán susceptibles de ser evaluados, los cuales deberán estar </w:t>
            </w:r>
            <w:r w:rsidRPr="00716999">
              <w:rPr>
                <w:rFonts w:ascii="Montserrat" w:eastAsia="Calibri" w:hAnsi="Montserrat" w:cs="Mongolian Baiti"/>
                <w:color w:val="000000" w:themeColor="text1"/>
                <w:sz w:val="20"/>
                <w:szCs w:val="20"/>
                <w:lang w:val="es-MX" w:eastAsia="en-US"/>
              </w:rPr>
              <w:t>concluidos antes del acto de presentación y apertura de proposiciones, a efecto de que sean susceptibles de computarse el número de contratos, pedidos, facturas u órdenes de servicio similares a los requeridos en este procedimiento, con los que acredite su especialidad en la prestación de servicios, adjuntando una cédula en formato libre donde relacione los mismos, el sujeto o institución contratante; su vigencia y número de documento contractual.</w:t>
            </w:r>
          </w:p>
          <w:p w14:paraId="04D736B9"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4F5B17B8"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Se entenderá características específicas y en condiciones similares aquel contrato que provea servicios de implementación, administración y operación integral de un Centro de Contacto, que contenga de forma obligatoria la operación de al menos de los siguientes:</w:t>
            </w:r>
          </w:p>
          <w:p w14:paraId="74A9D6BE"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32A01C41" w14:textId="77777777" w:rsidR="00F24410" w:rsidRPr="00716999" w:rsidRDefault="00F24410" w:rsidP="00821177">
            <w:pPr>
              <w:numPr>
                <w:ilvl w:val="0"/>
                <w:numId w:val="60"/>
              </w:numPr>
              <w:ind w:left="1279"/>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Atención Telefónica con información oficial o normativa del cliente</w:t>
            </w:r>
          </w:p>
          <w:p w14:paraId="4368AC60" w14:textId="77777777" w:rsidR="00F24410" w:rsidRPr="00716999" w:rsidRDefault="00F24410" w:rsidP="00821177">
            <w:pPr>
              <w:numPr>
                <w:ilvl w:val="0"/>
                <w:numId w:val="60"/>
              </w:numPr>
              <w:ind w:left="1279"/>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Concertación y o agendamiento de citas/reservaciones</w:t>
            </w:r>
          </w:p>
          <w:p w14:paraId="21A9B2A6" w14:textId="77777777" w:rsidR="00F24410" w:rsidRPr="00716999" w:rsidRDefault="00F24410" w:rsidP="00821177">
            <w:pPr>
              <w:numPr>
                <w:ilvl w:val="0"/>
                <w:numId w:val="60"/>
              </w:numPr>
              <w:ind w:left="1279"/>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Atención a través de medios electrónicos (chat, correo electrónico o redes sociales).</w:t>
            </w:r>
          </w:p>
          <w:p w14:paraId="063740A2"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10B72E6B"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El licitante deberá acreditar el mayor número de contratos, pedidos, facturas u órdenes de servicio con las características y condiciones afines o similares a los requeridos en el procedimiento de contratación, para lo cual deberá presentar mínimo  5 (cinco) y máximo 10 (diez) contratos, pedidos, facturas u órdenes de servicio con institución pública o empresa privada, legibles, firmados, concluidos antes del acto de presentación y apertura de proposiciones, a efecto de que sean susceptibles de computarse el número de contratos, pedidos, facturas u órdenes de servicio similares a los requeridos en este procedimiento, con los que acredite su especialidad en la prestación de servicios, adjuntando una cédula en formato libre donde relacione los mismos, el sujeto o institución contratante; su vigencia y número de documento contractual.</w:t>
            </w:r>
          </w:p>
          <w:p w14:paraId="5E7C6EC0"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66B19836" w14:textId="066EB4EC"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Tratándose de contratos, pedidos, facturas u órdenes de servicio celebrados con particulares, se deberá exhibir además la última factura de pago, validada y vigente</w:t>
            </w:r>
            <w:r w:rsidR="00F535AC" w:rsidRPr="00716999">
              <w:rPr>
                <w:rFonts w:ascii="Montserrat" w:eastAsia="Calibri" w:hAnsi="Montserrat" w:cs="Mongolian Baiti"/>
                <w:color w:val="000000" w:themeColor="text1"/>
                <w:sz w:val="20"/>
                <w:szCs w:val="20"/>
                <w:lang w:eastAsia="en-US"/>
              </w:rPr>
              <w:t>, para tener certeza de su celebración.</w:t>
            </w:r>
          </w:p>
          <w:p w14:paraId="31156987" w14:textId="77777777" w:rsidR="00F535AC" w:rsidRPr="00716999" w:rsidRDefault="00F535AC" w:rsidP="00821177">
            <w:pPr>
              <w:jc w:val="both"/>
              <w:rPr>
                <w:rFonts w:ascii="Montserrat" w:eastAsia="Calibri" w:hAnsi="Montserrat" w:cs="Mongolian Baiti"/>
                <w:color w:val="000000" w:themeColor="text1"/>
                <w:sz w:val="20"/>
                <w:szCs w:val="20"/>
                <w:lang w:eastAsia="en-US"/>
              </w:rPr>
            </w:pPr>
          </w:p>
          <w:p w14:paraId="2920E9A8" w14:textId="77777777" w:rsidR="00F535AC" w:rsidRPr="00716999" w:rsidRDefault="00F535AC"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lastRenderedPageBreak/>
              <w:t>Tratándose de contratos con entes públicos es más fácil comprobar su veracidad o autenticidad mediante comunicación con la entidad o dependencia contratante o a través de consulta en la Plataforma Compras MX.</w:t>
            </w:r>
          </w:p>
          <w:p w14:paraId="46292F00"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34FCF59B"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En el caso de las facturas, además de cumplir con todos los requisitos fiscales, deberán contener los datos que identifiquen el servicio, como son la fecha, el monto, el cliente, debidamente validada la CFDI ante el portal del SAT en la siguiente liga: https://verificacfdi.facturaelectronica.sat.gob. y vigentes en el portal del SAT a entre otros.</w:t>
            </w:r>
          </w:p>
          <w:p w14:paraId="676716A5"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78DCA1E3"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En caso de exhibir más de 10 (diez) contratos, pedidos, facturas u órdenes de servicio sólo se evaluarán los 10 (diez) primeros considerando el número de folio y solo se considerarán los contratos, pedidos, facturas u órdenes de servicio que hayan sido celebrados en los últimos 10 (diez) años. </w:t>
            </w:r>
          </w:p>
          <w:p w14:paraId="433B7B86"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5BFE9979"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El licitante podrá exhibir los mismos contratos que hubiere exhibido para acreditar la experiencia o cumplimiento de contratos, siempre y cuando estos estén concluidos a la fecha de presentación y apertura de proposiciones.</w:t>
            </w:r>
          </w:p>
          <w:p w14:paraId="51528FF9"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676A1534"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6BBC4C3F"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Como máximo se otorgarán ____puntos. </w:t>
            </w:r>
          </w:p>
          <w:p w14:paraId="31C5FD5B"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13955844"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Se otorgarán ___ puntos al licitante que acredite 10 (diez) contratos, </w:t>
            </w:r>
          </w:p>
          <w:p w14:paraId="6367D1C3"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Se otorgarán ___ puntos al licitante que acredite 9 (nueve) contratos, </w:t>
            </w:r>
          </w:p>
          <w:p w14:paraId="20E7145C"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Se otorgarán ___ puntos al licitante que acredite 8 (ocho) contratos, </w:t>
            </w:r>
          </w:p>
          <w:p w14:paraId="5C04E430"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Se otorgarán ___ puntos al licitante que acredite 7 (siete) contratos, </w:t>
            </w:r>
          </w:p>
          <w:p w14:paraId="42B2EC50"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Se otorgarán ___ puntos al licitante que acredite 6 (seis) contratos, </w:t>
            </w:r>
          </w:p>
          <w:p w14:paraId="6520A1F6"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Se otorgarán ___ puntos al licitante que acredite 5 (cinco) contratos, </w:t>
            </w:r>
          </w:p>
          <w:p w14:paraId="2FF23F99"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7B7E9344"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No se otorgarán puntos al licitante que acredite menos de 5 (cinco) contratos, </w:t>
            </w:r>
          </w:p>
          <w:p w14:paraId="41E48ADE"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77B04787"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En caso de no exhibir contratos, pedidos y facturas, no será acreedor a puntos.</w:t>
            </w:r>
          </w:p>
          <w:p w14:paraId="40B500ED"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7AF159BD" w14:textId="77777777" w:rsidR="00F24410" w:rsidRPr="00716999" w:rsidRDefault="00F24410" w:rsidP="00821177">
            <w:pPr>
              <w:ind w:right="2449"/>
              <w:rPr>
                <w:rFonts w:ascii="Montserrat" w:hAnsi="Montserrat" w:cs="Mongolian Baiti"/>
                <w:b/>
                <w:color w:val="000000" w:themeColor="text1"/>
                <w:sz w:val="20"/>
                <w:szCs w:val="20"/>
              </w:rPr>
            </w:pPr>
            <w:r w:rsidRPr="00716999">
              <w:rPr>
                <w:rFonts w:ascii="Montserrat" w:eastAsia="Calibri" w:hAnsi="Montserrat" w:cs="Mongolian Baiti"/>
                <w:color w:val="000000" w:themeColor="text1"/>
                <w:sz w:val="20"/>
                <w:szCs w:val="20"/>
                <w:lang w:eastAsia="en-US"/>
              </w:rPr>
              <w:t>No se otorgarán puntos al licitante que no acredite la documentación evidencia con sus características.</w:t>
            </w:r>
          </w:p>
        </w:tc>
        <w:tc>
          <w:tcPr>
            <w:tcW w:w="1417" w:type="dxa"/>
          </w:tcPr>
          <w:p w14:paraId="180C991B" w14:textId="77777777" w:rsidR="00F24410" w:rsidRPr="00716999" w:rsidRDefault="00F24410" w:rsidP="00821177">
            <w:pPr>
              <w:ind w:left="2083" w:right="178"/>
              <w:rPr>
                <w:rFonts w:ascii="Montserrat" w:hAnsi="Montserrat" w:cs="Mongolian Baiti"/>
                <w:b/>
                <w:color w:val="000000" w:themeColor="text1"/>
                <w:sz w:val="20"/>
                <w:szCs w:val="20"/>
              </w:rPr>
            </w:pPr>
          </w:p>
          <w:p w14:paraId="365A546F" w14:textId="77777777" w:rsidR="00F24410" w:rsidRPr="00716999" w:rsidRDefault="00F24410" w:rsidP="00821177">
            <w:pPr>
              <w:rPr>
                <w:rFonts w:ascii="Montserrat" w:hAnsi="Montserrat" w:cs="Mongolian Baiti"/>
                <w:color w:val="000000" w:themeColor="text1"/>
                <w:sz w:val="20"/>
                <w:szCs w:val="20"/>
              </w:rPr>
            </w:pPr>
          </w:p>
        </w:tc>
      </w:tr>
      <w:tr w:rsidR="00F24410" w:rsidRPr="00716999" w14:paraId="6ADE2C08" w14:textId="77777777" w:rsidTr="005E0D3B">
        <w:tc>
          <w:tcPr>
            <w:tcW w:w="8217" w:type="dxa"/>
            <w:shd w:val="clear" w:color="auto" w:fill="E2EFD9" w:themeFill="accent6" w:themeFillTint="33"/>
          </w:tcPr>
          <w:p w14:paraId="5EFE72F8" w14:textId="77777777" w:rsidR="00F24410" w:rsidRPr="00716999" w:rsidRDefault="00F24410" w:rsidP="00821177">
            <w:pPr>
              <w:pStyle w:val="p1"/>
              <w:jc w:val="both"/>
              <w:rPr>
                <w:rFonts w:ascii="Montserrat" w:hAnsi="Montserrat" w:cs="Mongolian Baiti"/>
                <w:b/>
                <w:color w:val="000000" w:themeColor="text1"/>
                <w:sz w:val="20"/>
                <w:szCs w:val="20"/>
                <w:lang w:val="es-MX"/>
              </w:rPr>
            </w:pPr>
            <w:r w:rsidRPr="00716999">
              <w:rPr>
                <w:rFonts w:ascii="Montserrat" w:hAnsi="Montserrat" w:cs="Mongolian Baiti"/>
                <w:b/>
                <w:color w:val="000000" w:themeColor="text1"/>
                <w:sz w:val="20"/>
                <w:szCs w:val="20"/>
                <w:lang w:val="es-MX"/>
              </w:rPr>
              <w:t xml:space="preserve">TOTAL </w:t>
            </w:r>
            <w:r w:rsidRPr="00716999">
              <w:rPr>
                <w:rFonts w:ascii="Montserrat" w:hAnsi="Montserrat" w:cs="Mongolian Baiti"/>
                <w:b/>
                <w:color w:val="000000" w:themeColor="text1"/>
                <w:sz w:val="20"/>
                <w:szCs w:val="20"/>
                <w:lang w:val="es-MX" w:eastAsia="es-MX"/>
              </w:rPr>
              <w:t xml:space="preserve">DE PUNTOS </w:t>
            </w:r>
            <w:r w:rsidRPr="00716999">
              <w:rPr>
                <w:rFonts w:ascii="Montserrat" w:hAnsi="Montserrat" w:cs="Mongolian Baiti"/>
                <w:b/>
                <w:color w:val="000000" w:themeColor="text1"/>
                <w:sz w:val="20"/>
                <w:szCs w:val="20"/>
                <w:lang w:val="es-MX"/>
              </w:rPr>
              <w:t xml:space="preserve">OBTENIDOS EN </w:t>
            </w:r>
            <w:r w:rsidRPr="00716999">
              <w:rPr>
                <w:rFonts w:ascii="Montserrat" w:hAnsi="Montserrat" w:cs="Mongolian Baiti"/>
                <w:b/>
                <w:color w:val="000000" w:themeColor="text1"/>
                <w:sz w:val="20"/>
                <w:szCs w:val="20"/>
                <w:lang w:val="es-MX" w:eastAsia="es-MX"/>
              </w:rPr>
              <w:t xml:space="preserve">EL </w:t>
            </w:r>
            <w:r w:rsidRPr="00716999">
              <w:rPr>
                <w:rFonts w:ascii="Montserrat" w:hAnsi="Montserrat" w:cs="Mongolian Baiti"/>
                <w:b/>
                <w:color w:val="000000" w:themeColor="text1"/>
                <w:sz w:val="20"/>
                <w:szCs w:val="20"/>
                <w:lang w:val="es-MX"/>
              </w:rPr>
              <w:t>RUBRO II. EXPERIENCIA Y ESPECIALIDAD DEL LICITANTE</w:t>
            </w:r>
          </w:p>
        </w:tc>
        <w:tc>
          <w:tcPr>
            <w:tcW w:w="1417" w:type="dxa"/>
            <w:shd w:val="clear" w:color="auto" w:fill="E2EFD9" w:themeFill="accent6" w:themeFillTint="33"/>
          </w:tcPr>
          <w:p w14:paraId="628D896E" w14:textId="77777777" w:rsidR="00F24410" w:rsidRPr="00716999" w:rsidRDefault="00F24410" w:rsidP="00821177">
            <w:pPr>
              <w:ind w:left="2083" w:right="178"/>
              <w:rPr>
                <w:rFonts w:ascii="Montserrat" w:hAnsi="Montserrat" w:cs="Mongolian Baiti"/>
                <w:b/>
                <w:color w:val="000000" w:themeColor="text1"/>
                <w:sz w:val="20"/>
                <w:szCs w:val="20"/>
              </w:rPr>
            </w:pPr>
          </w:p>
        </w:tc>
      </w:tr>
    </w:tbl>
    <w:p w14:paraId="33D99560" w14:textId="77777777" w:rsidR="00E949E2" w:rsidRPr="00716999" w:rsidRDefault="00E949E2" w:rsidP="00821177">
      <w:pPr>
        <w:contextualSpacing/>
        <w:rPr>
          <w:rFonts w:ascii="Montserrat" w:hAnsi="Montserrat" w:cs="Mongolian Baiti"/>
          <w:color w:val="000000" w:themeColor="text1"/>
          <w:sz w:val="20"/>
          <w:szCs w:val="20"/>
        </w:rPr>
      </w:pPr>
    </w:p>
    <w:tbl>
      <w:tblPr>
        <w:tblStyle w:val="Tablaconcuadrcula"/>
        <w:tblW w:w="9634" w:type="dxa"/>
        <w:tblLayout w:type="fixed"/>
        <w:tblLook w:val="04A0" w:firstRow="1" w:lastRow="0" w:firstColumn="1" w:lastColumn="0" w:noHBand="0" w:noVBand="1"/>
      </w:tblPr>
      <w:tblGrid>
        <w:gridCol w:w="8217"/>
        <w:gridCol w:w="1417"/>
      </w:tblGrid>
      <w:tr w:rsidR="00F24410" w:rsidRPr="00716999" w14:paraId="2806F4BF" w14:textId="77777777" w:rsidTr="005E0D3B">
        <w:tc>
          <w:tcPr>
            <w:tcW w:w="9634" w:type="dxa"/>
            <w:gridSpan w:val="2"/>
            <w:shd w:val="clear" w:color="auto" w:fill="E2EFD9" w:themeFill="accent6" w:themeFillTint="33"/>
          </w:tcPr>
          <w:p w14:paraId="3973BC2E" w14:textId="77777777" w:rsidR="00F24410" w:rsidRPr="00716999" w:rsidRDefault="00F24410" w:rsidP="00821177">
            <w:pP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RUBRO III. PLAN DE TRABAJO ___PUNTOS</w:t>
            </w:r>
          </w:p>
        </w:tc>
      </w:tr>
      <w:tr w:rsidR="00F24410" w:rsidRPr="00716999" w14:paraId="3C4E9066" w14:textId="77777777" w:rsidTr="005E0D3B">
        <w:trPr>
          <w:trHeight w:val="52"/>
        </w:trPr>
        <w:tc>
          <w:tcPr>
            <w:tcW w:w="9634" w:type="dxa"/>
            <w:gridSpan w:val="2"/>
            <w:shd w:val="clear" w:color="auto" w:fill="E2EFD9" w:themeFill="accent6" w:themeFillTint="33"/>
          </w:tcPr>
          <w:p w14:paraId="2DE81A88" w14:textId="77777777" w:rsidR="00F24410" w:rsidRPr="00716999" w:rsidRDefault="00F24410" w:rsidP="00821177">
            <w:pP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SUBRUBRO III.A. METODOLOGÍA ___PUNTOS</w:t>
            </w:r>
          </w:p>
        </w:tc>
      </w:tr>
      <w:tr w:rsidR="00F24410" w:rsidRPr="00716999" w14:paraId="443837C4" w14:textId="77777777" w:rsidTr="005E0D3B">
        <w:tc>
          <w:tcPr>
            <w:tcW w:w="8217" w:type="dxa"/>
            <w:shd w:val="clear" w:color="auto" w:fill="E2EFD9" w:themeFill="accent6" w:themeFillTint="33"/>
            <w:vAlign w:val="center"/>
          </w:tcPr>
          <w:p w14:paraId="2D066D5A" w14:textId="77777777" w:rsidR="00F24410" w:rsidRPr="00716999" w:rsidRDefault="00F24410" w:rsidP="00821177">
            <w:pPr>
              <w:tabs>
                <w:tab w:val="left" w:pos="3995"/>
                <w:tab w:val="left" w:pos="4846"/>
              </w:tabs>
              <w:jc w:val="center"/>
              <w:rPr>
                <w:rFonts w:ascii="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CONDICIÓN TÉCNICA REQUERIDA PARA OBTENER EL PUNTAJE</w:t>
            </w:r>
          </w:p>
        </w:tc>
        <w:tc>
          <w:tcPr>
            <w:tcW w:w="1417" w:type="dxa"/>
            <w:shd w:val="clear" w:color="auto" w:fill="E2EFD9" w:themeFill="accent6" w:themeFillTint="33"/>
            <w:vAlign w:val="center"/>
          </w:tcPr>
          <w:p w14:paraId="6A9DD66E" w14:textId="77777777" w:rsidR="00F24410" w:rsidRPr="00716999" w:rsidRDefault="00F24410" w:rsidP="00821177">
            <w:pPr>
              <w:tabs>
                <w:tab w:val="left" w:pos="734"/>
              </w:tabs>
              <w:ind w:left="32" w:right="93"/>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PUNTOS</w:t>
            </w:r>
          </w:p>
        </w:tc>
      </w:tr>
      <w:tr w:rsidR="00F24410" w:rsidRPr="00716999" w14:paraId="09B22D5E" w14:textId="77777777" w:rsidTr="005E0D3B">
        <w:tc>
          <w:tcPr>
            <w:tcW w:w="8217" w:type="dxa"/>
            <w:vAlign w:val="center"/>
          </w:tcPr>
          <w:p w14:paraId="3BC03312"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Se otorgará puntaje al licitante que incluya la metodología propuesta para la prestación del servicio, la cual se deberá contener lo siguiente:</w:t>
            </w:r>
          </w:p>
          <w:p w14:paraId="5773FD59"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17CB27EF"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Descripción de la metodología, procesos y procedimientos que el licitante propone utilizar para prestar el servicio solicitado, este documento deberá </w:t>
            </w:r>
            <w:r w:rsidRPr="00716999">
              <w:rPr>
                <w:rFonts w:ascii="Montserrat" w:eastAsia="Calibri" w:hAnsi="Montserrat" w:cs="Mongolian Baiti"/>
                <w:color w:val="000000" w:themeColor="text1"/>
                <w:sz w:val="20"/>
                <w:szCs w:val="20"/>
                <w:lang w:eastAsia="en-US"/>
              </w:rPr>
              <w:lastRenderedPageBreak/>
              <w:t xml:space="preserve">indicar la forma en la que el posible proveedor logrará técnicamente entregar el servicio solicitado. </w:t>
            </w:r>
          </w:p>
          <w:p w14:paraId="67C7C52D"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75E448E1" w14:textId="77777777" w:rsidR="00F24410" w:rsidRPr="00716999" w:rsidRDefault="00F24410" w:rsidP="00821177">
            <w:pPr>
              <w:numPr>
                <w:ilvl w:val="0"/>
                <w:numId w:val="61"/>
              </w:num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Deberá estar basada en mejores prácticas o estándares de la industria, para lo cual deberá el licitante señalar expresamente cuál es la mejor práctica incluyendo la fuente de consulta con la que podrá constatar la convocante el apego.</w:t>
            </w:r>
          </w:p>
          <w:p w14:paraId="51CCD167"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398A4B63" w14:textId="77777777" w:rsidR="00F24410" w:rsidRPr="00716999" w:rsidRDefault="00F24410" w:rsidP="00821177">
            <w:pPr>
              <w:widowControl w:val="0"/>
              <w:autoSpaceDE w:val="0"/>
              <w:autoSpaceDN w:val="0"/>
              <w:ind w:right="170"/>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La metodología deberá contemplar al menos las siguientes fases: </w:t>
            </w:r>
          </w:p>
          <w:p w14:paraId="097AEF2F" w14:textId="77777777" w:rsidR="00F24410" w:rsidRPr="00716999" w:rsidRDefault="00F24410" w:rsidP="00821177">
            <w:pPr>
              <w:widowControl w:val="0"/>
              <w:autoSpaceDE w:val="0"/>
              <w:autoSpaceDN w:val="0"/>
              <w:ind w:right="170"/>
              <w:jc w:val="both"/>
              <w:rPr>
                <w:rFonts w:ascii="Montserrat" w:eastAsia="Calibri" w:hAnsi="Montserrat" w:cs="Mongolian Baiti"/>
                <w:color w:val="000000" w:themeColor="text1"/>
                <w:sz w:val="20"/>
                <w:szCs w:val="20"/>
                <w:lang w:eastAsia="en-US"/>
              </w:rPr>
            </w:pPr>
          </w:p>
          <w:p w14:paraId="4C3685DC" w14:textId="77777777" w:rsidR="00F24410" w:rsidRPr="00716999" w:rsidRDefault="00F24410" w:rsidP="00821177">
            <w:pPr>
              <w:widowControl w:val="0"/>
              <w:numPr>
                <w:ilvl w:val="0"/>
                <w:numId w:val="94"/>
              </w:numPr>
              <w:autoSpaceDE w:val="0"/>
              <w:autoSpaceDN w:val="0"/>
              <w:ind w:left="724" w:right="170" w:hanging="283"/>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Trabajos preparatorios y análisis documental.</w:t>
            </w:r>
          </w:p>
          <w:p w14:paraId="62BA3411" w14:textId="77777777" w:rsidR="00F24410" w:rsidRPr="00716999" w:rsidRDefault="00F24410" w:rsidP="00821177">
            <w:pPr>
              <w:widowControl w:val="0"/>
              <w:numPr>
                <w:ilvl w:val="0"/>
                <w:numId w:val="94"/>
              </w:numPr>
              <w:autoSpaceDE w:val="0"/>
              <w:autoSpaceDN w:val="0"/>
              <w:ind w:left="724" w:right="170" w:hanging="283"/>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Mesas de trabajo y análisis de las debilidades y fortalezas del proyecto. </w:t>
            </w:r>
          </w:p>
          <w:p w14:paraId="1C6C66A4" w14:textId="77777777" w:rsidR="00F24410" w:rsidRPr="00716999" w:rsidRDefault="00F24410" w:rsidP="00821177">
            <w:pPr>
              <w:widowControl w:val="0"/>
              <w:numPr>
                <w:ilvl w:val="0"/>
                <w:numId w:val="94"/>
              </w:numPr>
              <w:autoSpaceDE w:val="0"/>
              <w:autoSpaceDN w:val="0"/>
              <w:ind w:left="724" w:right="170" w:hanging="283"/>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Establecimiento de objetivos y acciones.</w:t>
            </w:r>
          </w:p>
          <w:p w14:paraId="05AA5BBA" w14:textId="77777777" w:rsidR="00F24410" w:rsidRPr="00716999" w:rsidRDefault="00F24410" w:rsidP="00821177">
            <w:pPr>
              <w:widowControl w:val="0"/>
              <w:numPr>
                <w:ilvl w:val="0"/>
                <w:numId w:val="94"/>
              </w:numPr>
              <w:autoSpaceDE w:val="0"/>
              <w:autoSpaceDN w:val="0"/>
              <w:ind w:left="724" w:right="170" w:hanging="283"/>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Elaboración de plan de actuación, seguimiento y evaluación, debiendo expresar el licitante los procesos y procedimiento que utilizará para prestar el servicio solicitado. </w:t>
            </w:r>
          </w:p>
          <w:p w14:paraId="738DA03F" w14:textId="77777777" w:rsidR="00F24410" w:rsidRPr="00716999" w:rsidRDefault="00F24410" w:rsidP="00821177">
            <w:pPr>
              <w:widowControl w:val="0"/>
              <w:autoSpaceDE w:val="0"/>
              <w:autoSpaceDN w:val="0"/>
              <w:ind w:left="724" w:right="170"/>
              <w:jc w:val="both"/>
              <w:rPr>
                <w:rFonts w:ascii="Montserrat" w:eastAsia="Calibri" w:hAnsi="Montserrat" w:cs="Mongolian Baiti"/>
                <w:color w:val="000000" w:themeColor="text1"/>
                <w:sz w:val="20"/>
                <w:szCs w:val="20"/>
                <w:lang w:bidi="es-MX"/>
              </w:rPr>
            </w:pPr>
          </w:p>
          <w:p w14:paraId="1B497B23" w14:textId="77777777" w:rsidR="00F24410" w:rsidRPr="00716999" w:rsidRDefault="00F24410" w:rsidP="00821177">
            <w:pPr>
              <w:widowControl w:val="0"/>
              <w:autoSpaceDE w:val="0"/>
              <w:autoSpaceDN w:val="0"/>
              <w:ind w:right="170"/>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Este documento deberá estar firmado por el representante o apoderado legal de la empresa e indicar la forma en la que el licitante logrará técnicamente entregar el servicio solicitado. </w:t>
            </w:r>
          </w:p>
          <w:p w14:paraId="6D05B6EB" w14:textId="77777777" w:rsidR="00F24410" w:rsidRPr="00716999" w:rsidRDefault="00F24410" w:rsidP="00821177">
            <w:pPr>
              <w:widowControl w:val="0"/>
              <w:autoSpaceDE w:val="0"/>
              <w:autoSpaceDN w:val="0"/>
              <w:ind w:right="170"/>
              <w:jc w:val="both"/>
              <w:rPr>
                <w:rFonts w:ascii="Montserrat" w:eastAsia="Calibri" w:hAnsi="Montserrat" w:cs="Mongolian Baiti"/>
                <w:color w:val="000000" w:themeColor="text1"/>
                <w:sz w:val="20"/>
                <w:szCs w:val="20"/>
                <w:lang w:eastAsia="en-US"/>
              </w:rPr>
            </w:pPr>
          </w:p>
          <w:p w14:paraId="0F4740F9" w14:textId="77777777" w:rsidR="00F24410" w:rsidRPr="00716999" w:rsidRDefault="00F24410" w:rsidP="00821177">
            <w:pPr>
              <w:widowControl w:val="0"/>
              <w:autoSpaceDE w:val="0"/>
              <w:autoSpaceDN w:val="0"/>
              <w:ind w:right="170"/>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No se aceptarán cartas bajo protesta de decir verdad en las que se comprometa el cumplimiento de cualquiera de las especificaciones del servicio.</w:t>
            </w:r>
          </w:p>
          <w:p w14:paraId="3B943DA4"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410D845C"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Como máximo se otorgarán puntos.</w:t>
            </w:r>
          </w:p>
          <w:p w14:paraId="3E9B97B6"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7217F63C"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Se otorgarán puntos al licitante que entregue la documentación de acuerdo con lo solicitado. </w:t>
            </w:r>
          </w:p>
          <w:p w14:paraId="1C4E42D3"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01666934" w14:textId="77777777" w:rsidR="00F24410" w:rsidRPr="00716999" w:rsidRDefault="00F24410" w:rsidP="00821177">
            <w:pPr>
              <w:tabs>
                <w:tab w:val="left" w:pos="3995"/>
                <w:tab w:val="left" w:pos="4846"/>
              </w:tabs>
              <w:jc w:val="both"/>
              <w:rPr>
                <w:rFonts w:ascii="Montserrat" w:eastAsia="Montserrat" w:hAnsi="Montserrat" w:cs="Mongolian Baiti"/>
                <w:b/>
                <w:color w:val="000000" w:themeColor="text1"/>
                <w:sz w:val="20"/>
                <w:szCs w:val="20"/>
              </w:rPr>
            </w:pPr>
            <w:r w:rsidRPr="00716999">
              <w:rPr>
                <w:rFonts w:ascii="Montserrat" w:eastAsia="Calibri" w:hAnsi="Montserrat" w:cs="Mongolian Baiti"/>
                <w:color w:val="000000" w:themeColor="text1"/>
                <w:sz w:val="20"/>
                <w:szCs w:val="20"/>
                <w:lang w:eastAsia="en-US"/>
              </w:rPr>
              <w:t>No se otorgarán puntos al licitante que no entregue la documentación solicitada o no cumpla con lo solicitado o no mencione cuál es la mejor práctica de estándares de la industria a la que se apega e incluya la fuente de consulta.</w:t>
            </w:r>
          </w:p>
        </w:tc>
        <w:tc>
          <w:tcPr>
            <w:tcW w:w="1417" w:type="dxa"/>
            <w:vAlign w:val="center"/>
          </w:tcPr>
          <w:p w14:paraId="50DEAD7B" w14:textId="77777777" w:rsidR="00F24410" w:rsidRPr="00716999" w:rsidRDefault="00F24410" w:rsidP="00821177">
            <w:pPr>
              <w:tabs>
                <w:tab w:val="left" w:pos="734"/>
              </w:tabs>
              <w:ind w:left="32" w:right="93"/>
              <w:jc w:val="center"/>
              <w:rPr>
                <w:rFonts w:ascii="Montserrat" w:hAnsi="Montserrat" w:cs="Mongolian Baiti"/>
                <w:b/>
                <w:color w:val="000000" w:themeColor="text1"/>
                <w:sz w:val="20"/>
                <w:szCs w:val="20"/>
              </w:rPr>
            </w:pPr>
          </w:p>
        </w:tc>
      </w:tr>
      <w:tr w:rsidR="00F24410" w:rsidRPr="00716999" w14:paraId="2797F406" w14:textId="77777777" w:rsidTr="005E0D3B">
        <w:tc>
          <w:tcPr>
            <w:tcW w:w="9634" w:type="dxa"/>
            <w:gridSpan w:val="2"/>
            <w:shd w:val="clear" w:color="auto" w:fill="E2EFD9" w:themeFill="accent6" w:themeFillTint="33"/>
          </w:tcPr>
          <w:p w14:paraId="13831A63" w14:textId="77777777" w:rsidR="00F24410" w:rsidRPr="00716999" w:rsidRDefault="00F24410" w:rsidP="00821177">
            <w:pPr>
              <w:tabs>
                <w:tab w:val="left" w:pos="734"/>
              </w:tabs>
              <w:ind w:left="32" w:right="93"/>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SUBRUBRO III.B. PLAN DE TRABAJO ___PUNTOS</w:t>
            </w:r>
          </w:p>
        </w:tc>
      </w:tr>
      <w:tr w:rsidR="00F24410" w:rsidRPr="00716999" w14:paraId="1C3568BC" w14:textId="77777777" w:rsidTr="005E0D3B">
        <w:tc>
          <w:tcPr>
            <w:tcW w:w="8217" w:type="dxa"/>
            <w:shd w:val="clear" w:color="auto" w:fill="E2EFD9" w:themeFill="accent6" w:themeFillTint="33"/>
            <w:vAlign w:val="center"/>
          </w:tcPr>
          <w:p w14:paraId="0B795C88" w14:textId="77777777" w:rsidR="00F24410" w:rsidRPr="00716999" w:rsidRDefault="00F24410" w:rsidP="00821177">
            <w:pPr>
              <w:tabs>
                <w:tab w:val="left" w:pos="3995"/>
                <w:tab w:val="left" w:pos="4846"/>
              </w:tabs>
              <w:jc w:val="center"/>
              <w:rPr>
                <w:rFonts w:ascii="Montserrat" w:eastAsia="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CONDICIÓN TÉCNICA REQUERIDA PARA OBTENER EL PUNTAJE</w:t>
            </w:r>
          </w:p>
        </w:tc>
        <w:tc>
          <w:tcPr>
            <w:tcW w:w="1417" w:type="dxa"/>
            <w:shd w:val="clear" w:color="auto" w:fill="E2EFD9" w:themeFill="accent6" w:themeFillTint="33"/>
            <w:vAlign w:val="center"/>
          </w:tcPr>
          <w:p w14:paraId="49DF726C" w14:textId="77777777" w:rsidR="00F24410" w:rsidRPr="00716999" w:rsidRDefault="00F24410" w:rsidP="00821177">
            <w:pPr>
              <w:tabs>
                <w:tab w:val="left" w:pos="734"/>
              </w:tabs>
              <w:ind w:left="32" w:right="93"/>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PUNTOS</w:t>
            </w:r>
          </w:p>
        </w:tc>
      </w:tr>
      <w:tr w:rsidR="00F24410" w:rsidRPr="00716999" w14:paraId="50B64A4E" w14:textId="77777777" w:rsidTr="005E0D3B">
        <w:tc>
          <w:tcPr>
            <w:tcW w:w="8217" w:type="dxa"/>
          </w:tcPr>
          <w:p w14:paraId="47FFC36C"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El licitante deberá presentar un Plan de Trabajo para atención del servicio objeto el presente procedimiento de contratación, en el que proponga los plazos optimizados con la volumetría proporcionada por el Instituto como referencia para la prestación del servicio solicitado, dicho plan deberá contener al menos lo siguiente: </w:t>
            </w:r>
          </w:p>
          <w:p w14:paraId="39F8D8E2"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1AA516FE" w14:textId="77777777" w:rsidR="00F24410" w:rsidRPr="00716999" w:rsidRDefault="00F24410" w:rsidP="00821177">
            <w:pPr>
              <w:ind w:left="526"/>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A. Actividades a realizar.</w:t>
            </w:r>
          </w:p>
          <w:p w14:paraId="4A6FCD4A" w14:textId="77777777" w:rsidR="00F24410" w:rsidRPr="00716999" w:rsidRDefault="00F24410" w:rsidP="00821177">
            <w:pPr>
              <w:ind w:left="526"/>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B. Secuencia.</w:t>
            </w:r>
          </w:p>
          <w:p w14:paraId="3E236082" w14:textId="77777777" w:rsidR="00F24410" w:rsidRPr="00716999" w:rsidRDefault="00F24410" w:rsidP="00821177">
            <w:pPr>
              <w:ind w:left="526"/>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C. Plan de desarrollo de Recursos Humanos</w:t>
            </w:r>
          </w:p>
          <w:p w14:paraId="6E3A1FC9" w14:textId="77777777" w:rsidR="00F24410" w:rsidRPr="00716999" w:rsidRDefault="00F24410" w:rsidP="00821177">
            <w:pPr>
              <w:ind w:left="809"/>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C1. Programa de Capacitación</w:t>
            </w:r>
          </w:p>
          <w:p w14:paraId="46E24393" w14:textId="77777777" w:rsidR="00F24410" w:rsidRPr="00716999" w:rsidRDefault="00F24410" w:rsidP="00821177">
            <w:pPr>
              <w:ind w:left="809"/>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C2. Calendario de Evaluaciones</w:t>
            </w:r>
          </w:p>
          <w:p w14:paraId="71474B45" w14:textId="77777777" w:rsidR="00F24410" w:rsidRPr="00716999" w:rsidRDefault="00F24410" w:rsidP="00821177">
            <w:pPr>
              <w:ind w:left="526"/>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D. Recursos asignados.</w:t>
            </w:r>
          </w:p>
          <w:p w14:paraId="571F9358" w14:textId="77777777" w:rsidR="00F24410" w:rsidRPr="00716999" w:rsidRDefault="00F24410" w:rsidP="00821177">
            <w:pPr>
              <w:ind w:left="526"/>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lastRenderedPageBreak/>
              <w:t>E. Responsables de las actividades.</w:t>
            </w:r>
          </w:p>
          <w:p w14:paraId="71648BC7" w14:textId="77777777" w:rsidR="00F24410" w:rsidRPr="00716999" w:rsidRDefault="00F24410" w:rsidP="00821177">
            <w:pPr>
              <w:ind w:left="526"/>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F. Plan de crecimiento de posiciones.</w:t>
            </w:r>
          </w:p>
          <w:p w14:paraId="39535851" w14:textId="77777777" w:rsidR="00F24410" w:rsidRPr="00716999" w:rsidRDefault="00F24410" w:rsidP="00821177">
            <w:pPr>
              <w:ind w:left="526"/>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G. Duración del proyecto.</w:t>
            </w:r>
          </w:p>
          <w:p w14:paraId="4D6FDB0A" w14:textId="77777777" w:rsidR="00F24410" w:rsidRPr="00716999" w:rsidRDefault="00F24410" w:rsidP="00821177">
            <w:pPr>
              <w:ind w:left="526"/>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H. Fecha de inicio.</w:t>
            </w:r>
          </w:p>
          <w:p w14:paraId="5732F0A3" w14:textId="77777777" w:rsidR="00F24410" w:rsidRPr="00716999" w:rsidRDefault="00F24410" w:rsidP="00821177">
            <w:pPr>
              <w:ind w:left="526"/>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I. Fecha de conclusión.</w:t>
            </w:r>
          </w:p>
          <w:p w14:paraId="58468D88"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25B07EF6" w14:textId="77777777" w:rsidR="00F24410" w:rsidRPr="00716999" w:rsidRDefault="00F24410" w:rsidP="00821177">
            <w:pPr>
              <w:jc w:val="both"/>
              <w:rPr>
                <w:rFonts w:ascii="Montserrat" w:eastAsia="Calibri" w:hAnsi="Montserrat" w:cs="Mongolian Baiti"/>
                <w:b/>
                <w:color w:val="000000" w:themeColor="text1"/>
                <w:sz w:val="20"/>
                <w:szCs w:val="20"/>
                <w:lang w:eastAsia="en-US"/>
              </w:rPr>
            </w:pPr>
            <w:r w:rsidRPr="00716999">
              <w:rPr>
                <w:rFonts w:ascii="Montserrat" w:eastAsia="Calibri" w:hAnsi="Montserrat" w:cs="Mongolian Baiti"/>
                <w:b/>
                <w:color w:val="000000" w:themeColor="text1"/>
                <w:sz w:val="20"/>
                <w:szCs w:val="20"/>
                <w:lang w:eastAsia="en-US"/>
              </w:rPr>
              <w:t>El plan de trabajo presentado para esta evaluación será tomado en cuenta para la prestación del servicio y por ende para la aplicación de las penas y deductivas correspondientes.</w:t>
            </w:r>
          </w:p>
          <w:p w14:paraId="7F037410"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42887BB4"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No se tomarán en cuenta el plan de trabajo que no contemple expresamente lo antes citado. </w:t>
            </w:r>
          </w:p>
          <w:p w14:paraId="08FE85D4"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2760DCE6"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No se considerará el Plan de Trabajo que no se apegue a los tiempos del Instituto establecidos en el Anexo Técnico y sus Apéndices y los presentes Términos y Condiciones.</w:t>
            </w:r>
          </w:p>
          <w:p w14:paraId="4A0736F3"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11D3E87D"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Como máximo se otorgarán ___ puntos </w:t>
            </w:r>
          </w:p>
          <w:p w14:paraId="098ABF95"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2AE46523"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Se otorgarán puntos al licitante que entregue la documentación solicitada en este subrubro y que cumpla con las especificaciones requeridas. </w:t>
            </w:r>
          </w:p>
          <w:p w14:paraId="1708B76D"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 </w:t>
            </w:r>
          </w:p>
          <w:p w14:paraId="44717D8E" w14:textId="77777777" w:rsidR="00F24410" w:rsidRPr="00716999" w:rsidRDefault="00F24410" w:rsidP="00821177">
            <w:pPr>
              <w:tabs>
                <w:tab w:val="left" w:pos="3995"/>
                <w:tab w:val="left" w:pos="4846"/>
              </w:tabs>
              <w:jc w:val="both"/>
              <w:rPr>
                <w:rFonts w:ascii="Montserrat" w:eastAsia="Montserrat" w:hAnsi="Montserrat" w:cs="Mongolian Baiti"/>
                <w:b/>
                <w:color w:val="000000" w:themeColor="text1"/>
                <w:sz w:val="20"/>
                <w:szCs w:val="20"/>
              </w:rPr>
            </w:pPr>
            <w:r w:rsidRPr="00716999">
              <w:rPr>
                <w:rFonts w:ascii="Montserrat" w:eastAsia="Calibri" w:hAnsi="Montserrat" w:cs="Mongolian Baiti"/>
                <w:color w:val="000000" w:themeColor="text1"/>
                <w:sz w:val="20"/>
                <w:szCs w:val="20"/>
                <w:lang w:eastAsia="en-US"/>
              </w:rPr>
              <w:t xml:space="preserve">No se otorgarán puntos al licitante que no entregue la documentación solicitada en este subrubro o que no cumpla con las especificaciones requeridas. </w:t>
            </w:r>
          </w:p>
        </w:tc>
        <w:tc>
          <w:tcPr>
            <w:tcW w:w="1417" w:type="dxa"/>
            <w:vAlign w:val="center"/>
          </w:tcPr>
          <w:p w14:paraId="50EA89D3" w14:textId="77777777" w:rsidR="00F24410" w:rsidRPr="00716999" w:rsidRDefault="00F24410" w:rsidP="00821177">
            <w:pPr>
              <w:tabs>
                <w:tab w:val="left" w:pos="734"/>
              </w:tabs>
              <w:ind w:left="32" w:right="93"/>
              <w:jc w:val="center"/>
              <w:rPr>
                <w:rFonts w:ascii="Montserrat" w:hAnsi="Montserrat" w:cs="Mongolian Baiti"/>
                <w:b/>
                <w:color w:val="000000" w:themeColor="text1"/>
                <w:sz w:val="20"/>
                <w:szCs w:val="20"/>
              </w:rPr>
            </w:pPr>
          </w:p>
        </w:tc>
      </w:tr>
      <w:tr w:rsidR="00F24410" w:rsidRPr="00716999" w14:paraId="405B961B" w14:textId="77777777" w:rsidTr="005E0D3B">
        <w:tc>
          <w:tcPr>
            <w:tcW w:w="9634" w:type="dxa"/>
            <w:gridSpan w:val="2"/>
            <w:shd w:val="clear" w:color="auto" w:fill="E2EFD9" w:themeFill="accent6" w:themeFillTint="33"/>
            <w:vAlign w:val="center"/>
          </w:tcPr>
          <w:p w14:paraId="7C4D6654" w14:textId="77777777" w:rsidR="00F24410" w:rsidRPr="00716999" w:rsidRDefault="00F24410" w:rsidP="00821177">
            <w:pPr>
              <w:tabs>
                <w:tab w:val="left" w:pos="734"/>
              </w:tabs>
              <w:ind w:left="32" w:right="93"/>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SUBRUBRO III.C. ESQUEMA ESTRUCTURAL ___PUNTOS</w:t>
            </w:r>
          </w:p>
        </w:tc>
      </w:tr>
      <w:tr w:rsidR="00F24410" w:rsidRPr="00716999" w14:paraId="112E1BA8" w14:textId="77777777" w:rsidTr="005E0D3B">
        <w:tc>
          <w:tcPr>
            <w:tcW w:w="8217" w:type="dxa"/>
            <w:shd w:val="clear" w:color="auto" w:fill="E2EFD9" w:themeFill="accent6" w:themeFillTint="33"/>
            <w:vAlign w:val="center"/>
          </w:tcPr>
          <w:p w14:paraId="149A71BD" w14:textId="77777777" w:rsidR="00F24410" w:rsidRPr="00716999" w:rsidRDefault="00F24410" w:rsidP="00821177">
            <w:pPr>
              <w:jc w:val="both"/>
              <w:rPr>
                <w:rFonts w:ascii="Montserrat" w:eastAsia="Calibri" w:hAnsi="Montserrat" w:cs="Mongolian Baiti"/>
                <w:b/>
                <w:color w:val="000000" w:themeColor="text1"/>
                <w:sz w:val="20"/>
                <w:szCs w:val="20"/>
                <w:lang w:eastAsia="en-US"/>
              </w:rPr>
            </w:pPr>
            <w:r w:rsidRPr="00716999">
              <w:rPr>
                <w:rFonts w:ascii="Montserrat" w:eastAsia="Montserrat" w:hAnsi="Montserrat" w:cs="Mongolian Baiti"/>
                <w:b/>
                <w:color w:val="000000" w:themeColor="text1"/>
                <w:sz w:val="20"/>
                <w:szCs w:val="20"/>
              </w:rPr>
              <w:t>CONDICIÓN TÉCNICA REQUERIDA PARA OBTENER EL PUNTAJE</w:t>
            </w:r>
          </w:p>
        </w:tc>
        <w:tc>
          <w:tcPr>
            <w:tcW w:w="1417" w:type="dxa"/>
            <w:shd w:val="clear" w:color="auto" w:fill="E2EFD9" w:themeFill="accent6" w:themeFillTint="33"/>
            <w:vAlign w:val="center"/>
          </w:tcPr>
          <w:p w14:paraId="040A10AB" w14:textId="77777777" w:rsidR="00F24410" w:rsidRPr="00716999" w:rsidRDefault="00F24410" w:rsidP="00821177">
            <w:pPr>
              <w:tabs>
                <w:tab w:val="left" w:pos="734"/>
              </w:tabs>
              <w:ind w:left="32" w:right="93"/>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PUNTOS</w:t>
            </w:r>
          </w:p>
        </w:tc>
      </w:tr>
      <w:tr w:rsidR="00F24410" w:rsidRPr="00716999" w14:paraId="00CDE409" w14:textId="77777777" w:rsidTr="005E0D3B">
        <w:tc>
          <w:tcPr>
            <w:tcW w:w="8217" w:type="dxa"/>
            <w:vAlign w:val="center"/>
          </w:tcPr>
          <w:p w14:paraId="30E7C3F7" w14:textId="77777777" w:rsidR="00F24410" w:rsidRPr="00716999" w:rsidRDefault="00F24410" w:rsidP="00821177">
            <w:pPr>
              <w:jc w:val="both"/>
              <w:rPr>
                <w:rFonts w:ascii="Montserrat" w:eastAsia="Calibri" w:hAnsi="Montserrat" w:cs="Mongolian Baiti"/>
                <w:b/>
                <w:color w:val="000000" w:themeColor="text1"/>
                <w:sz w:val="20"/>
                <w:szCs w:val="20"/>
                <w:lang w:eastAsia="en-US"/>
              </w:rPr>
            </w:pPr>
            <w:r w:rsidRPr="00716999">
              <w:rPr>
                <w:rFonts w:ascii="Montserrat" w:eastAsia="Calibri" w:hAnsi="Montserrat" w:cs="Mongolian Baiti"/>
                <w:b/>
                <w:color w:val="000000" w:themeColor="text1"/>
                <w:sz w:val="20"/>
                <w:szCs w:val="20"/>
                <w:lang w:eastAsia="en-US"/>
              </w:rPr>
              <w:t>III.C.1.  PLANTILLA Y ORGANIGRAMA</w:t>
            </w:r>
          </w:p>
          <w:p w14:paraId="46559C98"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5D654018"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El licitante deberá de entregar en hoja membretada firmada por su representante legal, lo siguiente:</w:t>
            </w:r>
          </w:p>
          <w:p w14:paraId="1058C07F"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37DD9191" w14:textId="77777777" w:rsidR="00F24410" w:rsidRPr="00716999" w:rsidRDefault="00F24410" w:rsidP="00821177">
            <w:pPr>
              <w:pStyle w:val="Prrafodelista"/>
              <w:widowControl w:val="0"/>
              <w:numPr>
                <w:ilvl w:val="0"/>
                <w:numId w:val="96"/>
              </w:numPr>
              <w:autoSpaceDE w:val="0"/>
              <w:autoSpaceDN w:val="0"/>
              <w:ind w:left="454" w:right="170"/>
              <w:jc w:val="both"/>
              <w:rPr>
                <w:rFonts w:ascii="Montserrat" w:eastAsia="Arial" w:hAnsi="Montserrat" w:cs="Mongolian Baiti"/>
                <w:color w:val="000000" w:themeColor="text1"/>
                <w:sz w:val="20"/>
                <w:szCs w:val="20"/>
                <w:lang w:bidi="es-MX"/>
              </w:rPr>
            </w:pPr>
            <w:r w:rsidRPr="00716999">
              <w:rPr>
                <w:rFonts w:ascii="Montserrat" w:eastAsia="Arial" w:hAnsi="Montserrat" w:cs="Mongolian Baiti"/>
                <w:color w:val="000000" w:themeColor="text1"/>
                <w:sz w:val="20"/>
                <w:szCs w:val="20"/>
                <w:lang w:bidi="es-MX"/>
              </w:rPr>
              <w:t>Un Organigrama completo y detallado de la empresa, el cual deberá incluir al personal asignado en el plan de trabajo y en la plantilla de recursos humanos. (deberá incluir a todo el personal propuesto en el Apartado I.A.1.- EXPERIENCIA DEL PERSONAL.)</w:t>
            </w:r>
          </w:p>
          <w:p w14:paraId="4A2641D0" w14:textId="77777777" w:rsidR="00F24410" w:rsidRPr="00716999" w:rsidRDefault="00F24410" w:rsidP="00821177">
            <w:pPr>
              <w:ind w:left="454"/>
              <w:jc w:val="both"/>
              <w:rPr>
                <w:rFonts w:ascii="Montserrat" w:eastAsia="Calibri" w:hAnsi="Montserrat" w:cs="Mongolian Baiti"/>
                <w:color w:val="000000" w:themeColor="text1"/>
                <w:sz w:val="20"/>
                <w:szCs w:val="20"/>
                <w:lang w:eastAsia="en-US"/>
              </w:rPr>
            </w:pPr>
          </w:p>
          <w:p w14:paraId="38B7B61C" w14:textId="77777777" w:rsidR="00F24410" w:rsidRPr="00716999" w:rsidRDefault="00F24410" w:rsidP="00821177">
            <w:pPr>
              <w:pStyle w:val="Prrafodelista"/>
              <w:widowControl w:val="0"/>
              <w:numPr>
                <w:ilvl w:val="0"/>
                <w:numId w:val="95"/>
              </w:numPr>
              <w:autoSpaceDE w:val="0"/>
              <w:autoSpaceDN w:val="0"/>
              <w:ind w:left="454" w:right="170"/>
              <w:jc w:val="both"/>
              <w:rPr>
                <w:rFonts w:ascii="Montserrat" w:eastAsia="Arial" w:hAnsi="Montserrat" w:cs="Mongolian Baiti"/>
                <w:color w:val="000000" w:themeColor="text1"/>
                <w:sz w:val="20"/>
                <w:szCs w:val="20"/>
                <w:lang w:bidi="es-MX"/>
              </w:rPr>
            </w:pPr>
            <w:r w:rsidRPr="00716999">
              <w:rPr>
                <w:rFonts w:ascii="Montserrat" w:eastAsia="Arial" w:hAnsi="Montserrat" w:cs="Mongolian Baiti"/>
                <w:color w:val="000000" w:themeColor="text1"/>
                <w:sz w:val="20"/>
                <w:szCs w:val="20"/>
                <w:lang w:bidi="es-MX"/>
              </w:rPr>
              <w:t>La plantilla de los recursos humanos con los que cuenta para la prestación de del servicio solicitado, identificando el personal que está asignado a cada una de las actividades del plan de trabajo (deberá incluir a todo el personal propuesto en el Apartado I.A.1.- EXPERIENCIA DEL PERSONAL.)</w:t>
            </w:r>
          </w:p>
          <w:p w14:paraId="7AD21913"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6918E3FD"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Como máximo se otorgará ___ puntos.</w:t>
            </w:r>
          </w:p>
          <w:p w14:paraId="7AEF44F0"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483497D5"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Se otorgará puntos al licitante que entregue la documentación completa relativa al organigrama y la plantilla de recursos humanos.</w:t>
            </w:r>
          </w:p>
          <w:p w14:paraId="24B1AEC2"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4F89FCED" w14:textId="77777777" w:rsidR="00F24410" w:rsidRPr="00716999" w:rsidRDefault="00F24410" w:rsidP="00821177">
            <w:pPr>
              <w:tabs>
                <w:tab w:val="left" w:pos="3995"/>
                <w:tab w:val="left" w:pos="4846"/>
              </w:tabs>
              <w:jc w:val="both"/>
              <w:rPr>
                <w:rFonts w:ascii="Montserrat" w:eastAsia="Montserrat" w:hAnsi="Montserrat" w:cs="Mongolian Baiti"/>
                <w:b/>
                <w:color w:val="000000" w:themeColor="text1"/>
                <w:sz w:val="20"/>
                <w:szCs w:val="20"/>
              </w:rPr>
            </w:pPr>
            <w:r w:rsidRPr="00716999">
              <w:rPr>
                <w:rFonts w:ascii="Montserrat" w:eastAsia="Calibri" w:hAnsi="Montserrat" w:cs="Mongolian Baiti"/>
                <w:color w:val="000000" w:themeColor="text1"/>
                <w:sz w:val="20"/>
                <w:szCs w:val="20"/>
                <w:lang w:eastAsia="en-US"/>
              </w:rPr>
              <w:lastRenderedPageBreak/>
              <w:t>No se otorgarán puntos al licitante que no entregue la documentación solicitada en este subrubro o no cumpla con los requisitos.</w:t>
            </w:r>
          </w:p>
        </w:tc>
        <w:tc>
          <w:tcPr>
            <w:tcW w:w="1417" w:type="dxa"/>
            <w:vAlign w:val="center"/>
          </w:tcPr>
          <w:p w14:paraId="7BB8EFA1" w14:textId="77777777" w:rsidR="00F24410" w:rsidRPr="00716999" w:rsidRDefault="00F24410" w:rsidP="00821177">
            <w:pPr>
              <w:tabs>
                <w:tab w:val="left" w:pos="734"/>
              </w:tabs>
              <w:ind w:left="32" w:right="93"/>
              <w:jc w:val="center"/>
              <w:rPr>
                <w:rFonts w:ascii="Montserrat" w:hAnsi="Montserrat" w:cs="Mongolian Baiti"/>
                <w:b/>
                <w:color w:val="000000" w:themeColor="text1"/>
                <w:sz w:val="20"/>
                <w:szCs w:val="20"/>
              </w:rPr>
            </w:pPr>
          </w:p>
        </w:tc>
      </w:tr>
      <w:tr w:rsidR="00F24410" w:rsidRPr="00716999" w14:paraId="6B4E95AD" w14:textId="77777777" w:rsidTr="005E0D3B">
        <w:tc>
          <w:tcPr>
            <w:tcW w:w="8217" w:type="dxa"/>
            <w:vAlign w:val="center"/>
          </w:tcPr>
          <w:p w14:paraId="75B1DA00" w14:textId="77777777" w:rsidR="00F24410" w:rsidRPr="00716999" w:rsidRDefault="00F24410" w:rsidP="00821177">
            <w:pPr>
              <w:jc w:val="both"/>
              <w:rPr>
                <w:rFonts w:ascii="Montserrat" w:eastAsia="Calibri" w:hAnsi="Montserrat" w:cs="Mongolian Baiti"/>
                <w:b/>
                <w:color w:val="000000" w:themeColor="text1"/>
                <w:sz w:val="20"/>
                <w:szCs w:val="20"/>
                <w:lang w:eastAsia="en-US"/>
              </w:rPr>
            </w:pPr>
            <w:r w:rsidRPr="00716999">
              <w:rPr>
                <w:rFonts w:ascii="Montserrat" w:eastAsia="Calibri" w:hAnsi="Montserrat" w:cs="Mongolian Baiti"/>
                <w:b/>
                <w:color w:val="000000" w:themeColor="text1"/>
                <w:sz w:val="20"/>
                <w:szCs w:val="20"/>
                <w:lang w:eastAsia="en-US"/>
              </w:rPr>
              <w:t>III.C.2. MATRIZ DE ESCALACIÓN</w:t>
            </w:r>
          </w:p>
          <w:p w14:paraId="43051CB3" w14:textId="77777777" w:rsidR="00F24410" w:rsidRPr="00716999" w:rsidRDefault="00F24410" w:rsidP="00821177">
            <w:pPr>
              <w:jc w:val="both"/>
              <w:rPr>
                <w:rFonts w:ascii="Montserrat" w:eastAsia="Calibri" w:hAnsi="Montserrat" w:cs="Mongolian Baiti"/>
                <w:b/>
                <w:color w:val="000000" w:themeColor="text1"/>
                <w:sz w:val="20"/>
                <w:szCs w:val="20"/>
                <w:lang w:eastAsia="en-US"/>
              </w:rPr>
            </w:pPr>
          </w:p>
          <w:p w14:paraId="362AD738"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El licitante deberá de entregar en hoja membretada firmada por su representante legal, lo siguiente:</w:t>
            </w:r>
          </w:p>
          <w:p w14:paraId="248F512B"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29299F96" w14:textId="77777777" w:rsidR="00F24410" w:rsidRPr="00716999" w:rsidRDefault="00F24410" w:rsidP="00821177">
            <w:pPr>
              <w:widowControl w:val="0"/>
              <w:autoSpaceDE w:val="0"/>
              <w:autoSpaceDN w:val="0"/>
              <w:ind w:right="170"/>
              <w:jc w:val="both"/>
              <w:rPr>
                <w:rFonts w:ascii="Montserrat" w:eastAsia="Calibri" w:hAnsi="Montserrat" w:cs="Mongolian Baiti"/>
                <w:color w:val="000000" w:themeColor="text1"/>
                <w:sz w:val="20"/>
                <w:szCs w:val="20"/>
                <w:lang w:bidi="es-MX"/>
              </w:rPr>
            </w:pPr>
            <w:r w:rsidRPr="00716999">
              <w:rPr>
                <w:rFonts w:ascii="Montserrat" w:eastAsia="Calibri" w:hAnsi="Montserrat" w:cs="Mongolian Baiti"/>
                <w:color w:val="000000" w:themeColor="text1"/>
                <w:sz w:val="20"/>
                <w:szCs w:val="20"/>
                <w:lang w:bidi="es-MX"/>
              </w:rPr>
              <w:t>Matriz de escalación deberá contener al menos, lo siguiente:</w:t>
            </w:r>
          </w:p>
          <w:p w14:paraId="3CDC037A" w14:textId="77777777" w:rsidR="00F24410" w:rsidRPr="00716999" w:rsidRDefault="00F24410" w:rsidP="00821177">
            <w:pPr>
              <w:widowControl w:val="0"/>
              <w:autoSpaceDE w:val="0"/>
              <w:autoSpaceDN w:val="0"/>
              <w:ind w:right="170"/>
              <w:jc w:val="both"/>
              <w:rPr>
                <w:rFonts w:ascii="Montserrat" w:eastAsia="Calibri" w:hAnsi="Montserrat" w:cs="Mongolian Baiti"/>
                <w:color w:val="000000" w:themeColor="text1"/>
                <w:sz w:val="20"/>
                <w:szCs w:val="20"/>
                <w:lang w:bidi="es-MX"/>
              </w:rPr>
            </w:pPr>
          </w:p>
          <w:p w14:paraId="5F7E2BD2" w14:textId="77777777" w:rsidR="00F24410" w:rsidRPr="00716999" w:rsidRDefault="00F24410" w:rsidP="00821177">
            <w:pPr>
              <w:pStyle w:val="Prrafodelista"/>
              <w:numPr>
                <w:ilvl w:val="0"/>
                <w:numId w:val="97"/>
              </w:numPr>
              <w:jc w:val="both"/>
              <w:rPr>
                <w:rFonts w:ascii="Montserrat" w:eastAsia="Calibri" w:hAnsi="Montserrat" w:cs="Mongolian Baiti"/>
                <w:color w:val="000000" w:themeColor="text1"/>
                <w:sz w:val="20"/>
                <w:szCs w:val="20"/>
                <w:lang w:bidi="es-MX"/>
              </w:rPr>
            </w:pPr>
            <w:r w:rsidRPr="00716999">
              <w:rPr>
                <w:rFonts w:ascii="Montserrat" w:eastAsia="Calibri" w:hAnsi="Montserrat" w:cs="Mongolian Baiti"/>
                <w:color w:val="000000" w:themeColor="text1"/>
                <w:sz w:val="20"/>
                <w:szCs w:val="20"/>
                <w:lang w:bidi="es-MX"/>
              </w:rPr>
              <w:t>Plan de Comunicaciones con el Administrador del Contrato del Instituto;</w:t>
            </w:r>
          </w:p>
          <w:p w14:paraId="06640297" w14:textId="77777777" w:rsidR="00F24410" w:rsidRPr="00716999" w:rsidRDefault="00F24410" w:rsidP="00821177">
            <w:pPr>
              <w:pStyle w:val="Prrafodelista"/>
              <w:numPr>
                <w:ilvl w:val="0"/>
                <w:numId w:val="97"/>
              </w:numPr>
              <w:jc w:val="both"/>
              <w:rPr>
                <w:rFonts w:ascii="Montserrat" w:eastAsia="Calibri" w:hAnsi="Montserrat" w:cs="Mongolian Baiti"/>
                <w:color w:val="000000" w:themeColor="text1"/>
                <w:sz w:val="20"/>
                <w:szCs w:val="20"/>
                <w:lang w:bidi="es-MX"/>
              </w:rPr>
            </w:pPr>
            <w:r w:rsidRPr="00716999">
              <w:rPr>
                <w:rFonts w:ascii="Montserrat" w:eastAsia="Calibri" w:hAnsi="Montserrat" w:cs="Mongolian Baiti"/>
                <w:color w:val="000000" w:themeColor="text1"/>
                <w:sz w:val="20"/>
                <w:szCs w:val="20"/>
                <w:lang w:bidi="es-MX"/>
              </w:rPr>
              <w:t xml:space="preserve">Nivel de Escalamiento interno del licitante. </w:t>
            </w:r>
          </w:p>
          <w:p w14:paraId="45C41287" w14:textId="77777777" w:rsidR="00F24410" w:rsidRPr="00716999" w:rsidRDefault="00F24410" w:rsidP="00821177">
            <w:pPr>
              <w:pStyle w:val="Prrafodelista"/>
              <w:numPr>
                <w:ilvl w:val="0"/>
                <w:numId w:val="97"/>
              </w:num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bidi="es-MX"/>
              </w:rPr>
              <w:t>Los tiempos definidos de atención y solución a fallas en el servicio</w:t>
            </w:r>
          </w:p>
          <w:p w14:paraId="0E079D50" w14:textId="77777777" w:rsidR="00F24410" w:rsidRPr="00716999" w:rsidRDefault="00F24410" w:rsidP="00821177">
            <w:pPr>
              <w:pStyle w:val="Prrafodelista"/>
              <w:numPr>
                <w:ilvl w:val="0"/>
                <w:numId w:val="97"/>
              </w:num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bidi="es-MX"/>
              </w:rPr>
              <w:t>Medios de contacto electrónico (correo electrónico)</w:t>
            </w:r>
          </w:p>
          <w:p w14:paraId="552AB87D" w14:textId="77777777" w:rsidR="00F24410" w:rsidRPr="00716999" w:rsidRDefault="00F24410" w:rsidP="00821177">
            <w:pPr>
              <w:pStyle w:val="Prrafodelista"/>
              <w:numPr>
                <w:ilvl w:val="0"/>
                <w:numId w:val="97"/>
              </w:num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bidi="es-MX"/>
              </w:rPr>
              <w:t>Teléfonos fijos</w:t>
            </w:r>
          </w:p>
          <w:p w14:paraId="62F4769D" w14:textId="77777777" w:rsidR="00F24410" w:rsidRPr="00716999" w:rsidRDefault="00F24410" w:rsidP="00821177">
            <w:pPr>
              <w:pStyle w:val="Prrafodelista"/>
              <w:numPr>
                <w:ilvl w:val="0"/>
                <w:numId w:val="97"/>
              </w:num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bidi="es-MX"/>
              </w:rPr>
              <w:t>Teléfonos celulares</w:t>
            </w:r>
          </w:p>
          <w:p w14:paraId="577751C1" w14:textId="77777777" w:rsidR="00F24410" w:rsidRPr="00716999" w:rsidRDefault="00F24410" w:rsidP="00821177">
            <w:pPr>
              <w:jc w:val="both"/>
              <w:rPr>
                <w:rFonts w:ascii="Montserrat" w:eastAsia="Calibri" w:hAnsi="Montserrat" w:cs="Mongolian Baiti"/>
                <w:color w:val="000000" w:themeColor="text1"/>
                <w:sz w:val="20"/>
                <w:szCs w:val="20"/>
                <w:lang w:bidi="es-MX"/>
              </w:rPr>
            </w:pPr>
          </w:p>
          <w:p w14:paraId="17884876"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bidi="es-MX"/>
              </w:rPr>
              <w:t>El personal que el licitante indique en su matriz de escalación deberá corresponder con el personal propuesto en el Apartado I.A.1.- EXPERIENCIA DEL PERSONAL.</w:t>
            </w:r>
          </w:p>
          <w:p w14:paraId="62508732"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465F6912"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El personal que deberá plantear corresponde al menos al personal descrito en el Anexo Técnico. </w:t>
            </w:r>
          </w:p>
          <w:p w14:paraId="554EC48F"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49D786CD"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Como máximo se otorgará ___ punto.</w:t>
            </w:r>
          </w:p>
          <w:p w14:paraId="6C5B530B"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068DAE68"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Se otorgará punto al licitante que entregue la documentación completa relativa al Plan de Comunicaciones y Nivel de Escalamiento.</w:t>
            </w:r>
          </w:p>
          <w:p w14:paraId="0468845B"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38AA4FDB" w14:textId="77777777" w:rsidR="00F24410" w:rsidRPr="00716999" w:rsidRDefault="00F24410" w:rsidP="00821177">
            <w:pPr>
              <w:tabs>
                <w:tab w:val="left" w:pos="3995"/>
                <w:tab w:val="left" w:pos="4846"/>
              </w:tabs>
              <w:jc w:val="both"/>
              <w:rPr>
                <w:rFonts w:ascii="Montserrat" w:eastAsia="Montserrat" w:hAnsi="Montserrat" w:cs="Mongolian Baiti"/>
                <w:b/>
                <w:color w:val="000000" w:themeColor="text1"/>
                <w:sz w:val="20"/>
                <w:szCs w:val="20"/>
              </w:rPr>
            </w:pPr>
            <w:r w:rsidRPr="00716999">
              <w:rPr>
                <w:rFonts w:ascii="Montserrat" w:eastAsia="Calibri" w:hAnsi="Montserrat" w:cs="Mongolian Baiti"/>
                <w:color w:val="000000" w:themeColor="text1"/>
                <w:sz w:val="20"/>
                <w:szCs w:val="20"/>
                <w:lang w:eastAsia="en-US"/>
              </w:rPr>
              <w:t>No se otorgarán puntos al licitante que no entregue la documentación solicitada en este subrubro o no cumpla con los requisitos.</w:t>
            </w:r>
          </w:p>
        </w:tc>
        <w:tc>
          <w:tcPr>
            <w:tcW w:w="1417" w:type="dxa"/>
            <w:vAlign w:val="center"/>
          </w:tcPr>
          <w:p w14:paraId="78C65242" w14:textId="77777777" w:rsidR="00F24410" w:rsidRPr="00716999" w:rsidRDefault="00F24410" w:rsidP="00821177">
            <w:pPr>
              <w:tabs>
                <w:tab w:val="left" w:pos="734"/>
              </w:tabs>
              <w:ind w:left="32" w:right="93"/>
              <w:jc w:val="center"/>
              <w:rPr>
                <w:rFonts w:ascii="Montserrat" w:hAnsi="Montserrat" w:cs="Mongolian Baiti"/>
                <w:b/>
                <w:color w:val="000000" w:themeColor="text1"/>
                <w:sz w:val="20"/>
                <w:szCs w:val="20"/>
              </w:rPr>
            </w:pPr>
          </w:p>
        </w:tc>
      </w:tr>
      <w:tr w:rsidR="00F24410" w:rsidRPr="00716999" w14:paraId="683D0010" w14:textId="77777777" w:rsidTr="005E0D3B">
        <w:tc>
          <w:tcPr>
            <w:tcW w:w="8217" w:type="dxa"/>
            <w:shd w:val="clear" w:color="auto" w:fill="E2EFD9" w:themeFill="accent6" w:themeFillTint="33"/>
            <w:vAlign w:val="center"/>
          </w:tcPr>
          <w:p w14:paraId="40D0F6AC" w14:textId="77777777" w:rsidR="00F24410" w:rsidRPr="00716999" w:rsidRDefault="00F24410" w:rsidP="00821177">
            <w:pPr>
              <w:tabs>
                <w:tab w:val="left" w:pos="3995"/>
                <w:tab w:val="left" w:pos="4846"/>
              </w:tabs>
              <w:rPr>
                <w:rFonts w:ascii="Montserrat" w:eastAsia="Montserrat" w:hAnsi="Montserrat" w:cs="Mongolian Baiti"/>
                <w:b/>
                <w:color w:val="000000" w:themeColor="text1"/>
                <w:sz w:val="20"/>
                <w:szCs w:val="20"/>
              </w:rPr>
            </w:pPr>
            <w:r w:rsidRPr="00716999">
              <w:rPr>
                <w:rFonts w:ascii="Montserrat" w:hAnsi="Montserrat" w:cs="Mongolian Baiti"/>
                <w:b/>
                <w:color w:val="000000" w:themeColor="text1"/>
                <w:sz w:val="20"/>
                <w:szCs w:val="20"/>
              </w:rPr>
              <w:t>TOTAL DE PUNTOS OBTENIDOS EN EL RUBRO III. PLAN DE TRABAJO ___PUNTOS</w:t>
            </w:r>
          </w:p>
        </w:tc>
        <w:tc>
          <w:tcPr>
            <w:tcW w:w="1417" w:type="dxa"/>
            <w:shd w:val="clear" w:color="auto" w:fill="E2EFD9" w:themeFill="accent6" w:themeFillTint="33"/>
            <w:vAlign w:val="center"/>
          </w:tcPr>
          <w:p w14:paraId="2B9402D2" w14:textId="77777777" w:rsidR="00F24410" w:rsidRPr="00716999" w:rsidRDefault="00F24410" w:rsidP="00821177">
            <w:pPr>
              <w:tabs>
                <w:tab w:val="left" w:pos="734"/>
              </w:tabs>
              <w:ind w:left="32" w:right="93"/>
              <w:jc w:val="center"/>
              <w:rPr>
                <w:rFonts w:ascii="Montserrat" w:hAnsi="Montserrat" w:cs="Mongolian Baiti"/>
                <w:b/>
                <w:color w:val="000000" w:themeColor="text1"/>
                <w:sz w:val="20"/>
                <w:szCs w:val="20"/>
              </w:rPr>
            </w:pPr>
          </w:p>
        </w:tc>
      </w:tr>
    </w:tbl>
    <w:p w14:paraId="76567391" w14:textId="77777777" w:rsidR="007A427B" w:rsidRPr="00716999" w:rsidRDefault="007A427B" w:rsidP="00821177">
      <w:pPr>
        <w:contextualSpacing/>
        <w:rPr>
          <w:rFonts w:ascii="Montserrat" w:hAnsi="Montserrat" w:cs="Mongolian Baiti"/>
          <w:color w:val="000000" w:themeColor="text1"/>
          <w:sz w:val="20"/>
          <w:szCs w:val="20"/>
        </w:rPr>
      </w:pPr>
    </w:p>
    <w:tbl>
      <w:tblPr>
        <w:tblStyle w:val="Tablaconcuadrcula"/>
        <w:tblW w:w="9634" w:type="dxa"/>
        <w:tblLayout w:type="fixed"/>
        <w:tblLook w:val="04A0" w:firstRow="1" w:lastRow="0" w:firstColumn="1" w:lastColumn="0" w:noHBand="0" w:noVBand="1"/>
      </w:tblPr>
      <w:tblGrid>
        <w:gridCol w:w="8217"/>
        <w:gridCol w:w="1417"/>
      </w:tblGrid>
      <w:tr w:rsidR="00F24410" w:rsidRPr="00716999" w14:paraId="7A02B16C" w14:textId="77777777" w:rsidTr="005E0D3B">
        <w:tc>
          <w:tcPr>
            <w:tcW w:w="9634" w:type="dxa"/>
            <w:gridSpan w:val="2"/>
            <w:shd w:val="clear" w:color="auto" w:fill="E2EFD9" w:themeFill="accent6" w:themeFillTint="33"/>
          </w:tcPr>
          <w:p w14:paraId="53CCFC95" w14:textId="77777777" w:rsidR="00F24410" w:rsidRPr="00716999" w:rsidRDefault="00F24410" w:rsidP="00821177">
            <w:pP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RUBRO IV. CUMPLIMIENTO DE CONTRATOS ___PUNTOS</w:t>
            </w:r>
          </w:p>
        </w:tc>
      </w:tr>
      <w:tr w:rsidR="00F24410" w:rsidRPr="00716999" w14:paraId="48F0E654" w14:textId="77777777" w:rsidTr="005E0D3B">
        <w:tc>
          <w:tcPr>
            <w:tcW w:w="8217" w:type="dxa"/>
            <w:shd w:val="clear" w:color="auto" w:fill="E2EFD9" w:themeFill="accent6" w:themeFillTint="33"/>
            <w:vAlign w:val="center"/>
          </w:tcPr>
          <w:p w14:paraId="545D7F82" w14:textId="77777777" w:rsidR="00F24410" w:rsidRPr="00716999" w:rsidRDefault="00F24410" w:rsidP="00821177">
            <w:pPr>
              <w:tabs>
                <w:tab w:val="left" w:pos="3995"/>
                <w:tab w:val="left" w:pos="4846"/>
              </w:tabs>
              <w:jc w:val="center"/>
              <w:rPr>
                <w:rFonts w:ascii="Montserrat" w:hAnsi="Montserrat" w:cs="Mongolian Baiti"/>
                <w:b/>
                <w:color w:val="000000" w:themeColor="text1"/>
                <w:sz w:val="20"/>
                <w:szCs w:val="20"/>
              </w:rPr>
            </w:pPr>
            <w:r w:rsidRPr="00716999">
              <w:rPr>
                <w:rFonts w:ascii="Montserrat" w:eastAsia="Montserrat" w:hAnsi="Montserrat" w:cs="Mongolian Baiti"/>
                <w:b/>
                <w:color w:val="000000" w:themeColor="text1"/>
                <w:sz w:val="20"/>
                <w:szCs w:val="20"/>
              </w:rPr>
              <w:t>CONDICIÓN TÉCNICA REQUERIDA PARA OBTENER EL PUNTAJE</w:t>
            </w:r>
          </w:p>
        </w:tc>
        <w:tc>
          <w:tcPr>
            <w:tcW w:w="1417" w:type="dxa"/>
            <w:shd w:val="clear" w:color="auto" w:fill="E2EFD9" w:themeFill="accent6" w:themeFillTint="33"/>
            <w:vAlign w:val="center"/>
          </w:tcPr>
          <w:p w14:paraId="21F1810F" w14:textId="77777777" w:rsidR="00F24410" w:rsidRPr="00716999" w:rsidRDefault="00F24410" w:rsidP="00821177">
            <w:pPr>
              <w:tabs>
                <w:tab w:val="left" w:pos="734"/>
              </w:tabs>
              <w:ind w:left="32" w:right="93"/>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PUNTOS</w:t>
            </w:r>
          </w:p>
        </w:tc>
      </w:tr>
      <w:tr w:rsidR="00F24410" w:rsidRPr="00716999" w14:paraId="46D489E3" w14:textId="77777777" w:rsidTr="005E0D3B">
        <w:tc>
          <w:tcPr>
            <w:tcW w:w="8217" w:type="dxa"/>
            <w:vAlign w:val="center"/>
          </w:tcPr>
          <w:p w14:paraId="5CC1021A" w14:textId="388DB437" w:rsidR="00F24410" w:rsidRPr="00716999" w:rsidRDefault="00F24410" w:rsidP="00821177">
            <w:pPr>
              <w:pStyle w:val="p1"/>
              <w:jc w:val="both"/>
              <w:rPr>
                <w:rFonts w:ascii="Montserrat" w:hAnsi="Montserrat" w:cs="Mongolian Baiti"/>
                <w:color w:val="000000" w:themeColor="text1"/>
                <w:sz w:val="20"/>
                <w:szCs w:val="20"/>
                <w:lang w:val="es-MX"/>
              </w:rPr>
            </w:pPr>
            <w:r w:rsidRPr="00716999">
              <w:rPr>
                <w:rFonts w:ascii="Montserrat" w:eastAsia="Arial" w:hAnsi="Montserrat" w:cs="Mongolian Baiti"/>
                <w:color w:val="000000" w:themeColor="text1"/>
                <w:sz w:val="20"/>
                <w:szCs w:val="20"/>
                <w:lang w:val="es-MX" w:eastAsia="es-MX" w:bidi="es-MX"/>
              </w:rPr>
              <w:t>A efecto de acreditar el cumplimiento de los contratos</w:t>
            </w:r>
            <w:r w:rsidRPr="00716999">
              <w:rPr>
                <w:rFonts w:ascii="Montserrat" w:eastAsia="Arial" w:hAnsi="Montserrat" w:cs="Mongolian Baiti"/>
                <w:color w:val="000000" w:themeColor="text1"/>
                <w:sz w:val="20"/>
                <w:szCs w:val="20"/>
                <w:lang w:val="es-MX" w:bidi="es-MX"/>
              </w:rPr>
              <w:t xml:space="preserve"> concluidos por el licitante,</w:t>
            </w:r>
            <w:r w:rsidRPr="00716999">
              <w:rPr>
                <w:rFonts w:ascii="Montserrat" w:eastAsia="Calibri" w:hAnsi="Montserrat" w:cs="Mongolian Baiti"/>
                <w:color w:val="000000" w:themeColor="text1"/>
                <w:sz w:val="20"/>
                <w:szCs w:val="20"/>
                <w:lang w:val="es-MX" w:eastAsia="en-US"/>
              </w:rPr>
              <w:t xml:space="preserve"> se requiere presentar copia de máximo 6, </w:t>
            </w:r>
            <w:r w:rsidR="009335B9" w:rsidRPr="00716999">
              <w:rPr>
                <w:rFonts w:ascii="Montserrat" w:eastAsia="Calibri" w:hAnsi="Montserrat" w:cs="Mongolian Baiti"/>
                <w:color w:val="000000" w:themeColor="text1"/>
                <w:sz w:val="20"/>
                <w:szCs w:val="20"/>
                <w:lang w:val="es-MX" w:eastAsia="en-US"/>
              </w:rPr>
              <w:t xml:space="preserve">contratos, </w:t>
            </w:r>
            <w:r w:rsidRPr="00716999">
              <w:rPr>
                <w:rFonts w:ascii="Montserrat" w:eastAsia="Calibri" w:hAnsi="Montserrat" w:cs="Mongolian Baiti"/>
                <w:color w:val="000000" w:themeColor="text1"/>
                <w:sz w:val="20"/>
                <w:szCs w:val="20"/>
                <w:lang w:val="es-MX" w:eastAsia="en-US"/>
              </w:rPr>
              <w:t xml:space="preserve">convenios, pedidos, ordenes de prestación de servicios de la misma naturaleza prestados con anterioridad </w:t>
            </w:r>
            <w:r w:rsidRPr="00716999">
              <w:rPr>
                <w:rFonts w:ascii="Montserrat" w:hAnsi="Montserrat" w:cs="Mongolian Baiti"/>
                <w:color w:val="000000" w:themeColor="text1"/>
                <w:sz w:val="20"/>
                <w:szCs w:val="20"/>
                <w:lang w:val="es-MX"/>
              </w:rPr>
              <w:t>que hubieren sido contratados por alguna dependencia, entidad o cualquier otra persona</w:t>
            </w:r>
            <w:r w:rsidRPr="00716999">
              <w:rPr>
                <w:rStyle w:val="apple-converted-space"/>
                <w:rFonts w:ascii="Montserrat" w:eastAsiaTheme="majorEastAsia" w:hAnsi="Montserrat" w:cs="Mongolian Baiti"/>
                <w:color w:val="000000" w:themeColor="text1"/>
                <w:sz w:val="20"/>
                <w:szCs w:val="20"/>
                <w:lang w:val="es-MX"/>
              </w:rPr>
              <w:t xml:space="preserve">, </w:t>
            </w:r>
            <w:r w:rsidRPr="00716999">
              <w:rPr>
                <w:rFonts w:ascii="Montserrat" w:eastAsia="Arial" w:hAnsi="Montserrat" w:cs="Mongolian Baiti"/>
                <w:color w:val="000000" w:themeColor="text1"/>
                <w:sz w:val="20"/>
                <w:szCs w:val="20"/>
                <w:lang w:val="es-MX" w:bidi="es-MX"/>
              </w:rPr>
              <w:t xml:space="preserve">así como respecto a cada uno de ellos el </w:t>
            </w:r>
            <w:r w:rsidRPr="00716999">
              <w:rPr>
                <w:rFonts w:ascii="Montserrat" w:hAnsi="Montserrat" w:cs="Mongolian Baiti"/>
                <w:color w:val="000000" w:themeColor="text1"/>
                <w:sz w:val="20"/>
                <w:szCs w:val="20"/>
                <w:lang w:val="es-MX"/>
              </w:rPr>
              <w:t>documento en el que conste la cancelación de la garantía de cumplimiento respectiva, la manifestación expresa de la contratante sobre el cumplimiento total de las obligaciones contractuales o cualquier otro documento con el que se corrobore dicho cumplimiento.</w:t>
            </w:r>
          </w:p>
          <w:p w14:paraId="737A7443" w14:textId="77777777" w:rsidR="00F24410" w:rsidRPr="00716999" w:rsidRDefault="00F24410" w:rsidP="00821177">
            <w:pPr>
              <w:jc w:val="both"/>
              <w:rPr>
                <w:rFonts w:ascii="Montserrat" w:eastAsia="Arial" w:hAnsi="Montserrat" w:cs="Mongolian Baiti"/>
                <w:color w:val="000000" w:themeColor="text1"/>
                <w:sz w:val="20"/>
                <w:szCs w:val="20"/>
                <w:lang w:bidi="es-MX"/>
              </w:rPr>
            </w:pPr>
          </w:p>
          <w:p w14:paraId="063276EF" w14:textId="5A5CE306" w:rsidR="009335B9" w:rsidRPr="00716999" w:rsidRDefault="00F24410" w:rsidP="00821177">
            <w:pPr>
              <w:widowControl w:val="0"/>
              <w:autoSpaceDE w:val="0"/>
              <w:autoSpaceDN w:val="0"/>
              <w:ind w:right="170"/>
              <w:jc w:val="both"/>
              <w:rPr>
                <w:rFonts w:ascii="Montserrat" w:hAnsi="Montserrat" w:cs="Mongolian Baiti"/>
                <w:color w:val="000000" w:themeColor="text1"/>
                <w:sz w:val="20"/>
                <w:szCs w:val="20"/>
                <w:lang w:eastAsia="es-ES_tradnl"/>
              </w:rPr>
            </w:pPr>
            <w:r w:rsidRPr="00716999">
              <w:rPr>
                <w:rFonts w:ascii="Montserrat" w:hAnsi="Montserrat" w:cs="Mongolian Baiti"/>
                <w:color w:val="000000" w:themeColor="text1"/>
                <w:sz w:val="20"/>
                <w:szCs w:val="20"/>
                <w:lang w:eastAsia="es-ES_tradnl"/>
              </w:rPr>
              <w:t xml:space="preserve">Los documentos con los que se acredite este rubro deberán contener los datos con los que se pueda verificar fehacientemente el cumplimiento y deberán </w:t>
            </w:r>
            <w:r w:rsidRPr="00716999">
              <w:rPr>
                <w:rFonts w:ascii="Montserrat" w:hAnsi="Montserrat" w:cs="Mongolian Baiti"/>
                <w:color w:val="000000" w:themeColor="text1"/>
                <w:sz w:val="20"/>
                <w:szCs w:val="20"/>
                <w:lang w:eastAsia="es-ES_tradnl"/>
              </w:rPr>
              <w:lastRenderedPageBreak/>
              <w:t>estar directamente relacionados con los contratos presentados</w:t>
            </w:r>
            <w:r w:rsidR="009335B9" w:rsidRPr="00716999">
              <w:rPr>
                <w:rFonts w:ascii="Montserrat" w:hAnsi="Montserrat" w:cs="Mongolian Baiti"/>
                <w:color w:val="000000" w:themeColor="text1"/>
                <w:sz w:val="20"/>
                <w:szCs w:val="20"/>
                <w:lang w:eastAsia="es-ES_tradnl"/>
              </w:rPr>
              <w:t>, debiendo contener los datos que permitan vincularlos a los contratos que se exhiban.</w:t>
            </w:r>
          </w:p>
          <w:p w14:paraId="3BCB1FDB" w14:textId="59095A95" w:rsidR="00F24410" w:rsidRPr="00716999" w:rsidRDefault="00F24410" w:rsidP="00821177">
            <w:pPr>
              <w:widowControl w:val="0"/>
              <w:autoSpaceDE w:val="0"/>
              <w:autoSpaceDN w:val="0"/>
              <w:ind w:right="170"/>
              <w:jc w:val="both"/>
              <w:rPr>
                <w:rFonts w:ascii="Montserrat" w:hAnsi="Montserrat" w:cs="Mongolian Baiti"/>
                <w:color w:val="000000" w:themeColor="text1"/>
                <w:sz w:val="20"/>
                <w:szCs w:val="20"/>
                <w:lang w:eastAsia="es-ES_tradnl"/>
              </w:rPr>
            </w:pPr>
          </w:p>
          <w:p w14:paraId="25EECA2F" w14:textId="77777777" w:rsidR="009335B9" w:rsidRPr="00716999" w:rsidRDefault="009335B9" w:rsidP="00821177">
            <w:pPr>
              <w:widowControl w:val="0"/>
              <w:autoSpaceDE w:val="0"/>
              <w:autoSpaceDN w:val="0"/>
              <w:ind w:right="170"/>
              <w:jc w:val="both"/>
              <w:rPr>
                <w:rFonts w:ascii="Montserrat" w:hAnsi="Montserrat" w:cs="Mongolian Baiti"/>
                <w:color w:val="000000" w:themeColor="text1"/>
                <w:sz w:val="20"/>
                <w:szCs w:val="20"/>
                <w:lang w:eastAsia="es-ES_tradnl"/>
              </w:rPr>
            </w:pPr>
          </w:p>
          <w:p w14:paraId="7AC720BB" w14:textId="4CEE221A" w:rsidR="009335B9" w:rsidRPr="00716999" w:rsidRDefault="009335B9" w:rsidP="00821177">
            <w:pPr>
              <w:widowControl w:val="0"/>
              <w:autoSpaceDE w:val="0"/>
              <w:autoSpaceDN w:val="0"/>
              <w:ind w:right="170"/>
              <w:jc w:val="both"/>
              <w:rPr>
                <w:rFonts w:ascii="Montserrat" w:hAnsi="Montserrat" w:cs="Mongolian Baiti"/>
                <w:color w:val="000000" w:themeColor="text1"/>
                <w:sz w:val="20"/>
                <w:szCs w:val="20"/>
                <w:lang w:eastAsia="es-ES_tradnl"/>
              </w:rPr>
            </w:pPr>
            <w:r w:rsidRPr="00716999">
              <w:rPr>
                <w:rFonts w:ascii="Montserrat" w:hAnsi="Montserrat" w:cs="Mongolian Baiti"/>
                <w:color w:val="000000" w:themeColor="text1"/>
                <w:sz w:val="20"/>
                <w:szCs w:val="20"/>
                <w:lang w:eastAsia="es-ES_tradnl"/>
              </w:rPr>
              <w:t xml:space="preserve">Tratándose de las cartas de satisfacción del contratante que presente el licitante para acreditar el cumplimiento total de obligaciones de un contrato, deberá ser emitida por su representante legal o la persona </w:t>
            </w:r>
            <w:r w:rsidRPr="00716999">
              <w:rPr>
                <w:rFonts w:ascii="Montserrat" w:hAnsi="Montserrat" w:cs="Mongolian Baiti"/>
                <w:i/>
                <w:color w:val="000000" w:themeColor="text1"/>
                <w:sz w:val="20"/>
                <w:szCs w:val="20"/>
                <w:lang w:eastAsia="es-ES_tradnl"/>
              </w:rPr>
              <w:t xml:space="preserve">encargada </w:t>
            </w:r>
            <w:r w:rsidRPr="00716999">
              <w:rPr>
                <w:rFonts w:ascii="Montserrat" w:hAnsi="Montserrat" w:cs="Mongolian Baiti"/>
                <w:color w:val="000000" w:themeColor="text1"/>
                <w:sz w:val="20"/>
                <w:szCs w:val="20"/>
                <w:lang w:eastAsia="es-ES_tradnl"/>
              </w:rPr>
              <w:t>de la administración y verificación del contrato, donde manifieste expresamente el cumplimiento total de la obligación.</w:t>
            </w:r>
          </w:p>
          <w:p w14:paraId="2C314F97" w14:textId="77777777" w:rsidR="009335B9" w:rsidRPr="00716999" w:rsidRDefault="009335B9" w:rsidP="00821177">
            <w:pPr>
              <w:widowControl w:val="0"/>
              <w:autoSpaceDE w:val="0"/>
              <w:autoSpaceDN w:val="0"/>
              <w:ind w:right="170"/>
              <w:jc w:val="both"/>
              <w:rPr>
                <w:rFonts w:ascii="Montserrat" w:hAnsi="Montserrat" w:cs="Mongolian Baiti"/>
                <w:color w:val="000000" w:themeColor="text1"/>
                <w:sz w:val="20"/>
                <w:szCs w:val="20"/>
                <w:lang w:eastAsia="es-ES_tradnl"/>
              </w:rPr>
            </w:pPr>
          </w:p>
          <w:p w14:paraId="4C878450" w14:textId="77777777" w:rsidR="00F24410" w:rsidRPr="00716999" w:rsidRDefault="00F24410" w:rsidP="00821177">
            <w:pPr>
              <w:widowControl w:val="0"/>
              <w:autoSpaceDE w:val="0"/>
              <w:autoSpaceDN w:val="0"/>
              <w:ind w:right="170"/>
              <w:jc w:val="both"/>
              <w:rPr>
                <w:rFonts w:ascii="Montserrat" w:hAnsi="Montserrat" w:cs="Mongolian Baiti"/>
                <w:color w:val="000000" w:themeColor="text1"/>
                <w:sz w:val="20"/>
                <w:szCs w:val="20"/>
                <w:lang w:eastAsia="es-ES_tradnl"/>
              </w:rPr>
            </w:pPr>
            <w:r w:rsidRPr="00716999">
              <w:rPr>
                <w:rFonts w:ascii="Montserrat" w:hAnsi="Montserrat" w:cs="Mongolian Baiti"/>
                <w:color w:val="000000" w:themeColor="text1"/>
                <w:sz w:val="20"/>
                <w:szCs w:val="20"/>
                <w:lang w:eastAsia="es-ES_tradnl"/>
              </w:rPr>
              <w:t>Los contratos, convenios, pedidos, ordenes de prestación de servicios similares prestados con anterioridad que se presenten deberán estar relacionados en un escrito libre indicando número de contrato, nombre del cliente, vigencia y documento con el que acredita su cumplimiento (pudiendo ser liberación de garantía de cumplimiento o acta finiquito) y deberán cumplir con al menos los siguientes requisitos.</w:t>
            </w:r>
          </w:p>
          <w:p w14:paraId="05EBBE78" w14:textId="77777777" w:rsidR="00F24410" w:rsidRPr="00716999" w:rsidRDefault="00F24410" w:rsidP="00821177">
            <w:pPr>
              <w:widowControl w:val="0"/>
              <w:autoSpaceDE w:val="0"/>
              <w:autoSpaceDN w:val="0"/>
              <w:ind w:right="170"/>
              <w:jc w:val="both"/>
              <w:rPr>
                <w:rFonts w:ascii="Montserrat" w:eastAsia="Arial" w:hAnsi="Montserrat" w:cs="Mongolian Baiti"/>
                <w:color w:val="000000" w:themeColor="text1"/>
                <w:sz w:val="20"/>
                <w:szCs w:val="20"/>
                <w:lang w:bidi="es-MX"/>
              </w:rPr>
            </w:pPr>
          </w:p>
          <w:p w14:paraId="01E9E021" w14:textId="4CEC5C78" w:rsidR="009335B9" w:rsidRPr="00716999" w:rsidRDefault="0024101E"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tratándose de contratos celebrados con particulares, se debe entregar, además, la última factura vigente de pago para tener certeza de su celebración.</w:t>
            </w:r>
          </w:p>
          <w:p w14:paraId="0448017F" w14:textId="77777777" w:rsidR="009335B9" w:rsidRPr="00716999" w:rsidRDefault="009335B9" w:rsidP="00821177">
            <w:pPr>
              <w:jc w:val="both"/>
              <w:rPr>
                <w:rFonts w:ascii="Montserrat" w:eastAsia="Calibri" w:hAnsi="Montserrat" w:cs="Mongolian Baiti"/>
                <w:color w:val="000000" w:themeColor="text1"/>
                <w:sz w:val="20"/>
                <w:szCs w:val="20"/>
                <w:lang w:eastAsia="en-US"/>
              </w:rPr>
            </w:pPr>
          </w:p>
          <w:p w14:paraId="596E1EC2" w14:textId="77777777" w:rsidR="009335B9" w:rsidRPr="00716999" w:rsidRDefault="009335B9"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Tratándose de contratos con entes públicos es más fácil comprobar su veracidad o autenticidad mediante comunicación con la entidad o dependencia contratante o a través de consulta en la Plataforma Compras MX.</w:t>
            </w:r>
          </w:p>
          <w:p w14:paraId="2249BD24" w14:textId="77777777" w:rsidR="009335B9" w:rsidRPr="00716999" w:rsidRDefault="009335B9" w:rsidP="00821177">
            <w:pPr>
              <w:widowControl w:val="0"/>
              <w:autoSpaceDE w:val="0"/>
              <w:autoSpaceDN w:val="0"/>
              <w:ind w:right="170"/>
              <w:jc w:val="both"/>
              <w:rPr>
                <w:rFonts w:ascii="Montserrat" w:eastAsia="Arial" w:hAnsi="Montserrat" w:cs="Mongolian Baiti"/>
                <w:color w:val="000000" w:themeColor="text1"/>
                <w:sz w:val="20"/>
                <w:szCs w:val="20"/>
                <w:lang w:bidi="es-MX"/>
              </w:rPr>
            </w:pPr>
          </w:p>
          <w:p w14:paraId="3FF6A70F" w14:textId="77777777" w:rsidR="00F24410" w:rsidRPr="00716999" w:rsidRDefault="00F24410" w:rsidP="00821177">
            <w:pPr>
              <w:widowControl w:val="0"/>
              <w:autoSpaceDE w:val="0"/>
              <w:autoSpaceDN w:val="0"/>
              <w:ind w:right="170"/>
              <w:jc w:val="both"/>
              <w:rPr>
                <w:rFonts w:ascii="Montserrat" w:eastAsia="Arial" w:hAnsi="Montserrat" w:cs="Mongolian Baiti"/>
                <w:color w:val="000000" w:themeColor="text1"/>
                <w:sz w:val="20"/>
                <w:szCs w:val="20"/>
                <w:lang w:bidi="es-MX"/>
              </w:rPr>
            </w:pPr>
            <w:r w:rsidRPr="00716999">
              <w:rPr>
                <w:rFonts w:ascii="Montserrat" w:eastAsia="Arial" w:hAnsi="Montserrat" w:cs="Mongolian Baiti"/>
                <w:color w:val="000000" w:themeColor="text1"/>
                <w:sz w:val="20"/>
                <w:szCs w:val="20"/>
                <w:lang w:bidi="es-MX"/>
              </w:rPr>
              <w:t>En el caso de que se presenten documentos de liberación de fianza diferentes a los contratos presentados en el rubro de Experiencia y Especialidad del Licitante, estos deberán ser acompañados por los contratos correspondientes y sus anexos.</w:t>
            </w:r>
          </w:p>
          <w:p w14:paraId="7473BD64" w14:textId="77777777" w:rsidR="00F24410" w:rsidRPr="00716999" w:rsidRDefault="00F24410" w:rsidP="00821177">
            <w:pPr>
              <w:widowControl w:val="0"/>
              <w:autoSpaceDE w:val="0"/>
              <w:autoSpaceDN w:val="0"/>
              <w:ind w:right="170"/>
              <w:jc w:val="both"/>
              <w:rPr>
                <w:rFonts w:ascii="Montserrat" w:eastAsia="Arial" w:hAnsi="Montserrat" w:cs="Mongolian Baiti"/>
                <w:color w:val="000000" w:themeColor="text1"/>
                <w:sz w:val="20"/>
                <w:szCs w:val="20"/>
                <w:lang w:bidi="es-MX"/>
              </w:rPr>
            </w:pPr>
          </w:p>
          <w:p w14:paraId="1735A875" w14:textId="77777777" w:rsidR="00F24410" w:rsidRPr="00716999" w:rsidRDefault="00F24410" w:rsidP="00821177">
            <w:pPr>
              <w:widowControl w:val="0"/>
              <w:autoSpaceDE w:val="0"/>
              <w:autoSpaceDN w:val="0"/>
              <w:ind w:right="170"/>
              <w:jc w:val="both"/>
              <w:rPr>
                <w:rFonts w:ascii="Montserrat" w:eastAsia="Arial" w:hAnsi="Montserrat" w:cs="Mongolian Baiti"/>
                <w:color w:val="000000" w:themeColor="text1"/>
                <w:sz w:val="20"/>
                <w:szCs w:val="20"/>
                <w:lang w:bidi="es-MX"/>
              </w:rPr>
            </w:pPr>
            <w:r w:rsidRPr="00716999">
              <w:rPr>
                <w:rFonts w:ascii="Montserrat" w:eastAsia="Arial" w:hAnsi="Montserrat" w:cs="Mongolian Baiti"/>
                <w:color w:val="000000" w:themeColor="text1"/>
                <w:sz w:val="20"/>
                <w:szCs w:val="20"/>
                <w:lang w:bidi="es-MX"/>
              </w:rPr>
              <w:t>Los contratos deberán haber sido celebrados con empresas públicas o privadas y no podrán tener fecha de firma anterior al año 2015.</w:t>
            </w:r>
          </w:p>
          <w:p w14:paraId="008C3F0A" w14:textId="77777777" w:rsidR="00F24410" w:rsidRPr="00716999" w:rsidRDefault="00F24410" w:rsidP="00821177">
            <w:pPr>
              <w:widowControl w:val="0"/>
              <w:autoSpaceDE w:val="0"/>
              <w:autoSpaceDN w:val="0"/>
              <w:ind w:right="170"/>
              <w:jc w:val="both"/>
              <w:rPr>
                <w:rFonts w:ascii="Montserrat" w:eastAsia="Arial" w:hAnsi="Montserrat" w:cs="Mongolian Baiti"/>
                <w:color w:val="000000" w:themeColor="text1"/>
                <w:sz w:val="20"/>
                <w:szCs w:val="20"/>
                <w:lang w:bidi="es-MX"/>
              </w:rPr>
            </w:pPr>
          </w:p>
          <w:p w14:paraId="1F5B0E65" w14:textId="3940408E" w:rsidR="00F24410" w:rsidRPr="00716999" w:rsidRDefault="00F24410" w:rsidP="00821177">
            <w:pPr>
              <w:widowControl w:val="0"/>
              <w:autoSpaceDE w:val="0"/>
              <w:autoSpaceDN w:val="0"/>
              <w:ind w:right="170"/>
              <w:jc w:val="both"/>
              <w:rPr>
                <w:rFonts w:ascii="Montserrat" w:eastAsia="Arial" w:hAnsi="Montserrat" w:cs="Mongolian Baiti"/>
                <w:color w:val="000000" w:themeColor="text1"/>
                <w:sz w:val="20"/>
                <w:szCs w:val="20"/>
                <w:lang w:bidi="es-MX"/>
              </w:rPr>
            </w:pPr>
            <w:r w:rsidRPr="00716999">
              <w:rPr>
                <w:rFonts w:ascii="Montserrat" w:eastAsia="Arial" w:hAnsi="Montserrat" w:cs="Mongolian Baiti"/>
                <w:color w:val="000000" w:themeColor="text1"/>
                <w:sz w:val="20"/>
                <w:szCs w:val="20"/>
                <w:lang w:bidi="es-MX"/>
              </w:rPr>
              <w:t>En caso de que el licitante presente más de seis documentos en el que se haga constar la cancelación de la garantía de cumplimiento,</w:t>
            </w:r>
            <w:r w:rsidR="009335B9" w:rsidRPr="00716999">
              <w:rPr>
                <w:rFonts w:ascii="Montserrat" w:eastAsiaTheme="minorHAnsi" w:hAnsi="Montserrat" w:cs="Mongolian Baiti"/>
                <w:color w:val="000000" w:themeColor="text1"/>
                <w:sz w:val="20"/>
                <w:szCs w:val="20"/>
                <w:lang w:eastAsia="en-US"/>
              </w:rPr>
              <w:t xml:space="preserve"> </w:t>
            </w:r>
            <w:r w:rsidR="009335B9" w:rsidRPr="00716999">
              <w:rPr>
                <w:rFonts w:ascii="Montserrat" w:eastAsia="Arial" w:hAnsi="Montserrat" w:cs="Mongolian Baiti"/>
                <w:color w:val="000000" w:themeColor="text1"/>
                <w:sz w:val="20"/>
                <w:szCs w:val="20"/>
                <w:lang w:bidi="es-MX"/>
              </w:rPr>
              <w:t>la manifestación expresa de la contratante sobre el cumplimiento total de las obligaciones contractuales o cualquier otro documento con el que se corrobore dicho cumplimiento, por ejemplo, actas de entrega recepción final de los trabajos, actas finiquito, etc.</w:t>
            </w:r>
            <w:r w:rsidRPr="00716999">
              <w:rPr>
                <w:rFonts w:ascii="Montserrat" w:eastAsia="Arial" w:hAnsi="Montserrat" w:cs="Mongolian Baiti"/>
                <w:color w:val="000000" w:themeColor="text1"/>
                <w:sz w:val="20"/>
                <w:szCs w:val="20"/>
                <w:lang w:bidi="es-MX"/>
              </w:rPr>
              <w:t xml:space="preserve"> acompañados del contrato respectivo, sólo se evaluarán los primeros seis documentos presentados en su proposición técnica, considerando el folio de estos.</w:t>
            </w:r>
          </w:p>
          <w:p w14:paraId="0343EF2B" w14:textId="77777777" w:rsidR="00F24410" w:rsidRPr="00716999" w:rsidRDefault="00F24410" w:rsidP="00821177">
            <w:pPr>
              <w:widowControl w:val="0"/>
              <w:autoSpaceDE w:val="0"/>
              <w:autoSpaceDN w:val="0"/>
              <w:ind w:right="170"/>
              <w:jc w:val="both"/>
              <w:rPr>
                <w:rFonts w:ascii="Montserrat" w:eastAsia="Arial" w:hAnsi="Montserrat" w:cs="Mongolian Baiti"/>
                <w:color w:val="000000" w:themeColor="text1"/>
                <w:sz w:val="20"/>
                <w:szCs w:val="20"/>
                <w:lang w:bidi="es-MX"/>
              </w:rPr>
            </w:pPr>
          </w:p>
          <w:p w14:paraId="603B059F" w14:textId="77777777" w:rsidR="00F24410" w:rsidRPr="00716999" w:rsidRDefault="00F24410" w:rsidP="00821177">
            <w:pPr>
              <w:widowControl w:val="0"/>
              <w:autoSpaceDE w:val="0"/>
              <w:autoSpaceDN w:val="0"/>
              <w:ind w:right="170"/>
              <w:jc w:val="both"/>
              <w:rPr>
                <w:rFonts w:ascii="Montserrat" w:eastAsia="Arial" w:hAnsi="Montserrat" w:cs="Mongolian Baiti"/>
                <w:color w:val="000000" w:themeColor="text1"/>
                <w:sz w:val="20"/>
                <w:szCs w:val="20"/>
                <w:lang w:bidi="es-MX"/>
              </w:rPr>
            </w:pPr>
            <w:r w:rsidRPr="00716999">
              <w:rPr>
                <w:rFonts w:ascii="Montserrat" w:eastAsia="Arial" w:hAnsi="Montserrat" w:cs="Mongolian Baiti"/>
                <w:color w:val="000000" w:themeColor="text1"/>
                <w:sz w:val="20"/>
                <w:szCs w:val="20"/>
                <w:lang w:bidi="es-MX"/>
              </w:rPr>
              <w:t>No se aceptará la presentación de contratos celebrados entre filiales o empresas que pertenezcan al mismo grupo empresarial</w:t>
            </w:r>
          </w:p>
          <w:p w14:paraId="53538169" w14:textId="77777777" w:rsidR="00F24410" w:rsidRPr="00716999" w:rsidRDefault="00F24410" w:rsidP="00821177">
            <w:pPr>
              <w:widowControl w:val="0"/>
              <w:autoSpaceDE w:val="0"/>
              <w:autoSpaceDN w:val="0"/>
              <w:ind w:right="170"/>
              <w:jc w:val="both"/>
              <w:rPr>
                <w:rFonts w:ascii="Montserrat" w:eastAsia="Arial" w:hAnsi="Montserrat" w:cs="Mongolian Baiti"/>
                <w:color w:val="000000" w:themeColor="text1"/>
                <w:sz w:val="20"/>
                <w:szCs w:val="20"/>
                <w:lang w:bidi="es-MX"/>
              </w:rPr>
            </w:pPr>
          </w:p>
          <w:p w14:paraId="45988DBC"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Arial" w:hAnsi="Montserrat" w:cs="Mongolian Baiti"/>
                <w:color w:val="000000" w:themeColor="text1"/>
                <w:sz w:val="20"/>
                <w:szCs w:val="20"/>
                <w:lang w:bidi="es-MX"/>
              </w:rPr>
              <w:t xml:space="preserve">Los servicios descritos en los contratos deberán ser de la misma naturaleza y caracteríssticas al objeto de este proceso de contratación, entendiéndose por misma naturaleza y caracterísitcas los </w:t>
            </w:r>
            <w:r w:rsidRPr="00716999">
              <w:rPr>
                <w:rFonts w:ascii="Montserrat" w:eastAsia="Calibri" w:hAnsi="Montserrat" w:cs="Mongolian Baiti"/>
                <w:color w:val="000000" w:themeColor="text1"/>
                <w:sz w:val="20"/>
                <w:szCs w:val="20"/>
                <w:lang w:eastAsia="en-US"/>
              </w:rPr>
              <w:t xml:space="preserve">servicios de implementación, </w:t>
            </w:r>
            <w:r w:rsidRPr="00716999">
              <w:rPr>
                <w:rFonts w:ascii="Montserrat" w:eastAsia="Calibri" w:hAnsi="Montserrat" w:cs="Mongolian Baiti"/>
                <w:color w:val="000000" w:themeColor="text1"/>
                <w:sz w:val="20"/>
                <w:szCs w:val="20"/>
                <w:lang w:eastAsia="en-US"/>
              </w:rPr>
              <w:lastRenderedPageBreak/>
              <w:t>administración y operación integral de un Centro de Contacto, que contenga la operación de al menos 1 (uno) de los siguientes 3 (tres) servicios principales:</w:t>
            </w:r>
          </w:p>
          <w:p w14:paraId="0882310E"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05A08BB4" w14:textId="77777777" w:rsidR="00F24410" w:rsidRPr="00716999" w:rsidRDefault="00F24410" w:rsidP="00821177">
            <w:pPr>
              <w:numPr>
                <w:ilvl w:val="0"/>
                <w:numId w:val="60"/>
              </w:num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Atención de llamadas con información normativa</w:t>
            </w:r>
          </w:p>
          <w:p w14:paraId="7B1C32E8" w14:textId="77777777" w:rsidR="00F24410" w:rsidRPr="00716999" w:rsidRDefault="00F24410" w:rsidP="00821177">
            <w:pPr>
              <w:numPr>
                <w:ilvl w:val="0"/>
                <w:numId w:val="60"/>
              </w:num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Concertación y/o agendamiento de citas.</w:t>
            </w:r>
          </w:p>
          <w:p w14:paraId="03D9E92B" w14:textId="77777777" w:rsidR="00F24410" w:rsidRPr="00716999" w:rsidRDefault="00F24410" w:rsidP="00821177">
            <w:pPr>
              <w:numPr>
                <w:ilvl w:val="0"/>
                <w:numId w:val="60"/>
              </w:num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Atención a través de medios electrónicos.</w:t>
            </w:r>
          </w:p>
          <w:p w14:paraId="59D2C5E6" w14:textId="77777777" w:rsidR="00F24410" w:rsidRPr="00716999" w:rsidRDefault="00F24410" w:rsidP="00821177">
            <w:pPr>
              <w:ind w:left="360"/>
              <w:jc w:val="both"/>
              <w:rPr>
                <w:rFonts w:ascii="Montserrat" w:eastAsia="Calibri" w:hAnsi="Montserrat" w:cs="Mongolian Baiti"/>
                <w:color w:val="000000" w:themeColor="text1"/>
                <w:sz w:val="20"/>
                <w:szCs w:val="20"/>
                <w:lang w:eastAsia="en-US"/>
              </w:rPr>
            </w:pPr>
          </w:p>
          <w:p w14:paraId="05FEFA00"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 xml:space="preserve">Como máximo se otorgarán ___ puntos </w:t>
            </w:r>
          </w:p>
          <w:p w14:paraId="21C985A1"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4B182ABC"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Se otorgarán ___ puntos al licitante que entregue la documentación solicitada de 6 (seis) contratos.</w:t>
            </w:r>
          </w:p>
          <w:p w14:paraId="792C3F71"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Se otorgarán __ puntos al licitante que entregue la documentación solicitada de 5 (cinco) contratos.</w:t>
            </w:r>
          </w:p>
          <w:p w14:paraId="318AC764"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Se otorgarán __ puntos al licitante que entregue la documentación solicitada de 4 (cuatro) contratos.</w:t>
            </w:r>
          </w:p>
          <w:p w14:paraId="34100C0A"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Se otorgará __ punto al licitante que entregue la documentación solicitada de 3 (tres) contratos.</w:t>
            </w:r>
          </w:p>
          <w:p w14:paraId="66AAA4C3"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Se otorgará __ punto al licitante que entregue la documentación solicitada de 2 (dos) contratos.</w:t>
            </w:r>
          </w:p>
          <w:p w14:paraId="3B7FB178" w14:textId="77777777" w:rsidR="00F24410" w:rsidRPr="00716999" w:rsidRDefault="00F24410" w:rsidP="00821177">
            <w:pPr>
              <w:jc w:val="both"/>
              <w:rPr>
                <w:rFonts w:ascii="Montserrat" w:eastAsia="Calibri" w:hAnsi="Montserrat" w:cs="Mongolian Baiti"/>
                <w:color w:val="000000" w:themeColor="text1"/>
                <w:sz w:val="20"/>
                <w:szCs w:val="20"/>
                <w:lang w:eastAsia="en-US"/>
              </w:rPr>
            </w:pPr>
            <w:r w:rsidRPr="00716999">
              <w:rPr>
                <w:rFonts w:ascii="Montserrat" w:eastAsia="Calibri" w:hAnsi="Montserrat" w:cs="Mongolian Baiti"/>
                <w:color w:val="000000" w:themeColor="text1"/>
                <w:sz w:val="20"/>
                <w:szCs w:val="20"/>
                <w:lang w:eastAsia="en-US"/>
              </w:rPr>
              <w:t>Se otorgará __ punto al licitante que entregue la documentación solicitada de 1 (uno) contrato.</w:t>
            </w:r>
          </w:p>
          <w:p w14:paraId="2CC82043" w14:textId="77777777" w:rsidR="00F24410" w:rsidRPr="00716999" w:rsidRDefault="00F24410" w:rsidP="00821177">
            <w:pPr>
              <w:jc w:val="both"/>
              <w:rPr>
                <w:rFonts w:ascii="Montserrat" w:eastAsia="Calibri" w:hAnsi="Montserrat" w:cs="Mongolian Baiti"/>
                <w:color w:val="000000" w:themeColor="text1"/>
                <w:sz w:val="20"/>
                <w:szCs w:val="20"/>
                <w:lang w:eastAsia="en-US"/>
              </w:rPr>
            </w:pPr>
          </w:p>
          <w:p w14:paraId="148A71C0" w14:textId="77777777" w:rsidR="00F24410" w:rsidRPr="00716999" w:rsidRDefault="00F24410" w:rsidP="00821177">
            <w:pPr>
              <w:widowControl w:val="0"/>
              <w:autoSpaceDE w:val="0"/>
              <w:autoSpaceDN w:val="0"/>
              <w:ind w:right="170"/>
              <w:jc w:val="both"/>
              <w:rPr>
                <w:rFonts w:ascii="Montserrat" w:eastAsia="Arial" w:hAnsi="Montserrat" w:cs="Mongolian Baiti"/>
                <w:color w:val="000000" w:themeColor="text1"/>
                <w:sz w:val="20"/>
                <w:szCs w:val="20"/>
                <w:lang w:bidi="es-MX"/>
              </w:rPr>
            </w:pPr>
            <w:r w:rsidRPr="00716999">
              <w:rPr>
                <w:rFonts w:ascii="Montserrat" w:eastAsia="Calibri" w:hAnsi="Montserrat" w:cs="Mongolian Baiti"/>
                <w:color w:val="000000" w:themeColor="text1"/>
                <w:sz w:val="20"/>
                <w:szCs w:val="20"/>
                <w:lang w:eastAsia="en-US"/>
              </w:rPr>
              <w:t>No se otorgarán puntos al licitante que no entregue la documentación solicitada en este rubro conforme lo requerido.</w:t>
            </w:r>
          </w:p>
        </w:tc>
        <w:tc>
          <w:tcPr>
            <w:tcW w:w="1417" w:type="dxa"/>
            <w:vAlign w:val="center"/>
          </w:tcPr>
          <w:p w14:paraId="1E3A8A33" w14:textId="77777777" w:rsidR="00F24410" w:rsidRPr="00716999" w:rsidRDefault="00F24410" w:rsidP="00821177">
            <w:pPr>
              <w:tabs>
                <w:tab w:val="left" w:pos="734"/>
              </w:tabs>
              <w:ind w:left="32" w:right="93"/>
              <w:jc w:val="center"/>
              <w:rPr>
                <w:rFonts w:ascii="Montserrat" w:hAnsi="Montserrat" w:cs="Mongolian Baiti"/>
                <w:b/>
                <w:color w:val="000000" w:themeColor="text1"/>
                <w:sz w:val="20"/>
                <w:szCs w:val="20"/>
              </w:rPr>
            </w:pPr>
          </w:p>
        </w:tc>
      </w:tr>
      <w:tr w:rsidR="00F24410" w:rsidRPr="00716999" w14:paraId="0DA9D09C" w14:textId="77777777" w:rsidTr="005E0D3B">
        <w:tc>
          <w:tcPr>
            <w:tcW w:w="8217" w:type="dxa"/>
            <w:shd w:val="clear" w:color="auto" w:fill="E2EFD9" w:themeFill="accent6" w:themeFillTint="33"/>
            <w:vAlign w:val="center"/>
          </w:tcPr>
          <w:p w14:paraId="62BAAE9E" w14:textId="77777777" w:rsidR="00F24410" w:rsidRPr="00716999" w:rsidRDefault="00F24410" w:rsidP="00821177">
            <w:pPr>
              <w:pStyle w:val="p1"/>
              <w:jc w:val="both"/>
              <w:rPr>
                <w:rFonts w:ascii="Montserrat" w:eastAsia="Arial" w:hAnsi="Montserrat" w:cs="Mongolian Baiti"/>
                <w:color w:val="000000" w:themeColor="text1"/>
                <w:sz w:val="20"/>
                <w:szCs w:val="20"/>
                <w:lang w:val="es-MX" w:eastAsia="es-MX" w:bidi="es-MX"/>
              </w:rPr>
            </w:pPr>
            <w:r w:rsidRPr="00716999">
              <w:rPr>
                <w:rFonts w:ascii="Montserrat" w:hAnsi="Montserrat" w:cs="Mongolian Baiti"/>
                <w:b/>
                <w:color w:val="000000" w:themeColor="text1"/>
                <w:sz w:val="20"/>
                <w:szCs w:val="20"/>
                <w:lang w:val="es-MX"/>
              </w:rPr>
              <w:lastRenderedPageBreak/>
              <w:t xml:space="preserve">TOTAL </w:t>
            </w:r>
            <w:r w:rsidRPr="00716999">
              <w:rPr>
                <w:rFonts w:ascii="Montserrat" w:hAnsi="Montserrat" w:cs="Mongolian Baiti"/>
                <w:b/>
                <w:color w:val="000000" w:themeColor="text1"/>
                <w:sz w:val="20"/>
                <w:szCs w:val="20"/>
                <w:lang w:val="es-MX" w:eastAsia="es-MX"/>
              </w:rPr>
              <w:t xml:space="preserve">DE PUNTOS </w:t>
            </w:r>
            <w:r w:rsidRPr="00716999">
              <w:rPr>
                <w:rFonts w:ascii="Montserrat" w:hAnsi="Montserrat" w:cs="Mongolian Baiti"/>
                <w:b/>
                <w:color w:val="000000" w:themeColor="text1"/>
                <w:sz w:val="20"/>
                <w:szCs w:val="20"/>
                <w:lang w:val="es-MX"/>
              </w:rPr>
              <w:t xml:space="preserve">OBTENIDOS EN </w:t>
            </w:r>
            <w:r w:rsidRPr="00716999">
              <w:rPr>
                <w:rFonts w:ascii="Montserrat" w:hAnsi="Montserrat" w:cs="Mongolian Baiti"/>
                <w:b/>
                <w:color w:val="000000" w:themeColor="text1"/>
                <w:sz w:val="20"/>
                <w:szCs w:val="20"/>
                <w:lang w:val="es-MX" w:eastAsia="es-MX"/>
              </w:rPr>
              <w:t xml:space="preserve">EL </w:t>
            </w:r>
            <w:r w:rsidRPr="00716999">
              <w:rPr>
                <w:rFonts w:ascii="Montserrat" w:hAnsi="Montserrat" w:cs="Mongolian Baiti"/>
                <w:b/>
                <w:color w:val="000000" w:themeColor="text1"/>
                <w:sz w:val="20"/>
                <w:szCs w:val="20"/>
                <w:lang w:val="es-MX"/>
              </w:rPr>
              <w:t>RUBRO III. PLAN DE TRABAJO ___PUNTOS</w:t>
            </w:r>
          </w:p>
        </w:tc>
        <w:tc>
          <w:tcPr>
            <w:tcW w:w="1417" w:type="dxa"/>
            <w:shd w:val="clear" w:color="auto" w:fill="E2EFD9" w:themeFill="accent6" w:themeFillTint="33"/>
            <w:vAlign w:val="center"/>
          </w:tcPr>
          <w:p w14:paraId="2EC9C57B" w14:textId="77777777" w:rsidR="00F24410" w:rsidRPr="00716999" w:rsidRDefault="00F24410" w:rsidP="00821177">
            <w:pPr>
              <w:tabs>
                <w:tab w:val="left" w:pos="734"/>
              </w:tabs>
              <w:ind w:left="32" w:right="93"/>
              <w:jc w:val="center"/>
              <w:rPr>
                <w:rFonts w:ascii="Montserrat" w:hAnsi="Montserrat" w:cs="Mongolian Baiti"/>
                <w:b/>
                <w:color w:val="000000" w:themeColor="text1"/>
                <w:sz w:val="20"/>
                <w:szCs w:val="20"/>
              </w:rPr>
            </w:pPr>
          </w:p>
        </w:tc>
      </w:tr>
    </w:tbl>
    <w:p w14:paraId="6151B55E" w14:textId="77777777" w:rsidR="00E949E2" w:rsidRPr="00716999" w:rsidRDefault="00E949E2" w:rsidP="00821177">
      <w:pPr>
        <w:contextualSpacing/>
        <w:rPr>
          <w:rFonts w:ascii="Montserrat" w:hAnsi="Montserrat" w:cs="Mongolian Baiti"/>
          <w:color w:val="000000" w:themeColor="text1"/>
          <w:sz w:val="20"/>
          <w:szCs w:val="20"/>
        </w:rPr>
      </w:pPr>
    </w:p>
    <w:p w14:paraId="16A7C213" w14:textId="2CA00E1B" w:rsidR="00E949E2" w:rsidRPr="00716999" w:rsidRDefault="00E949E2"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Para la evaluación de la propuesta económica, se considerará la volumetría que se presente es únicamente de referencia para poder determinar la propuesta económica más solvente, la contratación se realizará con base en el presupuesto mínimo y máximo establecido. </w:t>
      </w:r>
    </w:p>
    <w:p w14:paraId="59592423" w14:textId="77777777" w:rsidR="006166EF" w:rsidRPr="00716999" w:rsidRDefault="006166EF" w:rsidP="00821177">
      <w:pPr>
        <w:contextualSpacing/>
        <w:jc w:val="both"/>
        <w:rPr>
          <w:rFonts w:ascii="Montserrat" w:hAnsi="Montserrat" w:cs="Mongolian Baiti"/>
          <w:color w:val="000000" w:themeColor="text1"/>
          <w:sz w:val="20"/>
          <w:szCs w:val="20"/>
          <w:lang w:eastAsia="es-MX"/>
        </w:rPr>
      </w:pPr>
    </w:p>
    <w:p w14:paraId="21A29B97" w14:textId="1D865F0C" w:rsidR="00E949E2" w:rsidRPr="00716999" w:rsidRDefault="00EB2080" w:rsidP="00821177">
      <w:pPr>
        <w:pStyle w:val="Ttulo2"/>
        <w:numPr>
          <w:ilvl w:val="0"/>
          <w:numId w:val="1"/>
        </w:numPr>
        <w:tabs>
          <w:tab w:val="center" w:pos="426"/>
        </w:tabs>
        <w:spacing w:before="0" w:after="0"/>
        <w:ind w:left="0" w:firstLine="0"/>
        <w:contextualSpacing/>
        <w:jc w:val="both"/>
        <w:rPr>
          <w:rFonts w:ascii="Montserrat" w:hAnsi="Montserrat" w:cs="Mongolian Baiti"/>
          <w:color w:val="000000" w:themeColor="text1"/>
          <w:sz w:val="20"/>
          <w:szCs w:val="20"/>
        </w:rPr>
      </w:pPr>
      <w:bookmarkStart w:id="20" w:name="_Toc97059202"/>
      <w:r w:rsidRPr="00716999">
        <w:rPr>
          <w:rFonts w:ascii="Montserrat" w:hAnsi="Montserrat" w:cs="Mongolian Baiti"/>
          <w:color w:val="000000" w:themeColor="text1"/>
          <w:sz w:val="20"/>
          <w:szCs w:val="20"/>
        </w:rPr>
        <w:t xml:space="preserve"> </w:t>
      </w:r>
      <w:bookmarkStart w:id="21" w:name="_Toc218693072"/>
      <w:r w:rsidR="005352AB" w:rsidRPr="00716999">
        <w:rPr>
          <w:rFonts w:ascii="Montserrat" w:hAnsi="Montserrat" w:cs="Mongolian Baiti"/>
          <w:color w:val="000000" w:themeColor="text1"/>
          <w:sz w:val="20"/>
          <w:szCs w:val="20"/>
        </w:rPr>
        <w:t>Licencias, permisos, registros, certificados o autorizaciones que debe cumplir o aplicarse al bien o servicio a contratar.</w:t>
      </w:r>
      <w:bookmarkEnd w:id="20"/>
      <w:bookmarkEnd w:id="21"/>
    </w:p>
    <w:p w14:paraId="465DCF7E" w14:textId="77777777" w:rsidR="006166EF" w:rsidRPr="00716999" w:rsidRDefault="006166EF" w:rsidP="00821177">
      <w:pPr>
        <w:pStyle w:val="Ttulo2"/>
        <w:tabs>
          <w:tab w:val="center" w:pos="426"/>
        </w:tabs>
        <w:spacing w:before="0" w:after="0"/>
        <w:contextualSpacing/>
        <w:jc w:val="both"/>
        <w:rPr>
          <w:rFonts w:ascii="Montserrat" w:hAnsi="Montserrat" w:cs="Mongolian Baiti"/>
          <w:color w:val="000000" w:themeColor="text1"/>
          <w:sz w:val="20"/>
          <w:szCs w:val="20"/>
        </w:rPr>
      </w:pPr>
      <w:bookmarkStart w:id="22" w:name="_Toc97059203"/>
    </w:p>
    <w:p w14:paraId="54D16861" w14:textId="2FA0C978" w:rsidR="00E949E2" w:rsidRPr="00716999" w:rsidRDefault="00E949E2" w:rsidP="00821177">
      <w:pPr>
        <w:pStyle w:val="Ttulo2"/>
        <w:tabs>
          <w:tab w:val="center" w:pos="426"/>
        </w:tabs>
        <w:spacing w:before="0" w:after="0"/>
        <w:contextualSpacing/>
        <w:jc w:val="both"/>
        <w:rPr>
          <w:rFonts w:ascii="Montserrat" w:hAnsi="Montserrat" w:cs="Mongolian Baiti"/>
          <w:color w:val="000000" w:themeColor="text1"/>
          <w:sz w:val="20"/>
          <w:szCs w:val="20"/>
        </w:rPr>
      </w:pPr>
      <w:bookmarkStart w:id="23" w:name="_Toc218693073"/>
      <w:r w:rsidRPr="00716999">
        <w:rPr>
          <w:rFonts w:ascii="Montserrat" w:hAnsi="Montserrat" w:cs="Mongolian Baiti"/>
          <w:color w:val="000000" w:themeColor="text1"/>
          <w:sz w:val="20"/>
          <w:szCs w:val="20"/>
        </w:rPr>
        <w:t>Registros.</w:t>
      </w:r>
      <w:bookmarkEnd w:id="22"/>
      <w:bookmarkEnd w:id="23"/>
    </w:p>
    <w:p w14:paraId="009E31FA" w14:textId="77777777" w:rsidR="00E949E2" w:rsidRPr="00716999" w:rsidRDefault="00E949E2" w:rsidP="00821177">
      <w:pPr>
        <w:contextualSpacing/>
        <w:jc w:val="both"/>
        <w:rPr>
          <w:rFonts w:ascii="Montserrat" w:hAnsi="Montserrat" w:cs="Mongolian Baiti"/>
          <w:color w:val="000000" w:themeColor="text1"/>
          <w:sz w:val="20"/>
          <w:szCs w:val="20"/>
        </w:rPr>
      </w:pPr>
    </w:p>
    <w:p w14:paraId="2C783FB4" w14:textId="77777777" w:rsidR="000667E6" w:rsidRPr="00716999" w:rsidRDefault="000667E6" w:rsidP="00821177">
      <w:pPr>
        <w:numPr>
          <w:ilvl w:val="0"/>
          <w:numId w:val="81"/>
        </w:numPr>
        <w:pBdr>
          <w:top w:val="nil"/>
          <w:left w:val="nil"/>
          <w:bottom w:val="nil"/>
          <w:right w:val="nil"/>
          <w:between w:val="nil"/>
        </w:pBdr>
        <w:ind w:left="0" w:firstLine="0"/>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REPSE Registro de Prestadores de Servicios Especializados u Obras Especializadas.</w:t>
      </w:r>
    </w:p>
    <w:p w14:paraId="1C30A287" w14:textId="77777777" w:rsidR="000667E6" w:rsidRPr="00716999" w:rsidRDefault="000667E6" w:rsidP="00821177">
      <w:pPr>
        <w:numPr>
          <w:ilvl w:val="0"/>
          <w:numId w:val="81"/>
        </w:numPr>
        <w:pBdr>
          <w:top w:val="nil"/>
          <w:left w:val="nil"/>
          <w:bottom w:val="nil"/>
          <w:right w:val="nil"/>
          <w:between w:val="nil"/>
        </w:pBdr>
        <w:ind w:left="709" w:hanging="709"/>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Emisión de Cobranza Mensual emitida por el IMSS (SUA) en el que deberá aparecer el personal ofertado que se encuentre vigente.</w:t>
      </w:r>
      <w:bookmarkStart w:id="24" w:name="_heading=h.3j2qqm3" w:colFirst="0" w:colLast="0"/>
      <w:bookmarkEnd w:id="24"/>
    </w:p>
    <w:p w14:paraId="10D7C91F" w14:textId="77777777" w:rsidR="000667E6" w:rsidRPr="00716999" w:rsidRDefault="000667E6" w:rsidP="00821177">
      <w:pPr>
        <w:pBdr>
          <w:top w:val="nil"/>
          <w:left w:val="nil"/>
          <w:bottom w:val="nil"/>
          <w:right w:val="nil"/>
          <w:between w:val="nil"/>
        </w:pBdr>
        <w:ind w:left="709"/>
        <w:jc w:val="both"/>
        <w:rPr>
          <w:rFonts w:ascii="Montserrat" w:eastAsia="Montserrat" w:hAnsi="Montserrat" w:cs="Mongolian Baiti"/>
          <w:color w:val="000000" w:themeColor="text1"/>
          <w:sz w:val="20"/>
          <w:szCs w:val="20"/>
        </w:rPr>
      </w:pPr>
    </w:p>
    <w:p w14:paraId="414B66F4" w14:textId="77777777" w:rsidR="000667E6" w:rsidRPr="00716999" w:rsidRDefault="000667E6" w:rsidP="00821177">
      <w:pPr>
        <w:pStyle w:val="Ttulo2"/>
        <w:tabs>
          <w:tab w:val="center" w:pos="426"/>
        </w:tabs>
        <w:spacing w:before="0" w:after="0"/>
        <w:jc w:val="both"/>
        <w:rPr>
          <w:rFonts w:ascii="Montserrat" w:eastAsia="Montserrat" w:hAnsi="Montserrat" w:cs="Mongolian Baiti"/>
          <w:color w:val="000000" w:themeColor="text1"/>
          <w:sz w:val="20"/>
          <w:szCs w:val="20"/>
        </w:rPr>
      </w:pPr>
      <w:bookmarkStart w:id="25" w:name="_Toc213920419"/>
      <w:bookmarkStart w:id="26" w:name="_Toc218693074"/>
      <w:r w:rsidRPr="00716999">
        <w:rPr>
          <w:rFonts w:ascii="Montserrat" w:eastAsia="Montserrat" w:hAnsi="Montserrat" w:cs="Mongolian Baiti"/>
          <w:color w:val="000000" w:themeColor="text1"/>
          <w:sz w:val="20"/>
          <w:szCs w:val="20"/>
        </w:rPr>
        <w:t>Normas Oficiales Mexicanas, Estándar (antes mexicana) internacional, de referencia</w:t>
      </w:r>
      <w:bookmarkEnd w:id="25"/>
      <w:bookmarkEnd w:id="26"/>
    </w:p>
    <w:p w14:paraId="04B97D6E" w14:textId="77777777" w:rsidR="000667E6" w:rsidRPr="00716999" w:rsidRDefault="000667E6" w:rsidP="00821177">
      <w:pPr>
        <w:jc w:val="both"/>
        <w:rPr>
          <w:rFonts w:ascii="Montserrat" w:eastAsia="Montserrat" w:hAnsi="Montserrat" w:cs="Mongolian Baiti"/>
          <w:color w:val="000000" w:themeColor="text1"/>
          <w:sz w:val="20"/>
          <w:szCs w:val="20"/>
        </w:rPr>
      </w:pPr>
    </w:p>
    <w:p w14:paraId="5B0D8FD2" w14:textId="77777777" w:rsidR="000667E6" w:rsidRPr="00716999" w:rsidRDefault="000667E6"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EL LICITANTE deberá ofertar el Servicio de CCIMSS Ciudad de México cumpliendo con la normatividad requerida para tal efecto en el presente Anexo Técnico, para acreditarlo </w:t>
      </w:r>
      <w:r w:rsidRPr="00716999">
        <w:rPr>
          <w:rFonts w:ascii="Montserrat" w:eastAsia="Montserrat" w:hAnsi="Montserrat" w:cs="Mongolian Baiti"/>
          <w:color w:val="000000" w:themeColor="text1"/>
          <w:sz w:val="20"/>
          <w:szCs w:val="20"/>
        </w:rPr>
        <w:lastRenderedPageBreak/>
        <w:t>deberá incluir en su propuesta técnica las siguientes certificaciones vigentes y a nombre de EL LICITANTE:</w:t>
      </w:r>
    </w:p>
    <w:p w14:paraId="3253413C" w14:textId="77777777" w:rsidR="000667E6" w:rsidRPr="00716999" w:rsidRDefault="000667E6" w:rsidP="00821177">
      <w:pPr>
        <w:jc w:val="both"/>
        <w:rPr>
          <w:rFonts w:ascii="Montserrat" w:eastAsia="Montserrat" w:hAnsi="Montserrat" w:cs="Mongolian Baiti"/>
          <w:color w:val="000000" w:themeColor="text1"/>
          <w:sz w:val="20"/>
          <w:szCs w:val="20"/>
        </w:rPr>
      </w:pPr>
    </w:p>
    <w:p w14:paraId="3EFA5B63" w14:textId="77777777" w:rsidR="000667E6" w:rsidRPr="00716999" w:rsidRDefault="000667E6" w:rsidP="00821177">
      <w:pPr>
        <w:ind w:left="709" w:hanging="425"/>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o</w:t>
      </w:r>
      <w:r w:rsidRPr="00716999">
        <w:rPr>
          <w:rFonts w:ascii="Montserrat" w:eastAsia="Montserrat" w:hAnsi="Montserrat" w:cs="Mongolian Baiti"/>
          <w:color w:val="000000" w:themeColor="text1"/>
          <w:sz w:val="20"/>
          <w:szCs w:val="20"/>
        </w:rPr>
        <w:tab/>
        <w:t>ISO 9001:2015 Sistema de Gestión de Calidad.</w:t>
      </w:r>
    </w:p>
    <w:p w14:paraId="2590AE79" w14:textId="77777777" w:rsidR="000667E6" w:rsidRPr="00716999" w:rsidRDefault="000667E6" w:rsidP="00821177">
      <w:pPr>
        <w:ind w:left="709" w:hanging="425"/>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o</w:t>
      </w:r>
      <w:r w:rsidRPr="00716999">
        <w:rPr>
          <w:rFonts w:ascii="Montserrat" w:eastAsia="Montserrat" w:hAnsi="Montserrat" w:cs="Mongolian Baiti"/>
          <w:color w:val="000000" w:themeColor="text1"/>
          <w:sz w:val="20"/>
          <w:szCs w:val="20"/>
        </w:rPr>
        <w:tab/>
        <w:t>ISO 27001:2022 Sistemas Gestión de la Seguridad de la Información.</w:t>
      </w:r>
    </w:p>
    <w:p w14:paraId="3A8212B4" w14:textId="77777777" w:rsidR="000667E6" w:rsidRPr="00716999" w:rsidRDefault="000667E6" w:rsidP="00821177">
      <w:pPr>
        <w:ind w:left="709" w:hanging="425"/>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o</w:t>
      </w:r>
      <w:r w:rsidRPr="00716999">
        <w:rPr>
          <w:rFonts w:ascii="Montserrat" w:eastAsia="Montserrat" w:hAnsi="Montserrat" w:cs="Mongolian Baiti"/>
          <w:color w:val="000000" w:themeColor="text1"/>
          <w:sz w:val="20"/>
          <w:szCs w:val="20"/>
        </w:rPr>
        <w:tab/>
        <w:t>ISO 22301:2019 Sistemas Gestión de Continuidad del Negocio.</w:t>
      </w:r>
    </w:p>
    <w:p w14:paraId="2B144674" w14:textId="77777777" w:rsidR="000667E6" w:rsidRPr="00716999" w:rsidRDefault="000667E6" w:rsidP="00821177">
      <w:pPr>
        <w:ind w:left="709" w:hanging="425"/>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o</w:t>
      </w:r>
      <w:r w:rsidRPr="00716999">
        <w:rPr>
          <w:rFonts w:ascii="Montserrat" w:eastAsia="Montserrat" w:hAnsi="Montserrat" w:cs="Mongolian Baiti"/>
          <w:color w:val="000000" w:themeColor="text1"/>
          <w:sz w:val="20"/>
          <w:szCs w:val="20"/>
        </w:rPr>
        <w:tab/>
        <w:t>ISO 18295-1:2017 Centros de Contacto con el Cliente.</w:t>
      </w:r>
    </w:p>
    <w:p w14:paraId="43DF996C" w14:textId="77777777" w:rsidR="000667E6" w:rsidRPr="00716999" w:rsidRDefault="000667E6" w:rsidP="00821177">
      <w:pPr>
        <w:ind w:left="709" w:hanging="425"/>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o</w:t>
      </w:r>
      <w:r w:rsidRPr="00716999">
        <w:rPr>
          <w:rFonts w:ascii="Montserrat" w:eastAsia="Montserrat" w:hAnsi="Montserrat" w:cs="Mongolian Baiti"/>
          <w:color w:val="000000" w:themeColor="text1"/>
          <w:sz w:val="20"/>
          <w:szCs w:val="20"/>
        </w:rPr>
        <w:tab/>
        <w:t>Modelo Global de Calidad para Interacción con Clientes vigente, emitido por EL Instituto Mexicano de Teleservicios (IMT).</w:t>
      </w:r>
    </w:p>
    <w:p w14:paraId="740D906F" w14:textId="77777777" w:rsidR="000667E6" w:rsidRPr="00716999" w:rsidRDefault="000667E6" w:rsidP="00821177">
      <w:pPr>
        <w:jc w:val="both"/>
        <w:rPr>
          <w:rFonts w:ascii="Montserrat" w:eastAsia="Montserrat" w:hAnsi="Montserrat" w:cs="Mongolian Baiti"/>
          <w:color w:val="000000" w:themeColor="text1"/>
          <w:sz w:val="20"/>
          <w:szCs w:val="20"/>
        </w:rPr>
      </w:pPr>
    </w:p>
    <w:p w14:paraId="476AE81D" w14:textId="77777777" w:rsidR="000667E6" w:rsidRPr="00716999" w:rsidRDefault="000667E6" w:rsidP="00821177">
      <w:pPr>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EL LICITANTE deberá incluir liga, link o código QR del sitio web de la entidad certificadora correspondiente en los cuales se pueda consultar y validar el certificado proporcionado por el licitante.</w:t>
      </w:r>
    </w:p>
    <w:p w14:paraId="30DC4317" w14:textId="77777777" w:rsidR="004434E5" w:rsidRPr="00716999" w:rsidRDefault="004434E5" w:rsidP="00821177">
      <w:pPr>
        <w:contextualSpacing/>
        <w:jc w:val="both"/>
        <w:rPr>
          <w:rFonts w:ascii="Montserrat" w:hAnsi="Montserrat" w:cs="Mongolian Baiti"/>
          <w:color w:val="000000" w:themeColor="text1"/>
          <w:sz w:val="20"/>
          <w:szCs w:val="20"/>
        </w:rPr>
      </w:pPr>
    </w:p>
    <w:p w14:paraId="5DB06900" w14:textId="77777777" w:rsidR="005352AB" w:rsidRPr="00716999" w:rsidRDefault="005352AB" w:rsidP="00821177">
      <w:pPr>
        <w:pStyle w:val="Ttulo2"/>
        <w:numPr>
          <w:ilvl w:val="0"/>
          <w:numId w:val="1"/>
        </w:numPr>
        <w:tabs>
          <w:tab w:val="center" w:pos="426"/>
        </w:tabs>
        <w:spacing w:before="0" w:after="0"/>
        <w:ind w:left="0" w:firstLine="0"/>
        <w:contextualSpacing/>
        <w:jc w:val="both"/>
        <w:rPr>
          <w:rFonts w:ascii="Montserrat" w:hAnsi="Montserrat" w:cs="Mongolian Baiti"/>
          <w:color w:val="000000" w:themeColor="text1"/>
          <w:sz w:val="20"/>
          <w:szCs w:val="20"/>
        </w:rPr>
      </w:pPr>
      <w:bookmarkStart w:id="27" w:name="_Toc97059205"/>
      <w:bookmarkStart w:id="28" w:name="_Toc218693075"/>
      <w:r w:rsidRPr="00716999">
        <w:rPr>
          <w:rFonts w:ascii="Montserrat" w:hAnsi="Montserrat" w:cs="Mongolian Baiti"/>
          <w:color w:val="000000" w:themeColor="text1"/>
          <w:sz w:val="20"/>
          <w:szCs w:val="20"/>
        </w:rPr>
        <w:t>Folletos, catálogos, fotografías, manuales entre otros, en caso de que se requieran para comprobar sus especificaciones.</w:t>
      </w:r>
      <w:bookmarkEnd w:id="27"/>
      <w:bookmarkEnd w:id="28"/>
    </w:p>
    <w:p w14:paraId="53B8FF23" w14:textId="77777777" w:rsidR="00EC104E" w:rsidRPr="00716999" w:rsidRDefault="00EC104E" w:rsidP="00821177">
      <w:pPr>
        <w:contextualSpacing/>
        <w:jc w:val="both"/>
        <w:rPr>
          <w:rFonts w:ascii="Montserrat" w:hAnsi="Montserrat" w:cs="Mongolian Baiti"/>
          <w:color w:val="000000" w:themeColor="text1"/>
          <w:sz w:val="20"/>
          <w:szCs w:val="20"/>
        </w:rPr>
      </w:pPr>
    </w:p>
    <w:p w14:paraId="7B20CF42" w14:textId="77777777" w:rsidR="00EC104E" w:rsidRPr="00716999" w:rsidRDefault="00EC104E" w:rsidP="00821177">
      <w:pPr>
        <w:contextualSpacing/>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t>El licitante debe incluir como parte de su proposición los manuales e instructivos de operación y supervisión de la solución tecnológica ofertada en español latino. El licitante adjudicado previo al inicio de la operación, deberá entregar estos manuales en español latino, acordes a la operación requerida por el Instituto.</w:t>
      </w:r>
    </w:p>
    <w:p w14:paraId="34BC063F"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2C486EB0"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El Licitante incluirá, como parte de su Propuesta Técnica, una relación sumarizada y una descripción detallada de todos los Componentes Habilitadores e Infraestructura Auxiliar que formarán parte de su solución para proveer los servicios, en cualquiera de los elementos del Anexo Técnico y sus Apéndices, incluyendo folletos y fichas técnicas que describan las características y especificaciones técnicas del fabricante de cada uno de ellos, para los casos en los que esto aplique. El Licitante será responsable de entregar su propuesta técnica en idioma español. Sin embargo, dada la naturaleza del proyecto y de los servicios que se administrarán, se permitirá el uso de anglicismos generalmente aceptados en la industria, en aquellos términos que sean de origen extranjero, o que representen nombres de tecnologías particulares, sin embargo, incluirá el glosario de términos para su mejor comprensión. En los casos donde así se indique, o que el licitante juzgue necesario, será responsable de entregar documentación completa y detallada de los puntos en cuestión.</w:t>
      </w:r>
    </w:p>
    <w:p w14:paraId="71CB1A92"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17C73B91"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En los casos en los que esta documentación sólo esté disponible en idioma inglés, se permitirá que el Proveedor traduzca sólo el(los) párrafo(s) que sean de interés para el punto que se está documentando o citando, siempre y cuando el Proveedor haga entrega del resto de la documentación en su formato e idioma original. Esta excepción sólo se hará para aquellos casos en donde la documentación requerida esté originalmente redactada en idioma inglés, y no se aceptarán propuestas que incluyan secciones de la documentación en ningún otro idioma que no sea inglés o español.</w:t>
      </w:r>
    </w:p>
    <w:p w14:paraId="5144EC23" w14:textId="77777777" w:rsidR="00EC104E" w:rsidRPr="00716999" w:rsidRDefault="00EC104E" w:rsidP="00821177">
      <w:pPr>
        <w:contextualSpacing/>
        <w:jc w:val="both"/>
        <w:rPr>
          <w:rFonts w:ascii="Montserrat" w:hAnsi="Montserrat" w:cs="Mongolian Baiti"/>
          <w:color w:val="000000" w:themeColor="text1"/>
          <w:sz w:val="20"/>
          <w:szCs w:val="20"/>
        </w:rPr>
      </w:pPr>
    </w:p>
    <w:p w14:paraId="5C23D8F9" w14:textId="77777777" w:rsidR="005352AB" w:rsidRPr="00716999" w:rsidRDefault="005352AB" w:rsidP="00821177">
      <w:pPr>
        <w:pStyle w:val="Ttulo2"/>
        <w:numPr>
          <w:ilvl w:val="0"/>
          <w:numId w:val="1"/>
        </w:numPr>
        <w:tabs>
          <w:tab w:val="center" w:pos="426"/>
        </w:tabs>
        <w:spacing w:before="0" w:after="0"/>
        <w:ind w:left="0" w:firstLine="0"/>
        <w:contextualSpacing/>
        <w:jc w:val="both"/>
        <w:rPr>
          <w:rFonts w:ascii="Montserrat" w:hAnsi="Montserrat" w:cs="Mongolian Baiti"/>
          <w:color w:val="000000" w:themeColor="text1"/>
          <w:sz w:val="20"/>
          <w:szCs w:val="20"/>
        </w:rPr>
      </w:pPr>
      <w:bookmarkStart w:id="29" w:name="_Toc97059206"/>
      <w:bookmarkStart w:id="30" w:name="_Toc218693076"/>
      <w:r w:rsidRPr="00716999">
        <w:rPr>
          <w:rFonts w:ascii="Montserrat" w:hAnsi="Montserrat" w:cs="Mongolian Baiti"/>
          <w:color w:val="000000" w:themeColor="text1"/>
          <w:sz w:val="20"/>
          <w:szCs w:val="20"/>
        </w:rPr>
        <w:t>Visitas a las instalaciones institucionales</w:t>
      </w:r>
      <w:r w:rsidR="00EC104E" w:rsidRPr="00716999">
        <w:rPr>
          <w:rFonts w:ascii="Montserrat" w:hAnsi="Montserrat" w:cs="Mongolian Baiti"/>
          <w:color w:val="000000" w:themeColor="text1"/>
          <w:sz w:val="20"/>
          <w:szCs w:val="20"/>
        </w:rPr>
        <w:t>.</w:t>
      </w:r>
      <w:bookmarkEnd w:id="29"/>
      <w:bookmarkEnd w:id="30"/>
    </w:p>
    <w:p w14:paraId="6647B5A0" w14:textId="77777777" w:rsidR="00EC104E" w:rsidRPr="00716999" w:rsidRDefault="00EC104E"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Aplica</w:t>
      </w:r>
    </w:p>
    <w:p w14:paraId="680FADEA" w14:textId="77777777" w:rsidR="002477D5" w:rsidRPr="00716999" w:rsidRDefault="002477D5" w:rsidP="00821177">
      <w:pPr>
        <w:contextualSpacing/>
        <w:jc w:val="both"/>
        <w:rPr>
          <w:rFonts w:ascii="Montserrat" w:hAnsi="Montserrat" w:cs="Mongolian Baiti"/>
          <w:color w:val="000000" w:themeColor="text1"/>
          <w:sz w:val="20"/>
          <w:szCs w:val="20"/>
        </w:rPr>
      </w:pPr>
    </w:p>
    <w:p w14:paraId="3C8FCE56" w14:textId="77777777" w:rsidR="005352AB" w:rsidRPr="00716999" w:rsidRDefault="005352AB" w:rsidP="00821177">
      <w:pPr>
        <w:pStyle w:val="Ttulo2"/>
        <w:numPr>
          <w:ilvl w:val="0"/>
          <w:numId w:val="1"/>
        </w:numPr>
        <w:tabs>
          <w:tab w:val="center" w:pos="426"/>
        </w:tabs>
        <w:spacing w:before="0" w:after="0"/>
        <w:ind w:left="0" w:firstLine="0"/>
        <w:contextualSpacing/>
        <w:jc w:val="both"/>
        <w:rPr>
          <w:rFonts w:ascii="Montserrat" w:hAnsi="Montserrat" w:cs="Mongolian Baiti"/>
          <w:color w:val="000000" w:themeColor="text1"/>
          <w:sz w:val="20"/>
          <w:szCs w:val="20"/>
        </w:rPr>
      </w:pPr>
      <w:bookmarkStart w:id="31" w:name="_Toc97059207"/>
      <w:bookmarkStart w:id="32" w:name="_Toc218693077"/>
      <w:r w:rsidRPr="00716999">
        <w:rPr>
          <w:rFonts w:ascii="Montserrat" w:hAnsi="Montserrat" w:cs="Mongolian Baiti"/>
          <w:color w:val="000000" w:themeColor="text1"/>
          <w:sz w:val="20"/>
          <w:szCs w:val="20"/>
        </w:rPr>
        <w:lastRenderedPageBreak/>
        <w:t>Visitas a las instalaciones de los licitantes</w:t>
      </w:r>
      <w:r w:rsidR="00EC104E" w:rsidRPr="00716999">
        <w:rPr>
          <w:rFonts w:ascii="Montserrat" w:hAnsi="Montserrat" w:cs="Mongolian Baiti"/>
          <w:color w:val="000000" w:themeColor="text1"/>
          <w:sz w:val="20"/>
          <w:szCs w:val="20"/>
        </w:rPr>
        <w:t>.</w:t>
      </w:r>
      <w:bookmarkEnd w:id="31"/>
      <w:bookmarkEnd w:id="32"/>
    </w:p>
    <w:p w14:paraId="73EB9B65" w14:textId="77777777" w:rsidR="00EC104E" w:rsidRPr="00716999" w:rsidRDefault="00EC104E"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Aplica</w:t>
      </w:r>
    </w:p>
    <w:p w14:paraId="30B56FF2" w14:textId="77777777" w:rsidR="002477D5" w:rsidRPr="00716999" w:rsidRDefault="002477D5" w:rsidP="00821177">
      <w:pPr>
        <w:contextualSpacing/>
        <w:jc w:val="both"/>
        <w:rPr>
          <w:rFonts w:ascii="Montserrat" w:hAnsi="Montserrat" w:cs="Mongolian Baiti"/>
          <w:color w:val="000000" w:themeColor="text1"/>
          <w:sz w:val="20"/>
          <w:szCs w:val="20"/>
        </w:rPr>
      </w:pPr>
    </w:p>
    <w:p w14:paraId="3B94734D" w14:textId="77777777" w:rsidR="005352AB" w:rsidRPr="00716999" w:rsidRDefault="00EC104E" w:rsidP="00821177">
      <w:pPr>
        <w:pStyle w:val="Ttulo2"/>
        <w:numPr>
          <w:ilvl w:val="0"/>
          <w:numId w:val="1"/>
        </w:numPr>
        <w:tabs>
          <w:tab w:val="center" w:pos="426"/>
        </w:tabs>
        <w:spacing w:before="0" w:after="0"/>
        <w:ind w:left="0" w:firstLine="0"/>
        <w:contextualSpacing/>
        <w:jc w:val="both"/>
        <w:rPr>
          <w:rFonts w:ascii="Montserrat" w:hAnsi="Montserrat" w:cs="Mongolian Baiti"/>
          <w:color w:val="000000" w:themeColor="text1"/>
          <w:sz w:val="20"/>
          <w:szCs w:val="20"/>
        </w:rPr>
      </w:pPr>
      <w:bookmarkStart w:id="33" w:name="_Toc97059208"/>
      <w:bookmarkStart w:id="34" w:name="_Toc218693078"/>
      <w:r w:rsidRPr="00716999">
        <w:rPr>
          <w:rFonts w:ascii="Montserrat" w:hAnsi="Montserrat" w:cs="Mongolian Baiti"/>
          <w:color w:val="000000" w:themeColor="text1"/>
          <w:sz w:val="20"/>
          <w:szCs w:val="20"/>
        </w:rPr>
        <w:t>P</w:t>
      </w:r>
      <w:r w:rsidR="005352AB" w:rsidRPr="00716999">
        <w:rPr>
          <w:rFonts w:ascii="Montserrat" w:hAnsi="Montserrat" w:cs="Mongolian Baiti"/>
          <w:color w:val="000000" w:themeColor="text1"/>
          <w:sz w:val="20"/>
          <w:szCs w:val="20"/>
        </w:rPr>
        <w:t>enas convencionales y deducciones</w:t>
      </w:r>
      <w:r w:rsidRPr="00716999">
        <w:rPr>
          <w:rFonts w:ascii="Montserrat" w:hAnsi="Montserrat" w:cs="Mongolian Baiti"/>
          <w:color w:val="000000" w:themeColor="text1"/>
          <w:sz w:val="20"/>
          <w:szCs w:val="20"/>
        </w:rPr>
        <w:t>.</w:t>
      </w:r>
      <w:bookmarkEnd w:id="33"/>
      <w:bookmarkEnd w:id="34"/>
    </w:p>
    <w:p w14:paraId="49182963" w14:textId="77777777" w:rsidR="00EC104E" w:rsidRPr="00716999" w:rsidRDefault="00EC104E" w:rsidP="00821177">
      <w:pPr>
        <w:contextualSpacing/>
        <w:jc w:val="both"/>
        <w:rPr>
          <w:rFonts w:ascii="Montserrat" w:hAnsi="Montserrat" w:cs="Mongolian Baiti"/>
          <w:color w:val="000000" w:themeColor="text1"/>
          <w:sz w:val="20"/>
          <w:szCs w:val="20"/>
        </w:rPr>
      </w:pPr>
    </w:p>
    <w:p w14:paraId="3EF8A1B1" w14:textId="77777777" w:rsidR="00EC104E" w:rsidRPr="00716999" w:rsidRDefault="00EC104E" w:rsidP="00821177">
      <w:pPr>
        <w:pStyle w:val="Prrafodelista"/>
        <w:ind w:left="0"/>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El Administrador del Contrato determinara las penas convencionales y deducciones al pago de los servicios con motivo del incumplimiento parcial o deficiente en que pudiera incurrir el licitante adjudicado respecto a las campañas que les corresponden y que integran el contrato, las cuales han incluido los casos en que serán aplicables, así como el límite de incumplimientos a partir del cual se procederá a la cancelación total o parcial del servicio o conceptos no entregados, proporcionados en las condiciones establecidas, o bien, a rescindir el contrato.</w:t>
      </w:r>
    </w:p>
    <w:p w14:paraId="635FDE43" w14:textId="77777777" w:rsidR="00EC104E" w:rsidRPr="00716999" w:rsidRDefault="00EC104E" w:rsidP="00821177">
      <w:pPr>
        <w:pStyle w:val="Prrafodelista"/>
        <w:ind w:left="0"/>
        <w:jc w:val="both"/>
        <w:rPr>
          <w:rFonts w:ascii="Montserrat" w:hAnsi="Montserrat" w:cs="Mongolian Baiti"/>
          <w:color w:val="000000" w:themeColor="text1"/>
          <w:sz w:val="20"/>
          <w:szCs w:val="20"/>
          <w:lang w:eastAsia="es-MX"/>
        </w:rPr>
      </w:pPr>
    </w:p>
    <w:p w14:paraId="6FDE9DCF" w14:textId="77777777" w:rsidR="00EC104E" w:rsidRPr="00716999" w:rsidRDefault="00EC104E" w:rsidP="00821177">
      <w:pPr>
        <w:pStyle w:val="NormalWeb"/>
        <w:spacing w:before="0" w:beforeAutospacing="0" w:after="0" w:afterAutospacing="0"/>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Las penas convencionales y deducciones serán aplicadas bajo el principio de proporcionalidad conforme al artículo 1844 del CCF, es decir, únicamente se aplicarán respecto del monto correspondiente a los bienes o servicios que no fueron entregados o prestados oportunamente. Las cuáles son establecidas en el presente documento.</w:t>
      </w:r>
    </w:p>
    <w:p w14:paraId="4A58F680" w14:textId="77777777" w:rsidR="00EC104E" w:rsidRPr="00716999" w:rsidRDefault="00EC104E" w:rsidP="00821177">
      <w:pPr>
        <w:pStyle w:val="NormalWeb"/>
        <w:spacing w:before="0" w:beforeAutospacing="0" w:after="0" w:afterAutospacing="0"/>
        <w:contextualSpacing/>
        <w:jc w:val="both"/>
        <w:rPr>
          <w:rFonts w:ascii="Montserrat" w:hAnsi="Montserrat" w:cs="Mongolian Baiti"/>
          <w:color w:val="000000" w:themeColor="text1"/>
          <w:sz w:val="20"/>
          <w:szCs w:val="20"/>
        </w:rPr>
      </w:pPr>
    </w:p>
    <w:p w14:paraId="51F56058" w14:textId="77777777" w:rsidR="00EC104E" w:rsidRPr="00716999" w:rsidRDefault="00EC104E" w:rsidP="00821177">
      <w:pPr>
        <w:pStyle w:val="NormalWeb"/>
        <w:numPr>
          <w:ilvl w:val="0"/>
          <w:numId w:val="68"/>
        </w:numPr>
        <w:spacing w:before="0" w:beforeAutospacing="0" w:after="0" w:afterAutospacing="0"/>
        <w:ind w:left="284" w:firstLine="0"/>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La penalización se calculará a partir del día siguiente en que concluye el plazo o fecha convenida para entregar los bienes o iniciar la prestación de los servicios, y hasta el día en que inició la prestación del servicio de forma extemporánea, siendo el monto máximo la garantía de incumplimiento del contrato.</w:t>
      </w:r>
    </w:p>
    <w:p w14:paraId="4D7DF39F" w14:textId="77777777" w:rsidR="00EC104E" w:rsidRPr="00716999" w:rsidRDefault="00EC104E" w:rsidP="00821177">
      <w:pPr>
        <w:pStyle w:val="NormalWeb"/>
        <w:spacing w:before="0" w:beforeAutospacing="0" w:after="0" w:afterAutospacing="0"/>
        <w:ind w:left="284"/>
        <w:contextualSpacing/>
        <w:jc w:val="both"/>
        <w:rPr>
          <w:rFonts w:ascii="Montserrat" w:hAnsi="Montserrat" w:cs="Mongolian Baiti"/>
          <w:color w:val="000000" w:themeColor="text1"/>
          <w:sz w:val="20"/>
          <w:szCs w:val="20"/>
        </w:rPr>
      </w:pPr>
    </w:p>
    <w:p w14:paraId="73F80AED" w14:textId="2AC2BDAC" w:rsidR="00EC104E" w:rsidRPr="00716999" w:rsidRDefault="00EC104E" w:rsidP="00821177">
      <w:pPr>
        <w:pStyle w:val="NormalWeb"/>
        <w:numPr>
          <w:ilvl w:val="0"/>
          <w:numId w:val="68"/>
        </w:numPr>
        <w:spacing w:before="0" w:beforeAutospacing="0" w:after="0" w:afterAutospacing="0"/>
        <w:ind w:left="284" w:firstLine="0"/>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En el caso de las deducciones, deberá determinarse en el contrato o pedido cual es o son los conceptos u obligaciones objeto de ésta, la causa por la cual se debe aplicar y el monto o forma en que se debe calcular y aplicar la deducción por prestación deficiente del servici</w:t>
      </w:r>
      <w:r w:rsidR="00484AF7" w:rsidRPr="00716999">
        <w:rPr>
          <w:rFonts w:ascii="Montserrat" w:hAnsi="Montserrat" w:cs="Mongolian Baiti"/>
          <w:color w:val="000000" w:themeColor="text1"/>
          <w:sz w:val="20"/>
          <w:szCs w:val="20"/>
        </w:rPr>
        <w:t>o</w:t>
      </w:r>
      <w:r w:rsidR="0043009E" w:rsidRPr="00716999">
        <w:rPr>
          <w:rFonts w:ascii="Montserrat" w:hAnsi="Montserrat" w:cs="Mongolian Baiti"/>
          <w:color w:val="000000" w:themeColor="text1"/>
          <w:sz w:val="20"/>
          <w:szCs w:val="20"/>
        </w:rPr>
        <w:t>.</w:t>
      </w:r>
      <w:r w:rsidRPr="00716999">
        <w:rPr>
          <w:rFonts w:ascii="Montserrat" w:hAnsi="Montserrat" w:cs="Mongolian Baiti"/>
          <w:color w:val="000000" w:themeColor="text1"/>
          <w:sz w:val="20"/>
          <w:szCs w:val="20"/>
        </w:rPr>
        <w:t xml:space="preserve"> </w:t>
      </w:r>
    </w:p>
    <w:p w14:paraId="0DC82315"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51F68F34"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El Administrador del Contrato será el responsable de determinar, calcular, aplicar y dar seguimiento a las penas convencionales y deducciones para cada una de las campañas que integran el servicio así como de notificarlas al proveedor para que éste realice el pago correspondiente.</w:t>
      </w:r>
    </w:p>
    <w:p w14:paraId="7AE0AF07"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18A7AA63" w14:textId="77777777" w:rsidR="00EC104E" w:rsidRPr="00716999" w:rsidRDefault="00EC104E" w:rsidP="00821177">
      <w:pPr>
        <w:numPr>
          <w:ilvl w:val="0"/>
          <w:numId w:val="8"/>
        </w:numPr>
        <w:ind w:left="0" w:firstLine="0"/>
        <w:contextualSpacing/>
        <w:jc w:val="both"/>
        <w:rPr>
          <w:rFonts w:ascii="Montserrat" w:hAnsi="Montserrat" w:cs="Mongolian Baiti"/>
          <w:b/>
          <w:color w:val="000000" w:themeColor="text1"/>
          <w:sz w:val="20"/>
          <w:szCs w:val="20"/>
          <w:lang w:eastAsia="es-MX"/>
        </w:rPr>
      </w:pPr>
      <w:r w:rsidRPr="00716999">
        <w:rPr>
          <w:rFonts w:ascii="Montserrat" w:hAnsi="Montserrat" w:cs="Mongolian Baiti"/>
          <w:b/>
          <w:color w:val="000000" w:themeColor="text1"/>
          <w:sz w:val="20"/>
          <w:szCs w:val="20"/>
          <w:lang w:eastAsia="es-MX"/>
        </w:rPr>
        <w:t>Penas Convencionales</w:t>
      </w:r>
    </w:p>
    <w:p w14:paraId="734061C4"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07F39930"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De conformidad con lo establecido en el artículo 53 de la Ley de Adquisiciones, Arrendamientos y Servicios del Sector Público, así como en el numeral 5.5.8. de las Políticas, Bases y Lineamientos en Materia de Adquisiciones, Arrendamientos y Servicios del Instituto Mexicano del Seguro Social, las penas convencionales por atraso en el cumplimiento de la obligación contractual, así como en su caso, deducciones por incumplimiento total, parcial o deficiente a cargo del proveedor, considerando lo siguiente:</w:t>
      </w:r>
    </w:p>
    <w:p w14:paraId="27487904"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2257593C"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En ningún caso, las penas convencionales no podrán exceder el monto señalado para la garantía de cumplimiento del contrato, sin considerar el IVA.</w:t>
      </w:r>
    </w:p>
    <w:p w14:paraId="0C0710EA"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0620AABE"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lastRenderedPageBreak/>
        <w:t>La pena convencional se calculará de acuerdo a los siguientes términos y condiciones expresados en la fórmula que se detalla a continuación:</w:t>
      </w:r>
    </w:p>
    <w:p w14:paraId="2E42E44F"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573D87C2" w14:textId="77777777" w:rsidR="00EC104E" w:rsidRPr="00716999" w:rsidRDefault="00EC104E" w:rsidP="00821177">
      <w:pPr>
        <w:pStyle w:val="NormalWeb"/>
        <w:shd w:val="clear" w:color="auto" w:fill="FFFFFF"/>
        <w:spacing w:before="0" w:beforeAutospacing="0" w:after="0" w:afterAutospacing="0"/>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Pca = (%d)(nda)(vspa) </w:t>
      </w:r>
    </w:p>
    <w:p w14:paraId="6E8E0E3E"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5AC54886"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Dónde:</w:t>
      </w:r>
    </w:p>
    <w:p w14:paraId="5D7C1B03" w14:textId="77777777" w:rsidR="00EC104E" w:rsidRPr="00716999" w:rsidRDefault="00EC104E" w:rsidP="00821177">
      <w:pPr>
        <w:pStyle w:val="NormalWeb"/>
        <w:spacing w:before="0" w:beforeAutospacing="0" w:after="0" w:afterAutospacing="0"/>
        <w:contextualSpacing/>
        <w:jc w:val="both"/>
        <w:rPr>
          <w:rFonts w:ascii="Montserrat" w:hAnsi="Montserrat" w:cs="Mongolian Baiti"/>
          <w:color w:val="000000" w:themeColor="text1"/>
          <w:sz w:val="20"/>
          <w:szCs w:val="20"/>
        </w:rPr>
      </w:pPr>
    </w:p>
    <w:p w14:paraId="7D25363A" w14:textId="77777777" w:rsidR="00EC104E" w:rsidRPr="00716999" w:rsidRDefault="00EC104E" w:rsidP="00821177">
      <w:pPr>
        <w:pStyle w:val="NormalWeb"/>
        <w:spacing w:before="0" w:beforeAutospacing="0" w:after="0" w:afterAutospacing="0"/>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%d =porcentaje determinado en la convocatoria de licitación, invitación a cuando menos tres personas, cotización, contrato o pedido por cada día de atraso en el inicio de la prestación del servicio.</w:t>
      </w:r>
    </w:p>
    <w:p w14:paraId="179E3DBE"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2CB36071" w14:textId="77777777" w:rsidR="00EC104E" w:rsidRPr="00716999" w:rsidRDefault="00EC104E" w:rsidP="00821177">
      <w:pPr>
        <w:ind w:left="708"/>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Pca   = pena convencional aplicable.</w:t>
      </w:r>
    </w:p>
    <w:p w14:paraId="78878E4A" w14:textId="77777777" w:rsidR="00EC104E" w:rsidRPr="00716999" w:rsidRDefault="00EC104E" w:rsidP="00821177">
      <w:pPr>
        <w:ind w:left="708"/>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nda   = número de días de atraso.</w:t>
      </w:r>
    </w:p>
    <w:p w14:paraId="036A926A" w14:textId="77777777" w:rsidR="00EC104E" w:rsidRPr="00716999" w:rsidRDefault="00EC104E" w:rsidP="00821177">
      <w:pPr>
        <w:ind w:left="708"/>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vspa = valor de los servicios prestados con atraso, sin IVA.</w:t>
      </w:r>
    </w:p>
    <w:p w14:paraId="2A7FA4C8"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7DE14FF0"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Se sancionará con una pena convencional equivalente al (1%) por cada día de atraso en el inicio de la prestación del servicio sobre el valor de los servicios prestados con atraso, multiplicado por el número de días naturales transcurridos desde el vencimiento hasta la entrega. </w:t>
      </w:r>
    </w:p>
    <w:p w14:paraId="47C4AEBC"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5F704893"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La aplicación de las Penas Convencionales será con respecto a lo especificado en la presente sección y éstas se verificarán y tomarán en cuenta al momento de efectuar la validación de los servicios.</w:t>
      </w:r>
    </w:p>
    <w:p w14:paraId="719D06EA"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301F4535"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Se aplicarán las penas convencionales correspondientes a los tiempos de inicio o arranque de los servicios de la siguiente manera, por lo que el Proveedor deberá comprometerse a cumplir con los tiempos de entrega establecidos y en caso contrario, será sujeto de las posibles penas convencionales establecidas a continuación:</w:t>
      </w:r>
    </w:p>
    <w:p w14:paraId="3AAEC205" w14:textId="77777777" w:rsidR="00EC104E" w:rsidRPr="00716999" w:rsidRDefault="00EC104E" w:rsidP="00821177">
      <w:pPr>
        <w:contextualSpacing/>
        <w:rPr>
          <w:rFonts w:ascii="Montserrat" w:hAnsi="Montserrat" w:cs="Mongolian Baiti"/>
          <w:color w:val="000000" w:themeColor="text1"/>
          <w:sz w:val="20"/>
          <w:szCs w:val="20"/>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551"/>
        <w:gridCol w:w="2552"/>
      </w:tblGrid>
      <w:tr w:rsidR="00790290" w:rsidRPr="00716999" w14:paraId="2FFEE1E2" w14:textId="77777777" w:rsidTr="00790290">
        <w:trPr>
          <w:trHeight w:val="459"/>
          <w:tblHeader/>
          <w:jc w:val="center"/>
        </w:trPr>
        <w:tc>
          <w:tcPr>
            <w:tcW w:w="4248" w:type="dxa"/>
            <w:shd w:val="clear" w:color="auto" w:fill="C2D69B"/>
            <w:vAlign w:val="center"/>
          </w:tcPr>
          <w:p w14:paraId="5D560365" w14:textId="77777777" w:rsidR="00EC104E" w:rsidRPr="00716999" w:rsidRDefault="00EC104E" w:rsidP="00821177">
            <w:pPr>
              <w:contextualSpacing/>
              <w:jc w:val="center"/>
              <w:rPr>
                <w:rFonts w:ascii="Montserrat" w:hAnsi="Montserrat" w:cs="Mongolian Baiti"/>
                <w:b/>
                <w:color w:val="000000" w:themeColor="text1"/>
                <w:sz w:val="20"/>
                <w:szCs w:val="20"/>
                <w:lang w:eastAsia="es-MX"/>
              </w:rPr>
            </w:pPr>
            <w:r w:rsidRPr="00716999">
              <w:rPr>
                <w:rFonts w:ascii="Montserrat" w:hAnsi="Montserrat" w:cs="Mongolian Baiti"/>
                <w:b/>
                <w:color w:val="000000" w:themeColor="text1"/>
                <w:sz w:val="20"/>
                <w:szCs w:val="20"/>
                <w:lang w:eastAsia="es-MX"/>
              </w:rPr>
              <w:t>INDICADOR</w:t>
            </w:r>
          </w:p>
        </w:tc>
        <w:tc>
          <w:tcPr>
            <w:tcW w:w="2551" w:type="dxa"/>
            <w:shd w:val="clear" w:color="auto" w:fill="C2D69B"/>
            <w:vAlign w:val="center"/>
          </w:tcPr>
          <w:p w14:paraId="47CD21C4" w14:textId="77777777" w:rsidR="00EC104E" w:rsidRPr="00716999" w:rsidRDefault="00EC104E" w:rsidP="00821177">
            <w:pPr>
              <w:contextualSpacing/>
              <w:jc w:val="center"/>
              <w:rPr>
                <w:rFonts w:ascii="Montserrat" w:hAnsi="Montserrat" w:cs="Mongolian Baiti"/>
                <w:b/>
                <w:color w:val="000000" w:themeColor="text1"/>
                <w:sz w:val="20"/>
                <w:szCs w:val="20"/>
                <w:lang w:eastAsia="es-MX"/>
              </w:rPr>
            </w:pPr>
            <w:r w:rsidRPr="00716999">
              <w:rPr>
                <w:rFonts w:ascii="Montserrat" w:hAnsi="Montserrat" w:cs="Mongolian Baiti"/>
                <w:b/>
                <w:color w:val="000000" w:themeColor="text1"/>
                <w:sz w:val="20"/>
                <w:szCs w:val="20"/>
                <w:lang w:eastAsia="es-MX"/>
              </w:rPr>
              <w:t>NIVEL DE SERVICIO</w:t>
            </w:r>
          </w:p>
        </w:tc>
        <w:tc>
          <w:tcPr>
            <w:tcW w:w="2552" w:type="dxa"/>
            <w:shd w:val="clear" w:color="auto" w:fill="C2D69B"/>
            <w:vAlign w:val="center"/>
          </w:tcPr>
          <w:p w14:paraId="23954182" w14:textId="77777777" w:rsidR="00EC104E" w:rsidRPr="00716999" w:rsidRDefault="00EC104E" w:rsidP="00821177">
            <w:pPr>
              <w:contextualSpacing/>
              <w:jc w:val="center"/>
              <w:rPr>
                <w:rFonts w:ascii="Montserrat" w:hAnsi="Montserrat" w:cs="Mongolian Baiti"/>
                <w:b/>
                <w:color w:val="000000" w:themeColor="text1"/>
                <w:sz w:val="20"/>
                <w:szCs w:val="20"/>
                <w:lang w:eastAsia="es-MX"/>
              </w:rPr>
            </w:pPr>
            <w:r w:rsidRPr="00716999">
              <w:rPr>
                <w:rFonts w:ascii="Montserrat" w:hAnsi="Montserrat" w:cs="Mongolian Baiti"/>
                <w:b/>
                <w:color w:val="000000" w:themeColor="text1"/>
                <w:sz w:val="20"/>
                <w:szCs w:val="20"/>
                <w:lang w:eastAsia="es-MX"/>
              </w:rPr>
              <w:t>PENALIZACIÓN</w:t>
            </w:r>
          </w:p>
        </w:tc>
      </w:tr>
      <w:tr w:rsidR="00790290" w:rsidRPr="00716999" w14:paraId="2311387C" w14:textId="77777777" w:rsidTr="00790290">
        <w:trPr>
          <w:jc w:val="center"/>
        </w:trPr>
        <w:tc>
          <w:tcPr>
            <w:tcW w:w="4248" w:type="dxa"/>
          </w:tcPr>
          <w:p w14:paraId="602C63C8" w14:textId="77777777" w:rsidR="00EC104E" w:rsidRPr="00716999" w:rsidRDefault="00EC104E" w:rsidP="00821177">
            <w:pPr>
              <w:contextualSpacing/>
              <w:jc w:val="both"/>
              <w:rPr>
                <w:rFonts w:ascii="Montserrat" w:hAnsi="Montserrat" w:cs="Mongolian Baiti"/>
                <w:b/>
                <w:color w:val="000000" w:themeColor="text1"/>
                <w:sz w:val="20"/>
                <w:szCs w:val="20"/>
                <w:lang w:eastAsia="es-MX"/>
              </w:rPr>
            </w:pPr>
          </w:p>
          <w:p w14:paraId="21FCD0D7"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b/>
                <w:color w:val="000000" w:themeColor="text1"/>
                <w:sz w:val="20"/>
                <w:szCs w:val="20"/>
                <w:lang w:eastAsia="es-MX"/>
              </w:rPr>
              <w:t>Para cada campaña:</w:t>
            </w:r>
          </w:p>
          <w:p w14:paraId="7AE49222" w14:textId="77777777" w:rsidR="00EC104E" w:rsidRPr="00716999" w:rsidRDefault="00EC104E" w:rsidP="00821177">
            <w:pPr>
              <w:ind w:left="310"/>
              <w:contextualSpacing/>
              <w:jc w:val="both"/>
              <w:rPr>
                <w:rFonts w:ascii="Montserrat" w:hAnsi="Montserrat" w:cs="Mongolian Baiti"/>
                <w:color w:val="000000" w:themeColor="text1"/>
                <w:sz w:val="20"/>
                <w:szCs w:val="20"/>
                <w:lang w:eastAsia="es-MX"/>
              </w:rPr>
            </w:pPr>
          </w:p>
          <w:p w14:paraId="2DC70DE0"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Entrega de la infraestructura física y tecnológica configurada para brindar la funcionalidad solicitada, incluyendo presentar  la documentación que avale los licenciamientos y polizas de mantenimiento vigentes correspondientes a la solución tecnológica ofertada por el licitante.</w:t>
            </w:r>
          </w:p>
          <w:p w14:paraId="486C1707"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75BC3A69"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Asi mismo, el proveedor deberá demostrar cada mes durante la vigencia del servicio, la documentación que avale que mantiene vigentes los </w:t>
            </w:r>
            <w:r w:rsidRPr="00716999">
              <w:rPr>
                <w:rFonts w:ascii="Montserrat" w:hAnsi="Montserrat" w:cs="Mongolian Baiti"/>
                <w:color w:val="000000" w:themeColor="text1"/>
                <w:sz w:val="20"/>
                <w:szCs w:val="20"/>
                <w:lang w:eastAsia="es-MX"/>
              </w:rPr>
              <w:lastRenderedPageBreak/>
              <w:t>licenciamientos y polizas de mantenimiento correspondientes.</w:t>
            </w:r>
          </w:p>
          <w:p w14:paraId="5119CA4D"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tc>
        <w:tc>
          <w:tcPr>
            <w:tcW w:w="2551" w:type="dxa"/>
            <w:vAlign w:val="center"/>
          </w:tcPr>
          <w:p w14:paraId="6572C50F"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rPr>
              <w:lastRenderedPageBreak/>
              <w:t>A partir del inicio de operaciones y de conformidad al cronograma propuesto por el licitante en su propuesta, incluyendo los periodos de implementación, capacitación pruebas e inicio de operación.</w:t>
            </w:r>
          </w:p>
        </w:tc>
        <w:tc>
          <w:tcPr>
            <w:tcW w:w="2552" w:type="dxa"/>
            <w:vAlign w:val="center"/>
          </w:tcPr>
          <w:p w14:paraId="7EFECF86"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1% por cada día de atraso en el inicio de la operación y durante la vigencia de los servicios por cada campaña sobre el valor de los servicios prestados con atraso, multiplicado por el número de días naturales transcurridos desde el vencimiento hasta la entrega. </w:t>
            </w:r>
          </w:p>
          <w:p w14:paraId="106C4A48"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256A76B6"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La pena convencional se calculará de acuerdo </w:t>
            </w:r>
            <w:r w:rsidRPr="00716999">
              <w:rPr>
                <w:rFonts w:ascii="Montserrat" w:hAnsi="Montserrat" w:cs="Mongolian Baiti"/>
                <w:color w:val="000000" w:themeColor="text1"/>
                <w:sz w:val="20"/>
                <w:szCs w:val="20"/>
                <w:lang w:eastAsia="es-MX"/>
              </w:rPr>
              <w:lastRenderedPageBreak/>
              <w:t>a los siguientes términos y condiciones expresados en la fórmula que se detalla a continuación:</w:t>
            </w:r>
          </w:p>
          <w:p w14:paraId="0058F3B2"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6F89A364" w14:textId="77777777" w:rsidR="00EC104E" w:rsidRPr="00716999" w:rsidRDefault="00EC104E" w:rsidP="00821177">
            <w:pPr>
              <w:pStyle w:val="NormalWeb"/>
              <w:shd w:val="clear" w:color="auto" w:fill="FFFFFF"/>
              <w:spacing w:before="0" w:beforeAutospacing="0" w:after="0" w:afterAutospacing="0"/>
              <w:contextualSpacing/>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Pca = (%d)(nda)(vspa) </w:t>
            </w:r>
          </w:p>
          <w:p w14:paraId="0E4E2839"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6769BBFE"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Dónde:</w:t>
            </w:r>
          </w:p>
          <w:p w14:paraId="5E5DDC55" w14:textId="77777777" w:rsidR="00EC104E" w:rsidRPr="00716999" w:rsidRDefault="00EC104E" w:rsidP="00821177">
            <w:pPr>
              <w:pStyle w:val="NormalWeb"/>
              <w:spacing w:before="0" w:beforeAutospacing="0" w:after="0" w:afterAutospacing="0"/>
              <w:contextualSpacing/>
              <w:jc w:val="both"/>
              <w:rPr>
                <w:rFonts w:ascii="Montserrat" w:hAnsi="Montserrat" w:cs="Mongolian Baiti"/>
                <w:color w:val="000000" w:themeColor="text1"/>
                <w:sz w:val="20"/>
                <w:szCs w:val="20"/>
              </w:rPr>
            </w:pPr>
          </w:p>
          <w:p w14:paraId="51DA99A5" w14:textId="77777777" w:rsidR="00EC104E" w:rsidRPr="00716999" w:rsidRDefault="00EC104E" w:rsidP="00821177">
            <w:pPr>
              <w:pStyle w:val="NormalWeb"/>
              <w:spacing w:before="0" w:beforeAutospacing="0" w:after="0" w:afterAutospacing="0"/>
              <w:contextualSpacing/>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%d =</w:t>
            </w:r>
            <w:r w:rsidRPr="00716999">
              <w:rPr>
                <w:rFonts w:ascii="Montserrat" w:hAnsi="Montserrat" w:cs="Mongolian Baiti"/>
                <w:color w:val="000000" w:themeColor="text1"/>
                <w:sz w:val="20"/>
                <w:szCs w:val="20"/>
              </w:rPr>
              <w:t>porcentaje determinado en la convocatoria de licitación, invitación a cuando menos tres personas, cotización, contrato o pedido por cada día de atraso en el inicio de la prestación del servicio.</w:t>
            </w:r>
          </w:p>
          <w:p w14:paraId="4A4536F1"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5C5999E2" w14:textId="77777777" w:rsidR="00EC104E" w:rsidRPr="00716999" w:rsidRDefault="00EC104E" w:rsidP="00821177">
            <w:pPr>
              <w:ind w:left="88"/>
              <w:contextualSpacing/>
              <w:jc w:val="both"/>
              <w:rPr>
                <w:rFonts w:ascii="Montserrat" w:hAnsi="Montserrat" w:cs="Mongolian Baiti"/>
                <w:color w:val="000000" w:themeColor="text1"/>
                <w:sz w:val="20"/>
                <w:szCs w:val="20"/>
                <w:lang w:eastAsia="es-MX"/>
              </w:rPr>
            </w:pPr>
            <w:r w:rsidRPr="00716999">
              <w:rPr>
                <w:rFonts w:ascii="Montserrat" w:hAnsi="Montserrat" w:cs="Mongolian Baiti"/>
                <w:b/>
                <w:color w:val="000000" w:themeColor="text1"/>
                <w:sz w:val="20"/>
                <w:szCs w:val="20"/>
                <w:lang w:eastAsia="es-MX"/>
              </w:rPr>
              <w:t>Pca=</w:t>
            </w:r>
            <w:r w:rsidRPr="00716999">
              <w:rPr>
                <w:rFonts w:ascii="Montserrat" w:hAnsi="Montserrat" w:cs="Mongolian Baiti"/>
                <w:color w:val="000000" w:themeColor="text1"/>
                <w:sz w:val="20"/>
                <w:szCs w:val="20"/>
                <w:lang w:eastAsia="es-MX"/>
              </w:rPr>
              <w:t xml:space="preserve"> pena convencional aplicable.</w:t>
            </w:r>
          </w:p>
          <w:p w14:paraId="7471673D" w14:textId="77777777" w:rsidR="00EC104E" w:rsidRPr="00716999" w:rsidRDefault="00EC104E" w:rsidP="00821177">
            <w:pPr>
              <w:ind w:left="88"/>
              <w:contextualSpacing/>
              <w:jc w:val="both"/>
              <w:rPr>
                <w:rFonts w:ascii="Montserrat" w:hAnsi="Montserrat" w:cs="Mongolian Baiti"/>
                <w:color w:val="000000" w:themeColor="text1"/>
                <w:sz w:val="20"/>
                <w:szCs w:val="20"/>
                <w:lang w:eastAsia="es-MX"/>
              </w:rPr>
            </w:pPr>
            <w:r w:rsidRPr="00716999">
              <w:rPr>
                <w:rFonts w:ascii="Montserrat" w:hAnsi="Montserrat" w:cs="Mongolian Baiti"/>
                <w:b/>
                <w:color w:val="000000" w:themeColor="text1"/>
                <w:sz w:val="20"/>
                <w:szCs w:val="20"/>
                <w:lang w:eastAsia="es-MX"/>
              </w:rPr>
              <w:t>nda =</w:t>
            </w:r>
            <w:r w:rsidRPr="00716999">
              <w:rPr>
                <w:rFonts w:ascii="Montserrat" w:hAnsi="Montserrat" w:cs="Mongolian Baiti"/>
                <w:color w:val="000000" w:themeColor="text1"/>
                <w:sz w:val="20"/>
                <w:szCs w:val="20"/>
                <w:lang w:eastAsia="es-MX"/>
              </w:rPr>
              <w:t xml:space="preserve"> número de días de atraso.</w:t>
            </w:r>
          </w:p>
          <w:p w14:paraId="3D927DD4" w14:textId="77777777" w:rsidR="00EC104E" w:rsidRPr="00716999" w:rsidRDefault="00EC104E" w:rsidP="00821177">
            <w:pPr>
              <w:ind w:left="88"/>
              <w:contextualSpacing/>
              <w:jc w:val="both"/>
              <w:rPr>
                <w:rFonts w:ascii="Montserrat" w:hAnsi="Montserrat" w:cs="Mongolian Baiti"/>
                <w:color w:val="000000" w:themeColor="text1"/>
                <w:sz w:val="20"/>
                <w:szCs w:val="20"/>
                <w:lang w:eastAsia="es-MX"/>
              </w:rPr>
            </w:pPr>
            <w:r w:rsidRPr="00716999">
              <w:rPr>
                <w:rFonts w:ascii="Montserrat" w:hAnsi="Montserrat" w:cs="Mongolian Baiti"/>
                <w:b/>
                <w:color w:val="000000" w:themeColor="text1"/>
                <w:sz w:val="20"/>
                <w:szCs w:val="20"/>
                <w:lang w:eastAsia="es-MX"/>
              </w:rPr>
              <w:t>vspa =</w:t>
            </w:r>
            <w:r w:rsidRPr="00716999">
              <w:rPr>
                <w:rFonts w:ascii="Montserrat" w:hAnsi="Montserrat" w:cs="Mongolian Baiti"/>
                <w:color w:val="000000" w:themeColor="text1"/>
                <w:sz w:val="20"/>
                <w:szCs w:val="20"/>
                <w:lang w:eastAsia="es-MX"/>
              </w:rPr>
              <w:t xml:space="preserve"> valor de los servicios prestados con atraso, sin IVA.</w:t>
            </w:r>
          </w:p>
          <w:p w14:paraId="37F212CC"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5CC7DB59"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7A36CADB"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tc>
      </w:tr>
      <w:tr w:rsidR="00790290" w:rsidRPr="00716999" w:rsidDel="00C61B13" w14:paraId="6659237A" w14:textId="77777777" w:rsidTr="00790290">
        <w:trPr>
          <w:jc w:val="center"/>
        </w:trPr>
        <w:tc>
          <w:tcPr>
            <w:tcW w:w="4248" w:type="dxa"/>
            <w:vAlign w:val="center"/>
          </w:tcPr>
          <w:p w14:paraId="66B0A983"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lastRenderedPageBreak/>
              <w:t>Manuales e instructivos de operación y supervisión del sistema propuesto parametrizados para el Instituto.</w:t>
            </w:r>
          </w:p>
        </w:tc>
        <w:tc>
          <w:tcPr>
            <w:tcW w:w="2551" w:type="dxa"/>
            <w:vAlign w:val="center"/>
          </w:tcPr>
          <w:p w14:paraId="2263F6D6" w14:textId="77777777" w:rsidR="00EC104E" w:rsidRPr="00716999" w:rsidDel="00C61B13"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Por cada día de atraso posterior a los 7 días hábiles posterior al evento de notificacion del fallo.</w:t>
            </w:r>
          </w:p>
        </w:tc>
        <w:tc>
          <w:tcPr>
            <w:tcW w:w="2552" w:type="dxa"/>
            <w:vAlign w:val="center"/>
          </w:tcPr>
          <w:p w14:paraId="700126F6"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1% por cada día de atraso en el inicio de la operación y durante la vigencia de los servicios por cada campaña sobre el valor de los servicios prestados con atraso, multiplicado por el número de días naturales transcurridos desde el vencimiento hasta la entrega. </w:t>
            </w:r>
          </w:p>
          <w:p w14:paraId="7740A68C" w14:textId="591E5436"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lastRenderedPageBreak/>
              <w:t>(se descontaran de la 1ra f</w:t>
            </w:r>
            <w:r w:rsidR="00A54F5D" w:rsidRPr="00716999">
              <w:rPr>
                <w:rFonts w:ascii="Montserrat" w:hAnsi="Montserrat" w:cs="Mongolian Baiti"/>
                <w:color w:val="000000" w:themeColor="text1"/>
                <w:sz w:val="20"/>
                <w:szCs w:val="20"/>
                <w:lang w:eastAsia="es-MX"/>
              </w:rPr>
              <w:t>a</w:t>
            </w:r>
            <w:r w:rsidRPr="00716999">
              <w:rPr>
                <w:rFonts w:ascii="Montserrat" w:hAnsi="Montserrat" w:cs="Mongolian Baiti"/>
                <w:color w:val="000000" w:themeColor="text1"/>
                <w:sz w:val="20"/>
                <w:szCs w:val="20"/>
                <w:lang w:eastAsia="es-MX"/>
              </w:rPr>
              <w:t>ctura)</w:t>
            </w:r>
          </w:p>
          <w:p w14:paraId="06423A61"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La pena convencional se calculará de acuerdo a los siguientes términos y condiciones expresados en la fórmula que se detalla a continuación:</w:t>
            </w:r>
          </w:p>
          <w:p w14:paraId="35C655E8"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14DA87BD" w14:textId="77777777" w:rsidR="00EC104E" w:rsidRPr="00716999" w:rsidRDefault="00EC104E" w:rsidP="00821177">
            <w:pPr>
              <w:pStyle w:val="NormalWeb"/>
              <w:shd w:val="clear" w:color="auto" w:fill="FFFFFF"/>
              <w:spacing w:before="0" w:beforeAutospacing="0" w:after="0" w:afterAutospacing="0"/>
              <w:contextualSpacing/>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Pca = (%d)(nda)(vspa) </w:t>
            </w:r>
          </w:p>
          <w:p w14:paraId="1E962B10"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01FED0A5"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Dónde:</w:t>
            </w:r>
          </w:p>
          <w:p w14:paraId="2796F687" w14:textId="77777777" w:rsidR="00EC104E" w:rsidRPr="00716999" w:rsidRDefault="00EC104E" w:rsidP="00821177">
            <w:pPr>
              <w:pStyle w:val="NormalWeb"/>
              <w:spacing w:before="0" w:beforeAutospacing="0" w:after="0" w:afterAutospacing="0"/>
              <w:contextualSpacing/>
              <w:jc w:val="both"/>
              <w:rPr>
                <w:rFonts w:ascii="Montserrat" w:hAnsi="Montserrat" w:cs="Mongolian Baiti"/>
                <w:color w:val="000000" w:themeColor="text1"/>
                <w:sz w:val="20"/>
                <w:szCs w:val="20"/>
              </w:rPr>
            </w:pPr>
          </w:p>
          <w:p w14:paraId="657C4F71" w14:textId="77777777" w:rsidR="00EC104E" w:rsidRPr="00716999" w:rsidRDefault="00EC104E" w:rsidP="00821177">
            <w:pPr>
              <w:pStyle w:val="NormalWeb"/>
              <w:spacing w:before="0" w:beforeAutospacing="0" w:after="0" w:afterAutospacing="0"/>
              <w:contextualSpacing/>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%d =</w:t>
            </w:r>
            <w:r w:rsidRPr="00716999">
              <w:rPr>
                <w:rFonts w:ascii="Montserrat" w:hAnsi="Montserrat" w:cs="Mongolian Baiti"/>
                <w:color w:val="000000" w:themeColor="text1"/>
                <w:sz w:val="20"/>
                <w:szCs w:val="20"/>
              </w:rPr>
              <w:t>porcentaje determinado en la convocatoria de licitación, invitación a cuando menos tres personas, cotización, contrato o pedido por cada día de atraso en el inicio de la prestación del servicio.</w:t>
            </w:r>
          </w:p>
          <w:p w14:paraId="6D008DF2"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49526C55" w14:textId="77777777" w:rsidR="00EC104E" w:rsidRPr="00716999" w:rsidRDefault="00EC104E" w:rsidP="00821177">
            <w:pPr>
              <w:ind w:left="88"/>
              <w:contextualSpacing/>
              <w:jc w:val="both"/>
              <w:rPr>
                <w:rFonts w:ascii="Montserrat" w:hAnsi="Montserrat" w:cs="Mongolian Baiti"/>
                <w:color w:val="000000" w:themeColor="text1"/>
                <w:sz w:val="20"/>
                <w:szCs w:val="20"/>
                <w:lang w:eastAsia="es-MX"/>
              </w:rPr>
            </w:pPr>
            <w:r w:rsidRPr="00716999">
              <w:rPr>
                <w:rFonts w:ascii="Montserrat" w:hAnsi="Montserrat" w:cs="Mongolian Baiti"/>
                <w:b/>
                <w:color w:val="000000" w:themeColor="text1"/>
                <w:sz w:val="20"/>
                <w:szCs w:val="20"/>
                <w:lang w:eastAsia="es-MX"/>
              </w:rPr>
              <w:t>Pca=</w:t>
            </w:r>
            <w:r w:rsidRPr="00716999">
              <w:rPr>
                <w:rFonts w:ascii="Montserrat" w:hAnsi="Montserrat" w:cs="Mongolian Baiti"/>
                <w:color w:val="000000" w:themeColor="text1"/>
                <w:sz w:val="20"/>
                <w:szCs w:val="20"/>
                <w:lang w:eastAsia="es-MX"/>
              </w:rPr>
              <w:t xml:space="preserve"> pena convencional aplicable.</w:t>
            </w:r>
          </w:p>
          <w:p w14:paraId="7A12D69C" w14:textId="77777777" w:rsidR="00EC104E" w:rsidRPr="00716999" w:rsidRDefault="00EC104E" w:rsidP="00821177">
            <w:pPr>
              <w:ind w:left="88"/>
              <w:contextualSpacing/>
              <w:jc w:val="both"/>
              <w:rPr>
                <w:rFonts w:ascii="Montserrat" w:hAnsi="Montserrat" w:cs="Mongolian Baiti"/>
                <w:color w:val="000000" w:themeColor="text1"/>
                <w:sz w:val="20"/>
                <w:szCs w:val="20"/>
                <w:lang w:eastAsia="es-MX"/>
              </w:rPr>
            </w:pPr>
            <w:r w:rsidRPr="00716999">
              <w:rPr>
                <w:rFonts w:ascii="Montserrat" w:hAnsi="Montserrat" w:cs="Mongolian Baiti"/>
                <w:b/>
                <w:color w:val="000000" w:themeColor="text1"/>
                <w:sz w:val="20"/>
                <w:szCs w:val="20"/>
                <w:lang w:eastAsia="es-MX"/>
              </w:rPr>
              <w:t>nda =</w:t>
            </w:r>
            <w:r w:rsidRPr="00716999">
              <w:rPr>
                <w:rFonts w:ascii="Montserrat" w:hAnsi="Montserrat" w:cs="Mongolian Baiti"/>
                <w:color w:val="000000" w:themeColor="text1"/>
                <w:sz w:val="20"/>
                <w:szCs w:val="20"/>
                <w:lang w:eastAsia="es-MX"/>
              </w:rPr>
              <w:t xml:space="preserve"> número de días de atraso.</w:t>
            </w:r>
          </w:p>
          <w:p w14:paraId="3FC027CA"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b/>
                <w:color w:val="000000" w:themeColor="text1"/>
                <w:sz w:val="20"/>
                <w:szCs w:val="20"/>
                <w:lang w:eastAsia="es-MX"/>
              </w:rPr>
              <w:t>vspa =</w:t>
            </w:r>
            <w:r w:rsidRPr="00716999">
              <w:rPr>
                <w:rFonts w:ascii="Montserrat" w:hAnsi="Montserrat" w:cs="Mongolian Baiti"/>
                <w:color w:val="000000" w:themeColor="text1"/>
                <w:sz w:val="20"/>
                <w:szCs w:val="20"/>
                <w:lang w:eastAsia="es-MX"/>
              </w:rPr>
              <w:t xml:space="preserve"> valor de los servicios prestados con atraso, sin IVA.</w:t>
            </w:r>
          </w:p>
          <w:p w14:paraId="49C359CF"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tc>
      </w:tr>
      <w:tr w:rsidR="00790290" w:rsidRPr="00716999" w:rsidDel="00C61B13" w14:paraId="1F7E3AB3" w14:textId="77777777" w:rsidTr="00790290">
        <w:trPr>
          <w:jc w:val="center"/>
        </w:trPr>
        <w:tc>
          <w:tcPr>
            <w:tcW w:w="4248" w:type="dxa"/>
            <w:vAlign w:val="center"/>
          </w:tcPr>
          <w:p w14:paraId="04B2F1E4"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lastRenderedPageBreak/>
              <w:t>Al finalizar el contrato o al cierre de alguna campaña:</w:t>
            </w:r>
          </w:p>
          <w:p w14:paraId="5FF660E3"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09EFD2FD"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No suprimir de cualquiera de sus bases o registros electrónicos o escritos los datos personales entregados por el Instituto, una vez cumplida la relación contractual entre las partes o finalizada la campaña respectiva donde se hayan utilizado datos personales, esto es, aplicar los procedimientos de borrado </w:t>
            </w:r>
            <w:r w:rsidRPr="00716999">
              <w:rPr>
                <w:rFonts w:ascii="Montserrat" w:hAnsi="Montserrat" w:cs="Mongolian Baiti"/>
                <w:color w:val="000000" w:themeColor="text1"/>
                <w:sz w:val="20"/>
                <w:szCs w:val="20"/>
                <w:lang w:eastAsia="es-MX"/>
              </w:rPr>
              <w:lastRenderedPageBreak/>
              <w:t>seguro en los equipos de cómputo y dispositivos utilizados para procesar y almacenar dicha información, que el licitante retire durante o a la conclusión del servicio.</w:t>
            </w:r>
          </w:p>
        </w:tc>
        <w:tc>
          <w:tcPr>
            <w:tcW w:w="2551" w:type="dxa"/>
            <w:vAlign w:val="center"/>
          </w:tcPr>
          <w:p w14:paraId="507DE450"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lastRenderedPageBreak/>
              <w:t>Por día natural fuera del plazo señalado:</w:t>
            </w:r>
          </w:p>
          <w:p w14:paraId="08ACB7F1"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65195B16" w14:textId="77777777" w:rsidR="00EC104E" w:rsidRPr="00716999" w:rsidDel="00C61B13"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No aplicar el borrado seguro en la totalidad de las computadoras personales en el instituto y servidores de cómputo de la campaña establecida posterior a los 10 días </w:t>
            </w:r>
            <w:r w:rsidRPr="00716999">
              <w:rPr>
                <w:rFonts w:ascii="Montserrat" w:hAnsi="Montserrat" w:cs="Mongolian Baiti"/>
                <w:color w:val="000000" w:themeColor="text1"/>
                <w:sz w:val="20"/>
                <w:szCs w:val="20"/>
                <w:lang w:eastAsia="es-MX"/>
              </w:rPr>
              <w:lastRenderedPageBreak/>
              <w:t xml:space="preserve">hábiles siguientes a al retiro de operación del equipo o a la finalización del servicio </w:t>
            </w:r>
          </w:p>
        </w:tc>
        <w:tc>
          <w:tcPr>
            <w:tcW w:w="2552" w:type="dxa"/>
            <w:vAlign w:val="center"/>
          </w:tcPr>
          <w:p w14:paraId="18C84039"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lastRenderedPageBreak/>
              <w:t xml:space="preserve">1% por cada día de atraso sobre el valor de los servicios prestados con atraso, multiplicado por el número de días naturales transcurridos desde el vencimiento hasta la entrega. </w:t>
            </w:r>
          </w:p>
          <w:p w14:paraId="55548D64"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27C1287F"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lastRenderedPageBreak/>
              <w:t>La pena convencional se calculará de acuerdo a los siguientes términos y condiciones expresados en la fórmula que se detalla a continuación:</w:t>
            </w:r>
          </w:p>
          <w:p w14:paraId="383B4A95"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55A903AE" w14:textId="77777777" w:rsidR="00EC104E" w:rsidRPr="00716999" w:rsidRDefault="00EC104E" w:rsidP="00821177">
            <w:pPr>
              <w:pStyle w:val="NormalWeb"/>
              <w:shd w:val="clear" w:color="auto" w:fill="FFFFFF"/>
              <w:spacing w:before="0" w:beforeAutospacing="0" w:after="0" w:afterAutospacing="0"/>
              <w:contextualSpacing/>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Pca = (%d)(nda)(vspa) </w:t>
            </w:r>
          </w:p>
          <w:p w14:paraId="4FFF03F9"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05485887"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Dónde:</w:t>
            </w:r>
          </w:p>
          <w:p w14:paraId="4378EA31" w14:textId="77777777" w:rsidR="00EC104E" w:rsidRPr="00716999" w:rsidRDefault="00EC104E" w:rsidP="00821177">
            <w:pPr>
              <w:pStyle w:val="NormalWeb"/>
              <w:spacing w:before="0" w:beforeAutospacing="0" w:after="0" w:afterAutospacing="0"/>
              <w:contextualSpacing/>
              <w:jc w:val="both"/>
              <w:rPr>
                <w:rFonts w:ascii="Montserrat" w:hAnsi="Montserrat" w:cs="Mongolian Baiti"/>
                <w:color w:val="000000" w:themeColor="text1"/>
                <w:sz w:val="20"/>
                <w:szCs w:val="20"/>
              </w:rPr>
            </w:pPr>
          </w:p>
          <w:p w14:paraId="10BD27A8" w14:textId="77777777" w:rsidR="00EC104E" w:rsidRPr="00716999" w:rsidRDefault="00EC104E" w:rsidP="00821177">
            <w:pPr>
              <w:pStyle w:val="NormalWeb"/>
              <w:spacing w:before="0" w:beforeAutospacing="0" w:after="0" w:afterAutospacing="0"/>
              <w:contextualSpacing/>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%d =</w:t>
            </w:r>
            <w:r w:rsidRPr="00716999">
              <w:rPr>
                <w:rFonts w:ascii="Montserrat" w:hAnsi="Montserrat" w:cs="Mongolian Baiti"/>
                <w:color w:val="000000" w:themeColor="text1"/>
                <w:sz w:val="20"/>
                <w:szCs w:val="20"/>
              </w:rPr>
              <w:t>porcentaje determinado en la convocatoria de licitación, invitación a cuando menos tres personas, cotización, contrato o pedido por cada día de atraso en el inicio de la prestación del servicio.</w:t>
            </w:r>
          </w:p>
          <w:p w14:paraId="43A700F1"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78DBFE21" w14:textId="77777777" w:rsidR="00EC104E" w:rsidRPr="00716999" w:rsidRDefault="00EC104E" w:rsidP="00821177">
            <w:pPr>
              <w:ind w:left="88"/>
              <w:contextualSpacing/>
              <w:jc w:val="both"/>
              <w:rPr>
                <w:rFonts w:ascii="Montserrat" w:hAnsi="Montserrat" w:cs="Mongolian Baiti"/>
                <w:color w:val="000000" w:themeColor="text1"/>
                <w:sz w:val="20"/>
                <w:szCs w:val="20"/>
                <w:lang w:eastAsia="es-MX"/>
              </w:rPr>
            </w:pPr>
            <w:r w:rsidRPr="00716999">
              <w:rPr>
                <w:rFonts w:ascii="Montserrat" w:hAnsi="Montserrat" w:cs="Mongolian Baiti"/>
                <w:b/>
                <w:color w:val="000000" w:themeColor="text1"/>
                <w:sz w:val="20"/>
                <w:szCs w:val="20"/>
                <w:lang w:eastAsia="es-MX"/>
              </w:rPr>
              <w:t>Pca=</w:t>
            </w:r>
            <w:r w:rsidRPr="00716999">
              <w:rPr>
                <w:rFonts w:ascii="Montserrat" w:hAnsi="Montserrat" w:cs="Mongolian Baiti"/>
                <w:color w:val="000000" w:themeColor="text1"/>
                <w:sz w:val="20"/>
                <w:szCs w:val="20"/>
                <w:lang w:eastAsia="es-MX"/>
              </w:rPr>
              <w:t xml:space="preserve"> pena convencional aplicable.</w:t>
            </w:r>
          </w:p>
          <w:p w14:paraId="2AB13D5D" w14:textId="77777777" w:rsidR="00EC104E" w:rsidRPr="00716999" w:rsidRDefault="00EC104E" w:rsidP="00821177">
            <w:pPr>
              <w:ind w:left="88"/>
              <w:contextualSpacing/>
              <w:jc w:val="both"/>
              <w:rPr>
                <w:rFonts w:ascii="Montserrat" w:hAnsi="Montserrat" w:cs="Mongolian Baiti"/>
                <w:color w:val="000000" w:themeColor="text1"/>
                <w:sz w:val="20"/>
                <w:szCs w:val="20"/>
                <w:lang w:eastAsia="es-MX"/>
              </w:rPr>
            </w:pPr>
            <w:r w:rsidRPr="00716999">
              <w:rPr>
                <w:rFonts w:ascii="Montserrat" w:hAnsi="Montserrat" w:cs="Mongolian Baiti"/>
                <w:b/>
                <w:color w:val="000000" w:themeColor="text1"/>
                <w:sz w:val="20"/>
                <w:szCs w:val="20"/>
                <w:lang w:eastAsia="es-MX"/>
              </w:rPr>
              <w:t>nda =</w:t>
            </w:r>
            <w:r w:rsidRPr="00716999">
              <w:rPr>
                <w:rFonts w:ascii="Montserrat" w:hAnsi="Montserrat" w:cs="Mongolian Baiti"/>
                <w:color w:val="000000" w:themeColor="text1"/>
                <w:sz w:val="20"/>
                <w:szCs w:val="20"/>
                <w:lang w:eastAsia="es-MX"/>
              </w:rPr>
              <w:t xml:space="preserve"> número de días de atraso.</w:t>
            </w:r>
          </w:p>
          <w:p w14:paraId="6C8BD88C" w14:textId="77777777" w:rsidR="00EC104E" w:rsidRPr="00716999" w:rsidRDefault="00EC104E" w:rsidP="00821177">
            <w:pPr>
              <w:ind w:left="88"/>
              <w:contextualSpacing/>
              <w:jc w:val="both"/>
              <w:rPr>
                <w:rFonts w:ascii="Montserrat" w:hAnsi="Montserrat" w:cs="Mongolian Baiti"/>
                <w:color w:val="000000" w:themeColor="text1"/>
                <w:sz w:val="20"/>
                <w:szCs w:val="20"/>
                <w:lang w:eastAsia="es-MX"/>
              </w:rPr>
            </w:pPr>
            <w:r w:rsidRPr="00716999">
              <w:rPr>
                <w:rFonts w:ascii="Montserrat" w:hAnsi="Montserrat" w:cs="Mongolian Baiti"/>
                <w:b/>
                <w:color w:val="000000" w:themeColor="text1"/>
                <w:sz w:val="20"/>
                <w:szCs w:val="20"/>
                <w:lang w:eastAsia="es-MX"/>
              </w:rPr>
              <w:t>vspa =</w:t>
            </w:r>
            <w:r w:rsidRPr="00716999">
              <w:rPr>
                <w:rFonts w:ascii="Montserrat" w:hAnsi="Montserrat" w:cs="Mongolian Baiti"/>
                <w:color w:val="000000" w:themeColor="text1"/>
                <w:sz w:val="20"/>
                <w:szCs w:val="20"/>
                <w:lang w:eastAsia="es-MX"/>
              </w:rPr>
              <w:t xml:space="preserve"> valor de los servicios prestados con atraso, sin IVA.</w:t>
            </w:r>
          </w:p>
          <w:p w14:paraId="4BFF62CD" w14:textId="77777777" w:rsidR="00EC104E" w:rsidRPr="00716999" w:rsidDel="00C61B13" w:rsidRDefault="00EC104E" w:rsidP="00821177">
            <w:pPr>
              <w:contextualSpacing/>
              <w:jc w:val="both"/>
              <w:rPr>
                <w:rFonts w:ascii="Montserrat" w:hAnsi="Montserrat" w:cs="Mongolian Baiti"/>
                <w:color w:val="000000" w:themeColor="text1"/>
                <w:sz w:val="20"/>
                <w:szCs w:val="20"/>
                <w:lang w:eastAsia="es-MX"/>
              </w:rPr>
            </w:pPr>
          </w:p>
        </w:tc>
      </w:tr>
      <w:tr w:rsidR="00790290" w:rsidRPr="00716999" w:rsidDel="00C61B13" w14:paraId="2890FDF0" w14:textId="77777777" w:rsidTr="00790290">
        <w:trPr>
          <w:jc w:val="center"/>
        </w:trPr>
        <w:tc>
          <w:tcPr>
            <w:tcW w:w="4248" w:type="dxa"/>
            <w:vAlign w:val="center"/>
          </w:tcPr>
          <w:p w14:paraId="489EB1E7"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lastRenderedPageBreak/>
              <w:t>Entrega de los reportes mensuales, soportes de facturación y grabaciones de interacciones, durante los primeros 15 días naturales del mes inmediato al periodo de cobro</w:t>
            </w:r>
          </w:p>
        </w:tc>
        <w:tc>
          <w:tcPr>
            <w:tcW w:w="2551" w:type="dxa"/>
            <w:vAlign w:val="center"/>
          </w:tcPr>
          <w:p w14:paraId="0B1BD2B2"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Por cada día de atraso en la entrega de los reportes mensuales, soportes de facturación y grabaciones de interacciones de cada campaña</w:t>
            </w:r>
          </w:p>
        </w:tc>
        <w:tc>
          <w:tcPr>
            <w:tcW w:w="2552" w:type="dxa"/>
            <w:vAlign w:val="center"/>
          </w:tcPr>
          <w:p w14:paraId="456EC018"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1% por cada día de atraso sobre el valor de los servicios prestados con atraso, multiplicado por el número de días naturales transcurridos desde el vencimiento hasta la entrega. </w:t>
            </w:r>
          </w:p>
          <w:p w14:paraId="44CC32DC"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68C7E91A"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La pena convencional se calculará de acuerdo a los siguientes </w:t>
            </w:r>
            <w:r w:rsidRPr="00716999">
              <w:rPr>
                <w:rFonts w:ascii="Montserrat" w:hAnsi="Montserrat" w:cs="Mongolian Baiti"/>
                <w:color w:val="000000" w:themeColor="text1"/>
                <w:sz w:val="20"/>
                <w:szCs w:val="20"/>
                <w:lang w:eastAsia="es-MX"/>
              </w:rPr>
              <w:lastRenderedPageBreak/>
              <w:t>términos y condiciones expresados en la fórmula que se detalla a continuación:</w:t>
            </w:r>
          </w:p>
          <w:p w14:paraId="584679B6"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22B83135" w14:textId="77777777" w:rsidR="00EC104E" w:rsidRPr="00716999" w:rsidRDefault="00EC104E" w:rsidP="00821177">
            <w:pPr>
              <w:pStyle w:val="NormalWeb"/>
              <w:shd w:val="clear" w:color="auto" w:fill="FFFFFF"/>
              <w:spacing w:before="0" w:beforeAutospacing="0" w:after="0" w:afterAutospacing="0"/>
              <w:contextualSpacing/>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Pca = (%d)(nda)(vspa) </w:t>
            </w:r>
          </w:p>
          <w:p w14:paraId="0F447BEC"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5152D304"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Dónde:</w:t>
            </w:r>
          </w:p>
          <w:p w14:paraId="717628D3" w14:textId="77777777" w:rsidR="00EC104E" w:rsidRPr="00716999" w:rsidRDefault="00EC104E" w:rsidP="00821177">
            <w:pPr>
              <w:pStyle w:val="NormalWeb"/>
              <w:spacing w:before="0" w:beforeAutospacing="0" w:after="0" w:afterAutospacing="0"/>
              <w:contextualSpacing/>
              <w:jc w:val="both"/>
              <w:rPr>
                <w:rFonts w:ascii="Montserrat" w:hAnsi="Montserrat" w:cs="Mongolian Baiti"/>
                <w:color w:val="000000" w:themeColor="text1"/>
                <w:sz w:val="20"/>
                <w:szCs w:val="20"/>
              </w:rPr>
            </w:pPr>
          </w:p>
          <w:p w14:paraId="5D0927D4" w14:textId="77777777" w:rsidR="00EC104E" w:rsidRPr="00716999" w:rsidRDefault="00EC104E" w:rsidP="00821177">
            <w:pPr>
              <w:pStyle w:val="NormalWeb"/>
              <w:spacing w:before="0" w:beforeAutospacing="0" w:after="0" w:afterAutospacing="0"/>
              <w:contextualSpacing/>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%d =</w:t>
            </w:r>
            <w:r w:rsidRPr="00716999">
              <w:rPr>
                <w:rFonts w:ascii="Montserrat" w:hAnsi="Montserrat" w:cs="Mongolian Baiti"/>
                <w:color w:val="000000" w:themeColor="text1"/>
                <w:sz w:val="20"/>
                <w:szCs w:val="20"/>
              </w:rPr>
              <w:t>porcentaje determinado en la convocatoria de licitación, invitación a cuando menos tres personas, cotización, contrato o pedido por cada día de atraso en el inicio de la prestación del servicio.</w:t>
            </w:r>
          </w:p>
          <w:p w14:paraId="4349CF8D"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01AC1E68" w14:textId="77777777" w:rsidR="00EC104E" w:rsidRPr="00716999" w:rsidRDefault="00EC104E" w:rsidP="00821177">
            <w:pPr>
              <w:ind w:left="88"/>
              <w:contextualSpacing/>
              <w:jc w:val="both"/>
              <w:rPr>
                <w:rFonts w:ascii="Montserrat" w:hAnsi="Montserrat" w:cs="Mongolian Baiti"/>
                <w:color w:val="000000" w:themeColor="text1"/>
                <w:sz w:val="20"/>
                <w:szCs w:val="20"/>
                <w:lang w:eastAsia="es-MX"/>
              </w:rPr>
            </w:pPr>
            <w:r w:rsidRPr="00716999">
              <w:rPr>
                <w:rFonts w:ascii="Montserrat" w:hAnsi="Montserrat" w:cs="Mongolian Baiti"/>
                <w:b/>
                <w:color w:val="000000" w:themeColor="text1"/>
                <w:sz w:val="20"/>
                <w:szCs w:val="20"/>
                <w:lang w:eastAsia="es-MX"/>
              </w:rPr>
              <w:t>Pca=</w:t>
            </w:r>
            <w:r w:rsidRPr="00716999">
              <w:rPr>
                <w:rFonts w:ascii="Montserrat" w:hAnsi="Montserrat" w:cs="Mongolian Baiti"/>
                <w:color w:val="000000" w:themeColor="text1"/>
                <w:sz w:val="20"/>
                <w:szCs w:val="20"/>
                <w:lang w:eastAsia="es-MX"/>
              </w:rPr>
              <w:t xml:space="preserve"> pena convencional aplicable.</w:t>
            </w:r>
          </w:p>
          <w:p w14:paraId="43172883" w14:textId="77777777" w:rsidR="00EC104E" w:rsidRPr="00716999" w:rsidRDefault="00EC104E" w:rsidP="00821177">
            <w:pPr>
              <w:ind w:left="88"/>
              <w:contextualSpacing/>
              <w:jc w:val="both"/>
              <w:rPr>
                <w:rFonts w:ascii="Montserrat" w:hAnsi="Montserrat" w:cs="Mongolian Baiti"/>
                <w:color w:val="000000" w:themeColor="text1"/>
                <w:sz w:val="20"/>
                <w:szCs w:val="20"/>
                <w:lang w:eastAsia="es-MX"/>
              </w:rPr>
            </w:pPr>
            <w:r w:rsidRPr="00716999">
              <w:rPr>
                <w:rFonts w:ascii="Montserrat" w:hAnsi="Montserrat" w:cs="Mongolian Baiti"/>
                <w:b/>
                <w:color w:val="000000" w:themeColor="text1"/>
                <w:sz w:val="20"/>
                <w:szCs w:val="20"/>
                <w:lang w:eastAsia="es-MX"/>
              </w:rPr>
              <w:t>nda =</w:t>
            </w:r>
            <w:r w:rsidRPr="00716999">
              <w:rPr>
                <w:rFonts w:ascii="Montserrat" w:hAnsi="Montserrat" w:cs="Mongolian Baiti"/>
                <w:color w:val="000000" w:themeColor="text1"/>
                <w:sz w:val="20"/>
                <w:szCs w:val="20"/>
                <w:lang w:eastAsia="es-MX"/>
              </w:rPr>
              <w:t xml:space="preserve"> número de días de atraso.</w:t>
            </w:r>
          </w:p>
          <w:p w14:paraId="6A7A144A" w14:textId="77777777" w:rsidR="00EC104E" w:rsidRPr="00716999" w:rsidRDefault="00EC104E" w:rsidP="00821177">
            <w:pPr>
              <w:ind w:left="88"/>
              <w:contextualSpacing/>
              <w:jc w:val="both"/>
              <w:rPr>
                <w:rFonts w:ascii="Montserrat" w:hAnsi="Montserrat" w:cs="Mongolian Baiti"/>
                <w:color w:val="000000" w:themeColor="text1"/>
                <w:sz w:val="20"/>
                <w:szCs w:val="20"/>
                <w:lang w:eastAsia="es-MX"/>
              </w:rPr>
            </w:pPr>
            <w:r w:rsidRPr="00716999">
              <w:rPr>
                <w:rFonts w:ascii="Montserrat" w:hAnsi="Montserrat" w:cs="Mongolian Baiti"/>
                <w:b/>
                <w:color w:val="000000" w:themeColor="text1"/>
                <w:sz w:val="20"/>
                <w:szCs w:val="20"/>
                <w:lang w:eastAsia="es-MX"/>
              </w:rPr>
              <w:t>vspa =</w:t>
            </w:r>
            <w:r w:rsidRPr="00716999">
              <w:rPr>
                <w:rFonts w:ascii="Montserrat" w:hAnsi="Montserrat" w:cs="Mongolian Baiti"/>
                <w:color w:val="000000" w:themeColor="text1"/>
                <w:sz w:val="20"/>
                <w:szCs w:val="20"/>
                <w:lang w:eastAsia="es-MX"/>
              </w:rPr>
              <w:t xml:space="preserve"> valor de los servicios prestados con atraso, sin IVA.</w:t>
            </w:r>
          </w:p>
          <w:p w14:paraId="40E4BAB7"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07493305" w14:textId="77777777" w:rsidR="00090165" w:rsidRPr="00716999" w:rsidRDefault="00090165" w:rsidP="00821177">
            <w:pPr>
              <w:contextualSpacing/>
              <w:jc w:val="both"/>
              <w:rPr>
                <w:rFonts w:ascii="Montserrat" w:hAnsi="Montserrat" w:cs="Mongolian Baiti"/>
                <w:color w:val="000000" w:themeColor="text1"/>
                <w:sz w:val="20"/>
                <w:szCs w:val="20"/>
                <w:lang w:eastAsia="es-MX"/>
              </w:rPr>
            </w:pPr>
          </w:p>
          <w:p w14:paraId="3F5213BA" w14:textId="77777777" w:rsidR="00090165" w:rsidRPr="00716999" w:rsidRDefault="00090165" w:rsidP="00821177">
            <w:pPr>
              <w:contextualSpacing/>
              <w:jc w:val="both"/>
              <w:rPr>
                <w:rFonts w:ascii="Montserrat" w:hAnsi="Montserrat" w:cs="Mongolian Baiti"/>
                <w:color w:val="000000" w:themeColor="text1"/>
                <w:sz w:val="20"/>
                <w:szCs w:val="20"/>
                <w:lang w:eastAsia="es-MX"/>
              </w:rPr>
            </w:pPr>
          </w:p>
          <w:p w14:paraId="68693E89" w14:textId="1E3701F0" w:rsidR="00090165" w:rsidRPr="00716999" w:rsidRDefault="00090165" w:rsidP="00821177">
            <w:pPr>
              <w:contextualSpacing/>
              <w:jc w:val="both"/>
              <w:rPr>
                <w:rFonts w:ascii="Montserrat" w:hAnsi="Montserrat" w:cs="Mongolian Baiti"/>
                <w:color w:val="000000" w:themeColor="text1"/>
                <w:sz w:val="20"/>
                <w:szCs w:val="20"/>
                <w:lang w:eastAsia="es-MX"/>
              </w:rPr>
            </w:pPr>
          </w:p>
        </w:tc>
      </w:tr>
      <w:tr w:rsidR="00090165" w:rsidRPr="00716999" w:rsidDel="00C61B13" w14:paraId="5DE82912" w14:textId="77777777" w:rsidTr="00090165">
        <w:trPr>
          <w:jc w:val="center"/>
        </w:trPr>
        <w:tc>
          <w:tcPr>
            <w:tcW w:w="4248" w:type="dxa"/>
            <w:vAlign w:val="center"/>
          </w:tcPr>
          <w:p w14:paraId="5D6AB6CE" w14:textId="619CB8C5" w:rsidR="00090165" w:rsidRPr="00716999" w:rsidRDefault="00090165" w:rsidP="00821177">
            <w:pPr>
              <w:contextualSpacing/>
              <w:jc w:val="both"/>
              <w:rPr>
                <w:rFonts w:ascii="Montserrat" w:hAnsi="Montserrat" w:cs="Mongolian Baiti"/>
                <w:color w:val="000000" w:themeColor="text1"/>
                <w:sz w:val="20"/>
                <w:szCs w:val="20"/>
                <w:lang w:eastAsia="es-MX"/>
              </w:rPr>
            </w:pPr>
            <w:r w:rsidRPr="00716999">
              <w:rPr>
                <w:rFonts w:ascii="Montserrat" w:eastAsia="Arial" w:hAnsi="Montserrat" w:cs="Mongolian Baiti"/>
                <w:color w:val="000000" w:themeColor="text1"/>
                <w:sz w:val="20"/>
                <w:szCs w:val="20"/>
              </w:rPr>
              <w:lastRenderedPageBreak/>
              <w:t>Elaboración,  implementación y entrega</w:t>
            </w:r>
            <w:r w:rsidRPr="00716999">
              <w:rPr>
                <w:rFonts w:ascii="Montserrat" w:eastAsia="Montserrat" w:hAnsi="Montserrat" w:cs="Mongolian Baiti"/>
                <w:color w:val="000000" w:themeColor="text1"/>
                <w:sz w:val="20"/>
                <w:szCs w:val="20"/>
              </w:rPr>
              <w:t xml:space="preserve"> de los procesos, </w:t>
            </w:r>
            <w:r w:rsidRPr="00716999">
              <w:rPr>
                <w:rFonts w:ascii="Montserrat" w:eastAsia="Arial" w:hAnsi="Montserrat" w:cs="Mongolian Baiti"/>
                <w:color w:val="000000" w:themeColor="text1"/>
                <w:sz w:val="20"/>
                <w:szCs w:val="20"/>
              </w:rPr>
              <w:t>necesarios para la operación y administración nuevos proyecto</w:t>
            </w:r>
            <w:r w:rsidRPr="00716999">
              <w:rPr>
                <w:rFonts w:ascii="Montserrat" w:eastAsia="Montserrat" w:hAnsi="Montserrat" w:cs="Mongolian Baiti"/>
                <w:color w:val="000000" w:themeColor="text1"/>
                <w:sz w:val="20"/>
                <w:szCs w:val="20"/>
              </w:rPr>
              <w:t xml:space="preserve"> mapeados y documentados de acuerdo a la norma ISO9001:2015 e ISO27001:2013</w:t>
            </w:r>
          </w:p>
        </w:tc>
        <w:tc>
          <w:tcPr>
            <w:tcW w:w="2551" w:type="dxa"/>
            <w:vAlign w:val="center"/>
          </w:tcPr>
          <w:p w14:paraId="61F3D5C6" w14:textId="546949D6" w:rsidR="00090165" w:rsidRPr="00716999" w:rsidRDefault="00090165" w:rsidP="00821177">
            <w:pPr>
              <w:contextualSpacing/>
              <w:jc w:val="both"/>
              <w:rPr>
                <w:rFonts w:ascii="Montserrat" w:hAnsi="Montserrat" w:cs="Mongolian Baiti"/>
                <w:color w:val="000000" w:themeColor="text1"/>
                <w:sz w:val="20"/>
                <w:szCs w:val="20"/>
                <w:lang w:eastAsia="es-MX"/>
              </w:rPr>
            </w:pPr>
            <w:r w:rsidRPr="00716999">
              <w:rPr>
                <w:rFonts w:ascii="Montserrat" w:eastAsia="Montserrat" w:hAnsi="Montserrat" w:cs="Mongolian Baiti"/>
                <w:color w:val="000000" w:themeColor="text1"/>
                <w:sz w:val="20"/>
                <w:szCs w:val="20"/>
              </w:rPr>
              <w:t>Por cada día natural de atraso en la entrega de los procesos posterior a los ___ días naturales contados a partir del día natural siguiente al de la fecha de inicio de un nuevo proyecto.</w:t>
            </w:r>
          </w:p>
        </w:tc>
        <w:tc>
          <w:tcPr>
            <w:tcW w:w="2552" w:type="dxa"/>
            <w:vAlign w:val="center"/>
          </w:tcPr>
          <w:p w14:paraId="664282A3" w14:textId="77777777" w:rsidR="00090165" w:rsidRPr="00716999" w:rsidRDefault="00090165" w:rsidP="00821177">
            <w:pPr>
              <w:contextualSpacing/>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1% por cada día de atraso sobre el valor de los servicios prestados con atraso, multiplicado por el número de días naturales transcurridos desde el vencimiento hasta la entrega. </w:t>
            </w:r>
          </w:p>
          <w:p w14:paraId="209A96A3" w14:textId="77777777" w:rsidR="00090165" w:rsidRPr="00716999" w:rsidRDefault="00090165" w:rsidP="00821177">
            <w:pPr>
              <w:contextualSpacing/>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La pena convencional se calculará de acuerdo a los siguientes términos y condiciones </w:t>
            </w:r>
            <w:r w:rsidRPr="00716999">
              <w:rPr>
                <w:rFonts w:ascii="Montserrat" w:eastAsia="Montserrat" w:hAnsi="Montserrat" w:cs="Mongolian Baiti"/>
                <w:color w:val="000000" w:themeColor="text1"/>
                <w:sz w:val="20"/>
                <w:szCs w:val="20"/>
              </w:rPr>
              <w:lastRenderedPageBreak/>
              <w:t>expresados en la fórmula que se detalla a continuación:</w:t>
            </w:r>
          </w:p>
          <w:p w14:paraId="6591A283" w14:textId="77777777" w:rsidR="00090165" w:rsidRPr="00716999" w:rsidRDefault="00090165" w:rsidP="00821177">
            <w:pPr>
              <w:pBdr>
                <w:top w:val="nil"/>
                <w:left w:val="nil"/>
                <w:bottom w:val="nil"/>
                <w:right w:val="nil"/>
                <w:between w:val="nil"/>
              </w:pBdr>
              <w:shd w:val="clear" w:color="auto" w:fill="FFFFFF"/>
              <w:contextualSpacing/>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Pca = (%d)(nda)(vspa) </w:t>
            </w:r>
          </w:p>
          <w:p w14:paraId="1F145761" w14:textId="77777777" w:rsidR="00090165" w:rsidRPr="00716999" w:rsidRDefault="00090165" w:rsidP="00821177">
            <w:pPr>
              <w:contextualSpacing/>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Dónde:</w:t>
            </w:r>
          </w:p>
          <w:p w14:paraId="6A68EB45" w14:textId="77777777" w:rsidR="00090165" w:rsidRPr="00716999" w:rsidRDefault="00090165" w:rsidP="00821177">
            <w:pPr>
              <w:pBdr>
                <w:top w:val="nil"/>
                <w:left w:val="nil"/>
                <w:bottom w:val="nil"/>
                <w:right w:val="nil"/>
                <w:between w:val="nil"/>
              </w:pBdr>
              <w:contextualSpacing/>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%d=</w:t>
            </w:r>
            <w:r w:rsidRPr="00716999">
              <w:rPr>
                <w:rFonts w:ascii="Montserrat" w:eastAsia="Montserrat" w:hAnsi="Montserrat" w:cs="Mongolian Baiti"/>
                <w:color w:val="000000" w:themeColor="text1"/>
                <w:sz w:val="20"/>
                <w:szCs w:val="20"/>
              </w:rPr>
              <w:t>porcentaje determinado en la convocatoria de licitación, invitación a cuando menos tres personas, cotización, contrato o pedido por cada día de atraso en el inicio de la prestación del servicio.</w:t>
            </w:r>
          </w:p>
          <w:p w14:paraId="56169766" w14:textId="77777777" w:rsidR="00090165" w:rsidRPr="00716999" w:rsidRDefault="00090165" w:rsidP="00821177">
            <w:pPr>
              <w:ind w:left="88"/>
              <w:contextualSpacing/>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ca=</w:t>
            </w:r>
            <w:r w:rsidRPr="00716999">
              <w:rPr>
                <w:rFonts w:ascii="Montserrat" w:eastAsia="Montserrat" w:hAnsi="Montserrat" w:cs="Mongolian Baiti"/>
                <w:color w:val="000000" w:themeColor="text1"/>
                <w:sz w:val="20"/>
                <w:szCs w:val="20"/>
              </w:rPr>
              <w:t xml:space="preserve"> pena convencional aplicable.</w:t>
            </w:r>
          </w:p>
          <w:p w14:paraId="3BBAFC05" w14:textId="77777777" w:rsidR="00090165" w:rsidRPr="00716999" w:rsidRDefault="00090165" w:rsidP="00821177">
            <w:pPr>
              <w:ind w:left="88"/>
              <w:contextualSpacing/>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nda =</w:t>
            </w:r>
            <w:r w:rsidRPr="00716999">
              <w:rPr>
                <w:rFonts w:ascii="Montserrat" w:eastAsia="Montserrat" w:hAnsi="Montserrat" w:cs="Mongolian Baiti"/>
                <w:color w:val="000000" w:themeColor="text1"/>
                <w:sz w:val="20"/>
                <w:szCs w:val="20"/>
              </w:rPr>
              <w:t xml:space="preserve"> número de días de atraso.</w:t>
            </w:r>
          </w:p>
          <w:p w14:paraId="5790826B" w14:textId="0F632F1A" w:rsidR="00090165" w:rsidRPr="00716999" w:rsidRDefault="00090165" w:rsidP="00821177">
            <w:pPr>
              <w:ind w:left="88"/>
              <w:contextualSpacing/>
              <w:jc w:val="both"/>
              <w:rPr>
                <w:rFonts w:ascii="Montserrat" w:hAnsi="Montserrat" w:cs="Mongolian Baiti"/>
                <w:color w:val="000000" w:themeColor="text1"/>
                <w:sz w:val="20"/>
                <w:szCs w:val="20"/>
                <w:lang w:eastAsia="es-MX"/>
              </w:rPr>
            </w:pPr>
            <w:r w:rsidRPr="00716999">
              <w:rPr>
                <w:rFonts w:ascii="Montserrat" w:eastAsia="Montserrat" w:hAnsi="Montserrat" w:cs="Mongolian Baiti"/>
                <w:b/>
                <w:color w:val="000000" w:themeColor="text1"/>
                <w:sz w:val="20"/>
                <w:szCs w:val="20"/>
              </w:rPr>
              <w:t>vspa =</w:t>
            </w:r>
            <w:r w:rsidRPr="00716999">
              <w:rPr>
                <w:rFonts w:ascii="Montserrat" w:eastAsia="Montserrat" w:hAnsi="Montserrat" w:cs="Mongolian Baiti"/>
                <w:color w:val="000000" w:themeColor="text1"/>
                <w:sz w:val="20"/>
                <w:szCs w:val="20"/>
              </w:rPr>
              <w:t xml:space="preserve"> valor de los servicios prestados con atraso, sin IVA.</w:t>
            </w:r>
          </w:p>
        </w:tc>
      </w:tr>
      <w:tr w:rsidR="00090165" w:rsidRPr="00716999" w:rsidDel="00C61B13" w14:paraId="49547F9B" w14:textId="77777777" w:rsidTr="00790290">
        <w:trPr>
          <w:jc w:val="center"/>
        </w:trPr>
        <w:tc>
          <w:tcPr>
            <w:tcW w:w="4248" w:type="dxa"/>
            <w:vAlign w:val="center"/>
          </w:tcPr>
          <w:p w14:paraId="1889CBAE" w14:textId="29D3E059" w:rsidR="00090165" w:rsidRPr="00716999" w:rsidRDefault="00090165" w:rsidP="00821177">
            <w:pPr>
              <w:contextualSpacing/>
              <w:jc w:val="both"/>
              <w:rPr>
                <w:rFonts w:ascii="Montserrat" w:hAnsi="Montserrat" w:cs="Mongolian Baiti"/>
                <w:color w:val="000000" w:themeColor="text1"/>
                <w:sz w:val="20"/>
                <w:szCs w:val="20"/>
                <w:lang w:eastAsia="es-MX"/>
              </w:rPr>
            </w:pPr>
            <w:r w:rsidRPr="00716999">
              <w:rPr>
                <w:rFonts w:ascii="Montserrat" w:eastAsia="Arial" w:hAnsi="Montserrat" w:cs="Mongolian Baiti"/>
                <w:color w:val="000000" w:themeColor="text1"/>
                <w:sz w:val="20"/>
                <w:szCs w:val="20"/>
              </w:rPr>
              <w:lastRenderedPageBreak/>
              <w:t>Actualización, implementación y entrega</w:t>
            </w:r>
            <w:r w:rsidRPr="00716999">
              <w:rPr>
                <w:rFonts w:ascii="Montserrat" w:eastAsia="Montserrat" w:hAnsi="Montserrat" w:cs="Mongolian Baiti"/>
                <w:color w:val="000000" w:themeColor="text1"/>
                <w:sz w:val="20"/>
                <w:szCs w:val="20"/>
              </w:rPr>
              <w:t xml:space="preserve"> de los procesos, </w:t>
            </w:r>
            <w:r w:rsidRPr="00716999">
              <w:rPr>
                <w:rFonts w:ascii="Montserrat" w:eastAsia="Arial" w:hAnsi="Montserrat" w:cs="Mongolian Baiti"/>
                <w:color w:val="000000" w:themeColor="text1"/>
                <w:sz w:val="20"/>
                <w:szCs w:val="20"/>
              </w:rPr>
              <w:t xml:space="preserve">necesarios para la operación y administración </w:t>
            </w:r>
            <w:r w:rsidRPr="00716999">
              <w:rPr>
                <w:rFonts w:ascii="Montserrat" w:eastAsia="Montserrat" w:hAnsi="Montserrat" w:cs="Mongolian Baiti"/>
                <w:color w:val="000000" w:themeColor="text1"/>
                <w:sz w:val="20"/>
                <w:szCs w:val="20"/>
              </w:rPr>
              <w:t>mapeados y documentados de acuerdo a la norma ISO9001:2015 e ISO27001:20</w:t>
            </w:r>
            <w:r w:rsidR="000667E6" w:rsidRPr="00716999">
              <w:rPr>
                <w:rFonts w:ascii="Montserrat" w:eastAsia="Montserrat" w:hAnsi="Montserrat" w:cs="Mongolian Baiti"/>
                <w:color w:val="000000" w:themeColor="text1"/>
                <w:sz w:val="20"/>
                <w:szCs w:val="20"/>
              </w:rPr>
              <w:t>22</w:t>
            </w:r>
          </w:p>
        </w:tc>
        <w:tc>
          <w:tcPr>
            <w:tcW w:w="2551" w:type="dxa"/>
            <w:vAlign w:val="center"/>
          </w:tcPr>
          <w:p w14:paraId="7957A168" w14:textId="447A4401" w:rsidR="00090165" w:rsidRPr="00716999" w:rsidRDefault="00090165" w:rsidP="00821177">
            <w:pPr>
              <w:contextualSpacing/>
              <w:jc w:val="both"/>
              <w:rPr>
                <w:rFonts w:ascii="Montserrat" w:hAnsi="Montserrat" w:cs="Mongolian Baiti"/>
                <w:color w:val="000000" w:themeColor="text1"/>
                <w:sz w:val="20"/>
                <w:szCs w:val="20"/>
                <w:lang w:eastAsia="es-MX"/>
              </w:rPr>
            </w:pPr>
            <w:r w:rsidRPr="00716999">
              <w:rPr>
                <w:rFonts w:ascii="Montserrat" w:eastAsia="Montserrat" w:hAnsi="Montserrat" w:cs="Mongolian Baiti"/>
                <w:color w:val="000000" w:themeColor="text1"/>
                <w:sz w:val="20"/>
                <w:szCs w:val="20"/>
              </w:rPr>
              <w:t>Por cada día natural de atraso en la entrega de los procesos actualizados posterior a los ___ días naturales contados a partir del día natural siguiente al de la fecha de inicio de un nuevo proyecto.</w:t>
            </w:r>
          </w:p>
        </w:tc>
        <w:tc>
          <w:tcPr>
            <w:tcW w:w="2552" w:type="dxa"/>
            <w:vAlign w:val="center"/>
          </w:tcPr>
          <w:p w14:paraId="218FB182" w14:textId="77777777" w:rsidR="00090165" w:rsidRPr="00716999" w:rsidRDefault="00090165" w:rsidP="00821177">
            <w:pPr>
              <w:contextualSpacing/>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1% por cada día de atraso sobre el valor de los servicios prestados con atraso, multiplicado por el número de días naturales transcurridos desde el vencimiento hasta la entrega. </w:t>
            </w:r>
          </w:p>
          <w:p w14:paraId="20998538" w14:textId="77777777" w:rsidR="00090165" w:rsidRPr="00716999" w:rsidRDefault="00090165" w:rsidP="00821177">
            <w:pPr>
              <w:contextualSpacing/>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La pena convencional se calculará de acuerdo a los siguientes términos y condiciones expresados en la fórmula que se detalla a continuación:</w:t>
            </w:r>
          </w:p>
          <w:p w14:paraId="3C9889A3" w14:textId="77777777" w:rsidR="00090165" w:rsidRPr="00716999" w:rsidRDefault="00090165" w:rsidP="00821177">
            <w:pPr>
              <w:pBdr>
                <w:top w:val="nil"/>
                <w:left w:val="nil"/>
                <w:bottom w:val="nil"/>
                <w:right w:val="nil"/>
                <w:between w:val="nil"/>
              </w:pBdr>
              <w:shd w:val="clear" w:color="auto" w:fill="FFFFFF"/>
              <w:contextualSpacing/>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Pca = (%d)(nda)(vspa) </w:t>
            </w:r>
          </w:p>
          <w:p w14:paraId="42E51951" w14:textId="77777777" w:rsidR="00090165" w:rsidRPr="00716999" w:rsidRDefault="00090165" w:rsidP="00821177">
            <w:pPr>
              <w:contextualSpacing/>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Dónde:</w:t>
            </w:r>
          </w:p>
          <w:p w14:paraId="6A090FDD" w14:textId="77777777" w:rsidR="00090165" w:rsidRPr="00716999" w:rsidRDefault="00090165" w:rsidP="00821177">
            <w:pPr>
              <w:pBdr>
                <w:top w:val="nil"/>
                <w:left w:val="nil"/>
                <w:bottom w:val="nil"/>
                <w:right w:val="nil"/>
                <w:between w:val="nil"/>
              </w:pBdr>
              <w:contextualSpacing/>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%d=</w:t>
            </w:r>
            <w:r w:rsidRPr="00716999">
              <w:rPr>
                <w:rFonts w:ascii="Montserrat" w:eastAsia="Montserrat" w:hAnsi="Montserrat" w:cs="Mongolian Baiti"/>
                <w:color w:val="000000" w:themeColor="text1"/>
                <w:sz w:val="20"/>
                <w:szCs w:val="20"/>
              </w:rPr>
              <w:t xml:space="preserve">porcentaje determinado en la convocatoria de licitación, invitación a </w:t>
            </w:r>
            <w:r w:rsidRPr="00716999">
              <w:rPr>
                <w:rFonts w:ascii="Montserrat" w:eastAsia="Montserrat" w:hAnsi="Montserrat" w:cs="Mongolian Baiti"/>
                <w:color w:val="000000" w:themeColor="text1"/>
                <w:sz w:val="20"/>
                <w:szCs w:val="20"/>
              </w:rPr>
              <w:lastRenderedPageBreak/>
              <w:t>cuando menos tres personas, cotización, contrato o pedido por cada día de atraso en el inicio de la prestación del servicio.</w:t>
            </w:r>
          </w:p>
          <w:p w14:paraId="78B29083" w14:textId="77777777" w:rsidR="00090165" w:rsidRPr="00716999" w:rsidRDefault="00090165" w:rsidP="00821177">
            <w:pPr>
              <w:ind w:left="88"/>
              <w:contextualSpacing/>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ca=</w:t>
            </w:r>
            <w:r w:rsidRPr="00716999">
              <w:rPr>
                <w:rFonts w:ascii="Montserrat" w:eastAsia="Montserrat" w:hAnsi="Montserrat" w:cs="Mongolian Baiti"/>
                <w:color w:val="000000" w:themeColor="text1"/>
                <w:sz w:val="20"/>
                <w:szCs w:val="20"/>
              </w:rPr>
              <w:t xml:space="preserve"> pena convencional aplicable.</w:t>
            </w:r>
          </w:p>
          <w:p w14:paraId="755EDBC3" w14:textId="77777777" w:rsidR="00090165" w:rsidRPr="00716999" w:rsidRDefault="00090165" w:rsidP="00821177">
            <w:pPr>
              <w:ind w:left="88"/>
              <w:contextualSpacing/>
              <w:jc w:val="both"/>
              <w:rPr>
                <w:rFonts w:ascii="Montserrat" w:eastAsia="Montserrat" w:hAnsi="Montserrat" w:cs="Mongolian Baiti"/>
                <w:color w:val="000000" w:themeColor="text1"/>
                <w:sz w:val="20"/>
                <w:szCs w:val="20"/>
              </w:rPr>
            </w:pPr>
            <w:r w:rsidRPr="00716999">
              <w:rPr>
                <w:rFonts w:ascii="Montserrat" w:eastAsia="Montserrat" w:hAnsi="Montserrat" w:cs="Mongolian Baiti"/>
                <w:b/>
                <w:color w:val="000000" w:themeColor="text1"/>
                <w:sz w:val="20"/>
                <w:szCs w:val="20"/>
              </w:rPr>
              <w:t>nda =</w:t>
            </w:r>
            <w:r w:rsidRPr="00716999">
              <w:rPr>
                <w:rFonts w:ascii="Montserrat" w:eastAsia="Montserrat" w:hAnsi="Montserrat" w:cs="Mongolian Baiti"/>
                <w:color w:val="000000" w:themeColor="text1"/>
                <w:sz w:val="20"/>
                <w:szCs w:val="20"/>
              </w:rPr>
              <w:t xml:space="preserve"> número de días de atraso.</w:t>
            </w:r>
          </w:p>
          <w:p w14:paraId="31D812C3" w14:textId="5321B084" w:rsidR="00090165" w:rsidRPr="00716999" w:rsidRDefault="00090165" w:rsidP="00821177">
            <w:pPr>
              <w:ind w:left="88"/>
              <w:contextualSpacing/>
              <w:jc w:val="both"/>
              <w:rPr>
                <w:rFonts w:ascii="Montserrat" w:hAnsi="Montserrat" w:cs="Mongolian Baiti"/>
                <w:color w:val="000000" w:themeColor="text1"/>
                <w:sz w:val="20"/>
                <w:szCs w:val="20"/>
                <w:lang w:eastAsia="es-MX"/>
              </w:rPr>
            </w:pPr>
            <w:r w:rsidRPr="00716999">
              <w:rPr>
                <w:rFonts w:ascii="Montserrat" w:eastAsia="Montserrat" w:hAnsi="Montserrat" w:cs="Mongolian Baiti"/>
                <w:b/>
                <w:color w:val="000000" w:themeColor="text1"/>
                <w:sz w:val="20"/>
                <w:szCs w:val="20"/>
              </w:rPr>
              <w:t>vspa =</w:t>
            </w:r>
            <w:r w:rsidRPr="00716999">
              <w:rPr>
                <w:rFonts w:ascii="Montserrat" w:eastAsia="Montserrat" w:hAnsi="Montserrat" w:cs="Mongolian Baiti"/>
                <w:color w:val="000000" w:themeColor="text1"/>
                <w:sz w:val="20"/>
                <w:szCs w:val="20"/>
              </w:rPr>
              <w:t xml:space="preserve"> valor de los servicios prestados con atraso, sin IVA.</w:t>
            </w:r>
          </w:p>
        </w:tc>
      </w:tr>
      <w:tr w:rsidR="00090165" w:rsidRPr="00716999" w:rsidDel="00C61B13" w14:paraId="73460CE7" w14:textId="77777777" w:rsidTr="00790290">
        <w:trPr>
          <w:jc w:val="center"/>
        </w:trPr>
        <w:tc>
          <w:tcPr>
            <w:tcW w:w="4248" w:type="dxa"/>
            <w:vAlign w:val="center"/>
          </w:tcPr>
          <w:p w14:paraId="493C8431" w14:textId="35BF3646" w:rsidR="00090165" w:rsidRPr="00716999" w:rsidRDefault="00090165"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lastRenderedPageBreak/>
              <w:t>Entrega de los procesos mapeados y documentados de acuerdo a la norma ISO9001:2015 e ISO27001:2013</w:t>
            </w:r>
          </w:p>
        </w:tc>
        <w:tc>
          <w:tcPr>
            <w:tcW w:w="2551" w:type="dxa"/>
            <w:vAlign w:val="center"/>
          </w:tcPr>
          <w:p w14:paraId="31A822B8" w14:textId="7A41D80F" w:rsidR="00090165" w:rsidRPr="00716999" w:rsidRDefault="00090165"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Por cada día natural de atraso en la entrega de los procesos posterior a los 180 días naturales contados a partir del día natural siguiente al de la fecha de notificación de la adjudicación.</w:t>
            </w:r>
          </w:p>
        </w:tc>
        <w:tc>
          <w:tcPr>
            <w:tcW w:w="2552" w:type="dxa"/>
            <w:vAlign w:val="center"/>
          </w:tcPr>
          <w:p w14:paraId="1A48BB4C" w14:textId="6DFA77E3" w:rsidR="00090165" w:rsidRPr="00716999" w:rsidRDefault="00090165"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Por cada día natural de atraso en la entrega de los procesos posterior a los 30 días naturales contados a partir del día natural siguiente al de la fecha de inicio de un nuevo proyecto.</w:t>
            </w:r>
          </w:p>
        </w:tc>
      </w:tr>
      <w:tr w:rsidR="00090165" w:rsidRPr="00716999" w:rsidDel="00C61B13" w14:paraId="77328042" w14:textId="77777777" w:rsidTr="00790290">
        <w:trPr>
          <w:jc w:val="center"/>
        </w:trPr>
        <w:tc>
          <w:tcPr>
            <w:tcW w:w="4248" w:type="dxa"/>
            <w:vAlign w:val="center"/>
          </w:tcPr>
          <w:p w14:paraId="407FB082" w14:textId="77777777" w:rsidR="00090165" w:rsidRPr="00716999" w:rsidRDefault="00090165"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Entrega de los materiales de difusión durante los primeros 15 días naturales del trimestre inmediato.</w:t>
            </w:r>
          </w:p>
        </w:tc>
        <w:tc>
          <w:tcPr>
            <w:tcW w:w="2551" w:type="dxa"/>
            <w:vAlign w:val="center"/>
          </w:tcPr>
          <w:p w14:paraId="7DA354A6" w14:textId="77777777" w:rsidR="00090165" w:rsidRPr="00716999" w:rsidRDefault="00090165"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Por cada día de atraso en la entrega de los materiales de difusión del centro de contacto</w:t>
            </w:r>
          </w:p>
        </w:tc>
        <w:tc>
          <w:tcPr>
            <w:tcW w:w="2552" w:type="dxa"/>
            <w:vAlign w:val="center"/>
          </w:tcPr>
          <w:p w14:paraId="7DF353F2" w14:textId="77777777" w:rsidR="00090165" w:rsidRPr="00716999" w:rsidRDefault="00090165"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1% por cada día de atraso sobre el valor de los servicios prestados con atraso, multiplicado por el número de días naturales transcurridos desde el vencimiento hasta la entrega. </w:t>
            </w:r>
          </w:p>
          <w:p w14:paraId="7AE85DA0" w14:textId="77777777" w:rsidR="00090165" w:rsidRPr="00716999" w:rsidRDefault="00090165" w:rsidP="00821177">
            <w:pPr>
              <w:contextualSpacing/>
              <w:jc w:val="both"/>
              <w:rPr>
                <w:rFonts w:ascii="Montserrat" w:hAnsi="Montserrat" w:cs="Mongolian Baiti"/>
                <w:color w:val="000000" w:themeColor="text1"/>
                <w:sz w:val="20"/>
                <w:szCs w:val="20"/>
                <w:lang w:eastAsia="es-MX"/>
              </w:rPr>
            </w:pPr>
          </w:p>
          <w:p w14:paraId="3F5CC6ED" w14:textId="77777777" w:rsidR="00090165" w:rsidRPr="00716999" w:rsidRDefault="00090165"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La pena convencional se calculará de acuerdo a los siguientes términos y condiciones expresados en la fórmula que se detalla a continuación:</w:t>
            </w:r>
          </w:p>
          <w:p w14:paraId="6548390E" w14:textId="77777777" w:rsidR="00090165" w:rsidRPr="00716999" w:rsidRDefault="00090165" w:rsidP="00821177">
            <w:pPr>
              <w:contextualSpacing/>
              <w:jc w:val="both"/>
              <w:rPr>
                <w:rFonts w:ascii="Montserrat" w:hAnsi="Montserrat" w:cs="Mongolian Baiti"/>
                <w:color w:val="000000" w:themeColor="text1"/>
                <w:sz w:val="20"/>
                <w:szCs w:val="20"/>
                <w:lang w:eastAsia="es-MX"/>
              </w:rPr>
            </w:pPr>
          </w:p>
          <w:p w14:paraId="1EC1A874" w14:textId="77777777" w:rsidR="00090165" w:rsidRPr="00716999" w:rsidRDefault="00090165" w:rsidP="00821177">
            <w:pPr>
              <w:pStyle w:val="NormalWeb"/>
              <w:shd w:val="clear" w:color="auto" w:fill="FFFFFF"/>
              <w:spacing w:before="0" w:beforeAutospacing="0" w:after="0" w:afterAutospacing="0"/>
              <w:contextualSpacing/>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Pca = (%d)(nda)(vspa) </w:t>
            </w:r>
          </w:p>
          <w:p w14:paraId="06681FDE" w14:textId="77777777" w:rsidR="00090165" w:rsidRPr="00716999" w:rsidRDefault="00090165" w:rsidP="00821177">
            <w:pPr>
              <w:contextualSpacing/>
              <w:jc w:val="both"/>
              <w:rPr>
                <w:rFonts w:ascii="Montserrat" w:hAnsi="Montserrat" w:cs="Mongolian Baiti"/>
                <w:color w:val="000000" w:themeColor="text1"/>
                <w:sz w:val="20"/>
                <w:szCs w:val="20"/>
                <w:lang w:eastAsia="es-MX"/>
              </w:rPr>
            </w:pPr>
          </w:p>
          <w:p w14:paraId="639B4430" w14:textId="77777777" w:rsidR="00090165" w:rsidRPr="00716999" w:rsidRDefault="00090165"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Dónde:</w:t>
            </w:r>
          </w:p>
          <w:p w14:paraId="5693DCA6" w14:textId="77777777" w:rsidR="00090165" w:rsidRPr="00716999" w:rsidRDefault="00090165" w:rsidP="00821177">
            <w:pPr>
              <w:pStyle w:val="NormalWeb"/>
              <w:spacing w:before="0" w:beforeAutospacing="0" w:after="0" w:afterAutospacing="0"/>
              <w:contextualSpacing/>
              <w:jc w:val="both"/>
              <w:rPr>
                <w:rFonts w:ascii="Montserrat" w:hAnsi="Montserrat" w:cs="Mongolian Baiti"/>
                <w:color w:val="000000" w:themeColor="text1"/>
                <w:sz w:val="20"/>
                <w:szCs w:val="20"/>
              </w:rPr>
            </w:pPr>
          </w:p>
          <w:p w14:paraId="0184A5C6" w14:textId="77777777" w:rsidR="00090165" w:rsidRPr="00716999" w:rsidRDefault="00090165" w:rsidP="00821177">
            <w:pPr>
              <w:pStyle w:val="NormalWeb"/>
              <w:spacing w:before="0" w:beforeAutospacing="0" w:after="0" w:afterAutospacing="0"/>
              <w:contextualSpacing/>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lastRenderedPageBreak/>
              <w:t>%d =</w:t>
            </w:r>
            <w:r w:rsidRPr="00716999">
              <w:rPr>
                <w:rFonts w:ascii="Montserrat" w:hAnsi="Montserrat" w:cs="Mongolian Baiti"/>
                <w:color w:val="000000" w:themeColor="text1"/>
                <w:sz w:val="20"/>
                <w:szCs w:val="20"/>
              </w:rPr>
              <w:t>porcentaje determinado en la convocatoria de licitación, invitación a cuando menos tres personas, cotización, contrato o pedido por cada día de atraso en el inicio de la prestación del servicio.</w:t>
            </w:r>
          </w:p>
          <w:p w14:paraId="58D84BC2" w14:textId="77777777" w:rsidR="00090165" w:rsidRPr="00716999" w:rsidRDefault="00090165" w:rsidP="00821177">
            <w:pPr>
              <w:contextualSpacing/>
              <w:jc w:val="both"/>
              <w:rPr>
                <w:rFonts w:ascii="Montserrat" w:hAnsi="Montserrat" w:cs="Mongolian Baiti"/>
                <w:color w:val="000000" w:themeColor="text1"/>
                <w:sz w:val="20"/>
                <w:szCs w:val="20"/>
                <w:lang w:eastAsia="es-MX"/>
              </w:rPr>
            </w:pPr>
          </w:p>
          <w:p w14:paraId="7CDF3F78" w14:textId="77777777" w:rsidR="00090165" w:rsidRPr="00716999" w:rsidRDefault="00090165" w:rsidP="00821177">
            <w:pPr>
              <w:ind w:left="88"/>
              <w:contextualSpacing/>
              <w:jc w:val="both"/>
              <w:rPr>
                <w:rFonts w:ascii="Montserrat" w:hAnsi="Montserrat" w:cs="Mongolian Baiti"/>
                <w:color w:val="000000" w:themeColor="text1"/>
                <w:sz w:val="20"/>
                <w:szCs w:val="20"/>
                <w:lang w:eastAsia="es-MX"/>
              </w:rPr>
            </w:pPr>
            <w:r w:rsidRPr="00716999">
              <w:rPr>
                <w:rFonts w:ascii="Montserrat" w:hAnsi="Montserrat" w:cs="Mongolian Baiti"/>
                <w:b/>
                <w:color w:val="000000" w:themeColor="text1"/>
                <w:sz w:val="20"/>
                <w:szCs w:val="20"/>
                <w:lang w:eastAsia="es-MX"/>
              </w:rPr>
              <w:t>Pca=</w:t>
            </w:r>
            <w:r w:rsidRPr="00716999">
              <w:rPr>
                <w:rFonts w:ascii="Montserrat" w:hAnsi="Montserrat" w:cs="Mongolian Baiti"/>
                <w:color w:val="000000" w:themeColor="text1"/>
                <w:sz w:val="20"/>
                <w:szCs w:val="20"/>
                <w:lang w:eastAsia="es-MX"/>
              </w:rPr>
              <w:t xml:space="preserve"> pena convencional aplicable.</w:t>
            </w:r>
          </w:p>
          <w:p w14:paraId="1B92DCC7" w14:textId="77777777" w:rsidR="00090165" w:rsidRPr="00716999" w:rsidRDefault="00090165" w:rsidP="00821177">
            <w:pPr>
              <w:ind w:left="88"/>
              <w:contextualSpacing/>
              <w:jc w:val="both"/>
              <w:rPr>
                <w:rFonts w:ascii="Montserrat" w:hAnsi="Montserrat" w:cs="Mongolian Baiti"/>
                <w:color w:val="000000" w:themeColor="text1"/>
                <w:sz w:val="20"/>
                <w:szCs w:val="20"/>
                <w:lang w:eastAsia="es-MX"/>
              </w:rPr>
            </w:pPr>
            <w:r w:rsidRPr="00716999">
              <w:rPr>
                <w:rFonts w:ascii="Montserrat" w:hAnsi="Montserrat" w:cs="Mongolian Baiti"/>
                <w:b/>
                <w:color w:val="000000" w:themeColor="text1"/>
                <w:sz w:val="20"/>
                <w:szCs w:val="20"/>
                <w:lang w:eastAsia="es-MX"/>
              </w:rPr>
              <w:t>nda =</w:t>
            </w:r>
            <w:r w:rsidRPr="00716999">
              <w:rPr>
                <w:rFonts w:ascii="Montserrat" w:hAnsi="Montserrat" w:cs="Mongolian Baiti"/>
                <w:color w:val="000000" w:themeColor="text1"/>
                <w:sz w:val="20"/>
                <w:szCs w:val="20"/>
                <w:lang w:eastAsia="es-MX"/>
              </w:rPr>
              <w:t xml:space="preserve"> número de días de atraso.</w:t>
            </w:r>
          </w:p>
          <w:p w14:paraId="6C2C6D45" w14:textId="77777777" w:rsidR="00090165" w:rsidRPr="00716999" w:rsidRDefault="00090165" w:rsidP="00821177">
            <w:pPr>
              <w:ind w:left="88"/>
              <w:contextualSpacing/>
              <w:jc w:val="both"/>
              <w:rPr>
                <w:rFonts w:ascii="Montserrat" w:hAnsi="Montserrat" w:cs="Mongolian Baiti"/>
                <w:color w:val="000000" w:themeColor="text1"/>
                <w:sz w:val="20"/>
                <w:szCs w:val="20"/>
                <w:lang w:eastAsia="es-MX"/>
              </w:rPr>
            </w:pPr>
            <w:r w:rsidRPr="00716999">
              <w:rPr>
                <w:rFonts w:ascii="Montserrat" w:hAnsi="Montserrat" w:cs="Mongolian Baiti"/>
                <w:b/>
                <w:color w:val="000000" w:themeColor="text1"/>
                <w:sz w:val="20"/>
                <w:szCs w:val="20"/>
                <w:lang w:eastAsia="es-MX"/>
              </w:rPr>
              <w:t>vspa =</w:t>
            </w:r>
            <w:r w:rsidRPr="00716999">
              <w:rPr>
                <w:rFonts w:ascii="Montserrat" w:hAnsi="Montserrat" w:cs="Mongolian Baiti"/>
                <w:color w:val="000000" w:themeColor="text1"/>
                <w:sz w:val="20"/>
                <w:szCs w:val="20"/>
                <w:lang w:eastAsia="es-MX"/>
              </w:rPr>
              <w:t xml:space="preserve"> valor de los servicios prestados con atraso, sin IVA.</w:t>
            </w:r>
          </w:p>
          <w:p w14:paraId="7F68EBFF" w14:textId="77777777" w:rsidR="00090165" w:rsidRPr="00716999" w:rsidRDefault="00090165" w:rsidP="00821177">
            <w:pPr>
              <w:contextualSpacing/>
              <w:jc w:val="both"/>
              <w:rPr>
                <w:rFonts w:ascii="Montserrat" w:hAnsi="Montserrat" w:cs="Mongolian Baiti"/>
                <w:color w:val="000000" w:themeColor="text1"/>
                <w:sz w:val="20"/>
                <w:szCs w:val="20"/>
                <w:lang w:eastAsia="es-MX"/>
              </w:rPr>
            </w:pPr>
          </w:p>
        </w:tc>
      </w:tr>
    </w:tbl>
    <w:p w14:paraId="676F5019" w14:textId="77777777" w:rsidR="00EC104E" w:rsidRPr="00716999" w:rsidRDefault="00EC104E" w:rsidP="00821177">
      <w:pPr>
        <w:contextualSpacing/>
        <w:rPr>
          <w:rFonts w:ascii="Montserrat" w:hAnsi="Montserrat" w:cs="Mongolian Baiti"/>
          <w:color w:val="000000" w:themeColor="text1"/>
          <w:sz w:val="20"/>
          <w:szCs w:val="20"/>
        </w:rPr>
      </w:pPr>
    </w:p>
    <w:p w14:paraId="3460AD1E"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En caso de no iniciar la totalidad de la atención a usuarios de los servicios de centro de contacto a entera satisfacción de las área administradora del contrato y área técnica, con servicios funcionales de conformidad a lo establecido en el presente documento, en los primeros 10 días naturales posteriores al arranque establecido (el día posterior a la notificación el fallo) por causas atribuibles al licitante, el Instituto podrá iniciar el procedimiento de rescisión del contrato.</w:t>
      </w:r>
    </w:p>
    <w:p w14:paraId="7BDE3029"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15EA940D"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Los incumplimientos señalados en la tabla anterior se acreditarán a través de la presentación por parte del Instituto de documentación o cualquier medio de transmisión en donde se acredite (se reciba queja formal/se cuente con información externa) que el proveedor incurrió en los conceptos descritos, haciéndose acreedor a la pena convencional correspondiente.</w:t>
      </w:r>
    </w:p>
    <w:p w14:paraId="633E73A3"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6DE727E7"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El Instituto se reserva el derecho de rescindir el contrato con el proveedor cuando éste último incurra en alguno de los supuestos descritos en materia de protección de datos personales, además de tomar las acciones legales conducentes de acuerdo con el supuesto en el que el proveedor haya incurrido.</w:t>
      </w:r>
    </w:p>
    <w:p w14:paraId="57F2B424"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14F5A039"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Para todas las campañas se aplicarán las penalizaciones descritas anteriormente, además de las señaladas en los Apéndices de cada campaña: </w:t>
      </w:r>
    </w:p>
    <w:p w14:paraId="46671252" w14:textId="77777777" w:rsidR="0093262D" w:rsidRPr="00716999" w:rsidRDefault="0093262D" w:rsidP="00821177">
      <w:pPr>
        <w:contextualSpacing/>
        <w:jc w:val="both"/>
        <w:rPr>
          <w:rFonts w:ascii="Montserrat" w:hAnsi="Montserrat" w:cs="Mongolian Baiti"/>
          <w:color w:val="000000" w:themeColor="text1"/>
          <w:sz w:val="20"/>
          <w:szCs w:val="20"/>
          <w:lang w:eastAsia="es-MX"/>
        </w:rPr>
      </w:pPr>
    </w:p>
    <w:p w14:paraId="7B36BAE3" w14:textId="77777777" w:rsidR="00EC104E" w:rsidRPr="00716999" w:rsidRDefault="00EC104E" w:rsidP="00821177">
      <w:pPr>
        <w:numPr>
          <w:ilvl w:val="0"/>
          <w:numId w:val="8"/>
        </w:numPr>
        <w:ind w:left="0" w:firstLine="0"/>
        <w:contextualSpacing/>
        <w:jc w:val="both"/>
        <w:rPr>
          <w:rFonts w:ascii="Montserrat" w:hAnsi="Montserrat" w:cs="Mongolian Baiti"/>
          <w:b/>
          <w:color w:val="000000" w:themeColor="text1"/>
          <w:sz w:val="20"/>
          <w:szCs w:val="20"/>
          <w:lang w:eastAsia="es-MX"/>
        </w:rPr>
      </w:pPr>
      <w:r w:rsidRPr="00716999">
        <w:rPr>
          <w:rFonts w:ascii="Montserrat" w:hAnsi="Montserrat" w:cs="Mongolian Baiti"/>
          <w:b/>
          <w:color w:val="000000" w:themeColor="text1"/>
          <w:sz w:val="20"/>
          <w:szCs w:val="20"/>
          <w:lang w:eastAsia="es-MX"/>
        </w:rPr>
        <w:t xml:space="preserve">Deductivas </w:t>
      </w:r>
    </w:p>
    <w:p w14:paraId="7DAC9444"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60C0F401"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lastRenderedPageBreak/>
        <w:t>De conformidad con lo establecido en el artículo 53 BIS de la Ley de Adquisiciones, Arrendamientos y Servicios del Sector Público, así como en el numeral 5.5.8. de las Políticas, Bases y Lineamientos en Materia de Adquisiciones, Arrendamientos y Servicios del Instituto Mexicano del Seguro Social, se aplicará deducciones al pago de cualquier tipo de servicio. En cualquier caso, dicha deducción no podrá exceder del monto de la garantía de cumplimiento del contrato.</w:t>
      </w:r>
    </w:p>
    <w:p w14:paraId="655DBB94"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57F20836"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La aplicación de deductivas deberá cumplir con lo establecido en el artículo 97 del Reglamento de la Ley de Adquisiciones, Arrendamientos y Servicios del Sector Público, que a la letra dice:</w:t>
      </w:r>
    </w:p>
    <w:p w14:paraId="7B31EB96"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4527CFE1" w14:textId="77777777" w:rsidR="00EC104E" w:rsidRPr="00716999" w:rsidRDefault="00EC104E" w:rsidP="00821177">
      <w:pPr>
        <w:contextualSpacing/>
        <w:jc w:val="both"/>
        <w:rPr>
          <w:rFonts w:ascii="Montserrat" w:hAnsi="Montserrat" w:cs="Mongolian Baiti"/>
          <w:i/>
          <w:color w:val="000000" w:themeColor="text1"/>
          <w:sz w:val="20"/>
          <w:szCs w:val="20"/>
          <w:lang w:eastAsia="es-MX"/>
        </w:rPr>
      </w:pPr>
      <w:r w:rsidRPr="00716999">
        <w:rPr>
          <w:rFonts w:ascii="Montserrat" w:hAnsi="Montserrat" w:cs="Mongolian Baiti"/>
          <w:i/>
          <w:color w:val="000000" w:themeColor="text1"/>
          <w:sz w:val="20"/>
          <w:szCs w:val="20"/>
          <w:lang w:eastAsia="es-MX"/>
        </w:rPr>
        <w:t>“</w:t>
      </w:r>
      <w:r w:rsidRPr="00716999">
        <w:rPr>
          <w:rFonts w:ascii="Montserrat" w:hAnsi="Montserrat" w:cs="Mongolian Baiti"/>
          <w:i/>
          <w:color w:val="000000" w:themeColor="text1"/>
          <w:sz w:val="20"/>
          <w:szCs w:val="20"/>
        </w:rPr>
        <w:t xml:space="preserve">Artículo 97.- Las deducciones al pago de bienes o servicios previstos en el artículo 53 Bis de la Ley serán determinadas en función de los bienes entregados o servicios prestados de manera parcial o deficiente. Dichas deducciones deberán calcularse hasta la fecha en que materialmente se cumpla la obligación y </w:t>
      </w:r>
      <w:r w:rsidRPr="00716999">
        <w:rPr>
          <w:rFonts w:ascii="Montserrat" w:hAnsi="Montserrat" w:cs="Mongolian Baiti"/>
          <w:b/>
          <w:i/>
          <w:color w:val="000000" w:themeColor="text1"/>
          <w:sz w:val="20"/>
          <w:szCs w:val="20"/>
          <w:u w:val="single"/>
        </w:rPr>
        <w:t>sin que cada concepto de deducciones exceda a la parte proporcional de la garantía de cumplimiento que le corresponda del monto total del contrato.</w:t>
      </w:r>
    </w:p>
    <w:p w14:paraId="235EC448" w14:textId="77777777" w:rsidR="00EC104E" w:rsidRPr="00716999" w:rsidRDefault="00EC104E" w:rsidP="00821177">
      <w:pPr>
        <w:contextualSpacing/>
        <w:jc w:val="both"/>
        <w:rPr>
          <w:rFonts w:ascii="Montserrat" w:hAnsi="Montserrat" w:cs="Mongolian Baiti"/>
          <w:i/>
          <w:color w:val="000000" w:themeColor="text1"/>
          <w:sz w:val="20"/>
          <w:szCs w:val="20"/>
          <w:lang w:eastAsia="es-MX"/>
        </w:rPr>
      </w:pPr>
      <w:r w:rsidRPr="00716999">
        <w:rPr>
          <w:rFonts w:ascii="Montserrat" w:hAnsi="Montserrat" w:cs="Mongolian Baiti"/>
          <w:i/>
          <w:color w:val="000000" w:themeColor="text1"/>
          <w:sz w:val="20"/>
          <w:szCs w:val="20"/>
          <w:lang w:eastAsia="es-MX"/>
        </w:rPr>
        <w:t>…”</w:t>
      </w:r>
    </w:p>
    <w:p w14:paraId="059CB3F5"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Cabe señalar que el porcentaje de garantía de este contrato es del 10% sobre el monto total del contrato que en su momento sea adjudicado.</w:t>
      </w:r>
    </w:p>
    <w:p w14:paraId="67B08183"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796571AD"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Las deductivas por incumplimiento parcial o deficiente de los Niveles de Servicio se verificarán de manera mensual y se aplicarán en cada ocasión que el Proveedor entregue cualquier servicio que no cumpla con los niveles de servicio establecidos en el Anexo Técnico.</w:t>
      </w:r>
    </w:p>
    <w:p w14:paraId="43C6FA0D"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43739678"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La aplicación de las deductivas será con respecto a lo especificado en la presente sección y éstas se verificarán y tomarán en cuenta al momento de efectuar la validación de los servicios.</w:t>
      </w:r>
    </w:p>
    <w:p w14:paraId="446059F4"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3F67AFBF"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Si los requerimientos no se entregan en los tiempos establecidos y/o no se entregan con las características y parámetros solicitados en el presente documento, se aplicará una deductiva por cada vez que no se cumplan dichos tiempos.</w:t>
      </w:r>
      <w:bookmarkStart w:id="35" w:name="_Hlk488765930"/>
    </w:p>
    <w:bookmarkEnd w:id="35"/>
    <w:p w14:paraId="07CDFE85"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04A9D66A"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Las deductivas aplicarán desde el inicio de los servicios de acuerdo con las campañas y áreas requirentes con base en lo estipulado en el documento Anexo Técnico, Apéndices y el presente documento y se notificarán vía Ventanilla Única.</w:t>
      </w:r>
    </w:p>
    <w:p w14:paraId="0293466D"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670173A0"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Para todas las campañas se aplicarán las siguientes deductivas por incumplimiento de los Niveles de Servicio, además de las señaladas en los Apéndices de cada campaña: </w:t>
      </w:r>
    </w:p>
    <w:p w14:paraId="3DBDAB87" w14:textId="77777777" w:rsidR="00EC104E" w:rsidRPr="00716999" w:rsidRDefault="00EC104E" w:rsidP="00821177">
      <w:pPr>
        <w:contextualSpacing/>
        <w:rPr>
          <w:rFonts w:ascii="Montserrat" w:hAnsi="Montserrat" w:cs="Mongolian Baiti"/>
          <w:color w:val="000000" w:themeColor="text1"/>
          <w:sz w:val="20"/>
          <w:szCs w:val="20"/>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1978"/>
        <w:gridCol w:w="1837"/>
        <w:gridCol w:w="1768"/>
        <w:gridCol w:w="2263"/>
      </w:tblGrid>
      <w:tr w:rsidR="0090342C" w:rsidRPr="00716999" w14:paraId="2B1EF8C8" w14:textId="77777777" w:rsidTr="0090342C">
        <w:trPr>
          <w:tblHeader/>
          <w:jc w:val="center"/>
        </w:trPr>
        <w:tc>
          <w:tcPr>
            <w:tcW w:w="1764" w:type="dxa"/>
            <w:shd w:val="clear" w:color="auto" w:fill="C2D69B"/>
            <w:vAlign w:val="center"/>
          </w:tcPr>
          <w:p w14:paraId="306A21D3" w14:textId="77777777" w:rsidR="0090342C" w:rsidRPr="00716999" w:rsidRDefault="0090342C" w:rsidP="00821177">
            <w:pPr>
              <w:pStyle w:val="Normal1"/>
              <w:spacing w:before="0" w:after="0"/>
              <w:contextualSpacing/>
              <w:jc w:val="center"/>
              <w:rPr>
                <w:rFonts w:ascii="Montserrat" w:eastAsia="Calibri" w:hAnsi="Montserrat" w:cs="Mongolian Baiti"/>
                <w:b/>
                <w:color w:val="000000" w:themeColor="text1"/>
                <w:sz w:val="20"/>
                <w:lang w:val="es-MX"/>
              </w:rPr>
            </w:pPr>
            <w:r w:rsidRPr="00716999">
              <w:rPr>
                <w:rFonts w:ascii="Montserrat" w:eastAsia="Calibri" w:hAnsi="Montserrat" w:cs="Mongolian Baiti"/>
                <w:b/>
                <w:color w:val="000000" w:themeColor="text1"/>
                <w:sz w:val="20"/>
                <w:lang w:val="es-MX"/>
              </w:rPr>
              <w:lastRenderedPageBreak/>
              <w:t>INDICADOR</w:t>
            </w:r>
          </w:p>
        </w:tc>
        <w:tc>
          <w:tcPr>
            <w:tcW w:w="1802" w:type="dxa"/>
            <w:shd w:val="clear" w:color="auto" w:fill="C2D69B"/>
            <w:vAlign w:val="center"/>
          </w:tcPr>
          <w:p w14:paraId="72A075F0" w14:textId="77777777" w:rsidR="0090342C" w:rsidRPr="00716999" w:rsidRDefault="0090342C" w:rsidP="00821177">
            <w:pPr>
              <w:pStyle w:val="Normal1"/>
              <w:spacing w:before="0" w:after="0"/>
              <w:contextualSpacing/>
              <w:jc w:val="center"/>
              <w:rPr>
                <w:rFonts w:ascii="Montserrat" w:eastAsia="Calibri" w:hAnsi="Montserrat" w:cs="Mongolian Baiti"/>
                <w:b/>
                <w:color w:val="000000" w:themeColor="text1"/>
                <w:sz w:val="20"/>
                <w:lang w:val="es-MX"/>
              </w:rPr>
            </w:pPr>
            <w:r w:rsidRPr="00716999">
              <w:rPr>
                <w:rFonts w:ascii="Montserrat" w:eastAsia="Calibri" w:hAnsi="Montserrat" w:cs="Mongolian Baiti"/>
                <w:b/>
                <w:color w:val="000000" w:themeColor="text1"/>
                <w:sz w:val="20"/>
                <w:lang w:val="es-MX"/>
              </w:rPr>
              <w:t>NIVEL DE SERVICIO A CUMPLIR</w:t>
            </w:r>
          </w:p>
        </w:tc>
        <w:tc>
          <w:tcPr>
            <w:tcW w:w="1675" w:type="dxa"/>
            <w:shd w:val="clear" w:color="auto" w:fill="C2D69B"/>
            <w:vAlign w:val="center"/>
          </w:tcPr>
          <w:p w14:paraId="10D973AC" w14:textId="77777777" w:rsidR="0090342C" w:rsidRPr="00716999" w:rsidRDefault="0090342C" w:rsidP="00821177">
            <w:pPr>
              <w:pStyle w:val="Normal1"/>
              <w:spacing w:before="0" w:after="0"/>
              <w:contextualSpacing/>
              <w:jc w:val="center"/>
              <w:rPr>
                <w:rFonts w:ascii="Montserrat" w:eastAsia="Calibri" w:hAnsi="Montserrat" w:cs="Mongolian Baiti"/>
                <w:b/>
                <w:color w:val="000000" w:themeColor="text1"/>
                <w:sz w:val="20"/>
                <w:lang w:val="es-MX"/>
              </w:rPr>
            </w:pPr>
            <w:r w:rsidRPr="00716999">
              <w:rPr>
                <w:rFonts w:ascii="Montserrat" w:eastAsia="Calibri" w:hAnsi="Montserrat" w:cs="Mongolian Baiti"/>
                <w:b/>
                <w:color w:val="000000" w:themeColor="text1"/>
                <w:sz w:val="20"/>
                <w:lang w:val="es-MX"/>
              </w:rPr>
              <w:t>DEDUCTIVA</w:t>
            </w:r>
          </w:p>
        </w:tc>
        <w:tc>
          <w:tcPr>
            <w:tcW w:w="1613" w:type="dxa"/>
            <w:shd w:val="clear" w:color="auto" w:fill="C2D69B"/>
            <w:vAlign w:val="center"/>
          </w:tcPr>
          <w:p w14:paraId="01374E27" w14:textId="77777777" w:rsidR="0090342C" w:rsidRPr="00716999" w:rsidRDefault="0090342C" w:rsidP="00821177">
            <w:pPr>
              <w:pStyle w:val="Normal1"/>
              <w:spacing w:before="0" w:after="0"/>
              <w:contextualSpacing/>
              <w:jc w:val="center"/>
              <w:rPr>
                <w:rFonts w:ascii="Montserrat" w:eastAsia="Calibri" w:hAnsi="Montserrat" w:cs="Mongolian Baiti"/>
                <w:b/>
                <w:color w:val="000000" w:themeColor="text1"/>
                <w:sz w:val="20"/>
                <w:lang w:val="es-MX"/>
              </w:rPr>
            </w:pPr>
            <w:r w:rsidRPr="00716999">
              <w:rPr>
                <w:rFonts w:ascii="Montserrat" w:eastAsia="Calibri" w:hAnsi="Montserrat" w:cs="Mongolian Baiti"/>
                <w:b/>
                <w:color w:val="000000" w:themeColor="text1"/>
                <w:sz w:val="20"/>
                <w:lang w:val="es-MX"/>
              </w:rPr>
              <w:t>VALOR DE PORCENTAJE DEL NIVEL DE SERVICIO DENTRO DE LA FACTURACIÓN MENSUAL</w:t>
            </w:r>
          </w:p>
        </w:tc>
        <w:tc>
          <w:tcPr>
            <w:tcW w:w="2928" w:type="dxa"/>
            <w:shd w:val="clear" w:color="auto" w:fill="C2D69B"/>
            <w:vAlign w:val="center"/>
          </w:tcPr>
          <w:p w14:paraId="41BDD847" w14:textId="77777777" w:rsidR="0090342C" w:rsidRPr="00716999" w:rsidRDefault="0090342C" w:rsidP="00821177">
            <w:pPr>
              <w:pStyle w:val="Normal1"/>
              <w:spacing w:before="0" w:after="0"/>
              <w:contextualSpacing/>
              <w:jc w:val="center"/>
              <w:rPr>
                <w:rFonts w:ascii="Montserrat" w:eastAsia="Calibri" w:hAnsi="Montserrat" w:cs="Mongolian Baiti"/>
                <w:b/>
                <w:color w:val="000000" w:themeColor="text1"/>
                <w:sz w:val="20"/>
                <w:lang w:val="es-MX"/>
              </w:rPr>
            </w:pPr>
            <w:r w:rsidRPr="00716999">
              <w:rPr>
                <w:rFonts w:ascii="Montserrat" w:eastAsia="Calibri" w:hAnsi="Montserrat" w:cs="Mongolian Baiti"/>
                <w:b/>
                <w:color w:val="000000" w:themeColor="text1"/>
                <w:sz w:val="20"/>
                <w:lang w:val="es-MX"/>
              </w:rPr>
              <w:t>EXPLICACIÓN Y FÓRMULA DE APLICACIÓN</w:t>
            </w:r>
          </w:p>
        </w:tc>
      </w:tr>
      <w:tr w:rsidR="0090342C" w:rsidRPr="00716999" w14:paraId="7BA94C1F" w14:textId="77777777" w:rsidTr="0090342C">
        <w:trPr>
          <w:jc w:val="center"/>
        </w:trPr>
        <w:tc>
          <w:tcPr>
            <w:tcW w:w="1764" w:type="dxa"/>
            <w:vAlign w:val="center"/>
          </w:tcPr>
          <w:p w14:paraId="48B2C538" w14:textId="184477B4" w:rsidR="0090342C" w:rsidRPr="00716999" w:rsidRDefault="0090342C" w:rsidP="00821177">
            <w:pPr>
              <w:pStyle w:val="Normal1"/>
              <w:spacing w:before="0" w:after="0"/>
              <w:contextualSpacing/>
              <w:jc w:val="both"/>
              <w:rPr>
                <w:rFonts w:ascii="Montserrat" w:hAnsi="Montserrat" w:cs="Mongolian Baiti"/>
                <w:color w:val="000000" w:themeColor="text1"/>
                <w:sz w:val="20"/>
                <w:lang w:val="es-MX" w:eastAsia="es-MX"/>
              </w:rPr>
            </w:pPr>
            <w:r w:rsidRPr="00716999">
              <w:rPr>
                <w:rFonts w:ascii="Montserrat" w:eastAsia="Montserrat" w:hAnsi="Montserrat" w:cs="Mongolian Baiti"/>
                <w:color w:val="000000" w:themeColor="text1"/>
                <w:sz w:val="20"/>
                <w:lang w:val="es-MX"/>
              </w:rPr>
              <w:t>Detalle de Interacción (telefonía, medios electrónicos) de acuerdo con medio de captación</w:t>
            </w:r>
          </w:p>
        </w:tc>
        <w:tc>
          <w:tcPr>
            <w:tcW w:w="1802" w:type="dxa"/>
            <w:vAlign w:val="center"/>
          </w:tcPr>
          <w:p w14:paraId="0D44C200" w14:textId="15B0FAC1" w:rsidR="0090342C" w:rsidRPr="00716999" w:rsidRDefault="0090342C" w:rsidP="00821177">
            <w:pPr>
              <w:pStyle w:val="Normal1"/>
              <w:spacing w:before="0" w:after="0"/>
              <w:contextualSpacing/>
              <w:jc w:val="both"/>
              <w:rPr>
                <w:rFonts w:ascii="Montserrat" w:hAnsi="Montserrat" w:cs="Mongolian Baiti"/>
                <w:color w:val="000000" w:themeColor="text1"/>
                <w:sz w:val="20"/>
                <w:lang w:val="es-MX" w:eastAsia="es-MX"/>
              </w:rPr>
            </w:pPr>
            <w:r w:rsidRPr="00716999">
              <w:rPr>
                <w:rFonts w:ascii="Montserrat" w:eastAsia="Montserrat" w:hAnsi="Montserrat" w:cs="Mongolian Baiti"/>
                <w:color w:val="000000" w:themeColor="text1"/>
                <w:sz w:val="20"/>
                <w:lang w:val="es-MX"/>
              </w:rPr>
              <w:t>Semanal y Mensual (al segundo día hábil posterior al corte, antes de las 11:00 horas).</w:t>
            </w:r>
          </w:p>
        </w:tc>
        <w:tc>
          <w:tcPr>
            <w:tcW w:w="1675" w:type="dxa"/>
            <w:vAlign w:val="center"/>
          </w:tcPr>
          <w:p w14:paraId="21D32682" w14:textId="419077BC" w:rsidR="0090342C" w:rsidRPr="00716999" w:rsidRDefault="0090342C" w:rsidP="00821177">
            <w:pPr>
              <w:pStyle w:val="Normal1"/>
              <w:spacing w:before="0" w:after="0"/>
              <w:contextualSpacing/>
              <w:jc w:val="both"/>
              <w:rPr>
                <w:rFonts w:ascii="Montserrat" w:hAnsi="Montserrat" w:cs="Mongolian Baiti"/>
                <w:color w:val="000000" w:themeColor="text1"/>
                <w:sz w:val="20"/>
                <w:lang w:val="es-MX" w:eastAsia="es-MX"/>
              </w:rPr>
            </w:pPr>
            <w:r w:rsidRPr="00716999">
              <w:rPr>
                <w:rFonts w:ascii="Montserrat" w:eastAsia="Montserrat" w:hAnsi="Montserrat" w:cs="Mongolian Baiti"/>
                <w:color w:val="000000" w:themeColor="text1"/>
                <w:sz w:val="20"/>
                <w:lang w:val="es-MX"/>
              </w:rPr>
              <w:t>0.2% por cada día hábil de atraso</w:t>
            </w:r>
          </w:p>
        </w:tc>
        <w:tc>
          <w:tcPr>
            <w:tcW w:w="1613" w:type="dxa"/>
            <w:vAlign w:val="center"/>
          </w:tcPr>
          <w:p w14:paraId="3C791F05" w14:textId="5E4E34EC" w:rsidR="0090342C" w:rsidRPr="00716999" w:rsidRDefault="0090342C" w:rsidP="00821177">
            <w:pPr>
              <w:pStyle w:val="Normal1"/>
              <w:spacing w:before="0" w:after="0"/>
              <w:contextualSpacing/>
              <w:jc w:val="center"/>
              <w:rPr>
                <w:rFonts w:ascii="Montserrat" w:hAnsi="Montserrat" w:cs="Mongolian Baiti"/>
                <w:color w:val="000000" w:themeColor="text1"/>
                <w:sz w:val="20"/>
                <w:lang w:val="es-MX" w:eastAsia="es-MX"/>
              </w:rPr>
            </w:pPr>
            <w:r w:rsidRPr="00716999">
              <w:rPr>
                <w:rFonts w:ascii="Montserrat" w:eastAsia="Montserrat" w:hAnsi="Montserrat" w:cs="Mongolian Baiti"/>
                <w:color w:val="000000" w:themeColor="text1"/>
                <w:sz w:val="20"/>
                <w:lang w:val="es-MX"/>
              </w:rPr>
              <w:t>5%</w:t>
            </w:r>
          </w:p>
        </w:tc>
        <w:tc>
          <w:tcPr>
            <w:tcW w:w="2928" w:type="dxa"/>
            <w:vAlign w:val="center"/>
          </w:tcPr>
          <w:p w14:paraId="79512277"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Los reportes de detalle de Interacción (telefonía, medios electrónicos), de acuerdo con el medio de captación, deben de ser entregados por parte del Proveedor al segundo día hábil, antes de las 11:00 horas, posterior al corte de la semana calendario y mes correspondiente.</w:t>
            </w:r>
          </w:p>
          <w:p w14:paraId="38A41C2D" w14:textId="77777777" w:rsidR="0090342C" w:rsidRPr="00716999" w:rsidRDefault="0090342C" w:rsidP="00821177">
            <w:pPr>
              <w:rPr>
                <w:rFonts w:ascii="Montserrat" w:eastAsia="Montserrat" w:hAnsi="Montserrat" w:cs="Mongolian Baiti"/>
                <w:color w:val="000000" w:themeColor="text1"/>
                <w:sz w:val="20"/>
                <w:szCs w:val="20"/>
              </w:rPr>
            </w:pPr>
          </w:p>
          <w:p w14:paraId="0AD9C83D"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1. [(Total de días en los que se realizó la entrega) – (nivel de servicio a cumplir)] = Días de atraso en la entrega del reporte Detalle de Interacción.</w:t>
            </w:r>
          </w:p>
          <w:p w14:paraId="5FE37020"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2. [(Días de atraso en la entrega del reporte Detalle de Interacción) * (Deductiva) * (Valor de porcentaje del nivel de servicio dentro de la facturación mensual)] = Importe a deducir en factura</w:t>
            </w:r>
          </w:p>
          <w:p w14:paraId="33515CA9" w14:textId="77777777" w:rsidR="0090342C" w:rsidRPr="00716999" w:rsidRDefault="0090342C" w:rsidP="00821177">
            <w:pPr>
              <w:rPr>
                <w:rFonts w:ascii="Montserrat" w:eastAsia="Montserrat" w:hAnsi="Montserrat" w:cs="Mongolian Baiti"/>
                <w:color w:val="000000" w:themeColor="text1"/>
                <w:sz w:val="20"/>
                <w:szCs w:val="20"/>
              </w:rPr>
            </w:pPr>
          </w:p>
          <w:p w14:paraId="0DA7DBD6" w14:textId="77777777" w:rsidR="0090342C" w:rsidRPr="00716999" w:rsidRDefault="0090342C" w:rsidP="00821177">
            <w:pPr>
              <w:pStyle w:val="Normal1"/>
              <w:spacing w:before="0" w:after="0"/>
              <w:contextualSpacing/>
              <w:jc w:val="both"/>
              <w:rPr>
                <w:rFonts w:ascii="Montserrat" w:hAnsi="Montserrat" w:cs="Mongolian Baiti"/>
                <w:color w:val="000000" w:themeColor="text1"/>
                <w:sz w:val="20"/>
                <w:lang w:val="es-MX" w:eastAsia="es-MX"/>
              </w:rPr>
            </w:pPr>
          </w:p>
        </w:tc>
      </w:tr>
      <w:tr w:rsidR="0090342C" w:rsidRPr="00716999" w14:paraId="08111103" w14:textId="77777777" w:rsidTr="0090342C">
        <w:trPr>
          <w:jc w:val="center"/>
        </w:trPr>
        <w:tc>
          <w:tcPr>
            <w:tcW w:w="1764" w:type="dxa"/>
            <w:vAlign w:val="center"/>
          </w:tcPr>
          <w:p w14:paraId="26D01FB2" w14:textId="35ADC7F8"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lastRenderedPageBreak/>
              <w:t>Reporte de Agendamiento CMT</w:t>
            </w:r>
          </w:p>
        </w:tc>
        <w:tc>
          <w:tcPr>
            <w:tcW w:w="1802" w:type="dxa"/>
            <w:vAlign w:val="center"/>
          </w:tcPr>
          <w:p w14:paraId="195CC1CA" w14:textId="5CEC2807"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Quincenal y Mensual (al segundo día hábil posterior al corte, antes de las 11:00 horas).</w:t>
            </w:r>
          </w:p>
        </w:tc>
        <w:tc>
          <w:tcPr>
            <w:tcW w:w="1675" w:type="dxa"/>
            <w:vAlign w:val="center"/>
          </w:tcPr>
          <w:p w14:paraId="168318DC" w14:textId="657A40A9"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0.2% por cada día hábil de atraso</w:t>
            </w:r>
          </w:p>
        </w:tc>
        <w:tc>
          <w:tcPr>
            <w:tcW w:w="1613" w:type="dxa"/>
            <w:vAlign w:val="center"/>
          </w:tcPr>
          <w:p w14:paraId="3E5D656C" w14:textId="1E0F787A" w:rsidR="0090342C" w:rsidRPr="00716999" w:rsidRDefault="0090342C" w:rsidP="00821177">
            <w:pPr>
              <w:pStyle w:val="Normal1"/>
              <w:spacing w:before="0" w:after="0"/>
              <w:contextualSpacing/>
              <w:jc w:val="center"/>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5%</w:t>
            </w:r>
          </w:p>
        </w:tc>
        <w:tc>
          <w:tcPr>
            <w:tcW w:w="2928" w:type="dxa"/>
            <w:vAlign w:val="center"/>
          </w:tcPr>
          <w:p w14:paraId="528D9512" w14:textId="66407BFC"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Los reportes de de Agendamiento CMT, deben de ser entregados por parte del Proveedor al segundo día hábil, antes de las 11:00 horas, posterior al corte de la quincena calendario.</w:t>
            </w:r>
          </w:p>
          <w:p w14:paraId="1C9CA896" w14:textId="77777777" w:rsidR="0090342C" w:rsidRPr="00716999" w:rsidRDefault="0090342C" w:rsidP="00821177">
            <w:pPr>
              <w:rPr>
                <w:rFonts w:ascii="Montserrat" w:eastAsia="Montserrat" w:hAnsi="Montserrat" w:cs="Mongolian Baiti"/>
                <w:color w:val="000000" w:themeColor="text1"/>
                <w:sz w:val="20"/>
                <w:szCs w:val="20"/>
              </w:rPr>
            </w:pPr>
          </w:p>
          <w:p w14:paraId="40FC3C30" w14:textId="7FC59F60"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1. [(Total de días en los que se realizó la entrega) – (nivel de servicio a cumplir)] = Días de atraso en la entrega del reporte de Agendamiento CMT.</w:t>
            </w:r>
          </w:p>
          <w:p w14:paraId="2008AE3D" w14:textId="2BA8FC32"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2. [(Días de atraso en la entrega del reporte de de Agendamiento CMT) * (Deductiva) * (Valor de porcentaje del nivel de servicio dentro de la facturación mensual)] = Importe a deducir en factura</w:t>
            </w:r>
          </w:p>
        </w:tc>
      </w:tr>
      <w:tr w:rsidR="0090342C" w:rsidRPr="00716999" w14:paraId="4DB5E0F7" w14:textId="77777777" w:rsidTr="0090342C">
        <w:trPr>
          <w:jc w:val="center"/>
        </w:trPr>
        <w:tc>
          <w:tcPr>
            <w:tcW w:w="1764" w:type="dxa"/>
            <w:vAlign w:val="center"/>
          </w:tcPr>
          <w:p w14:paraId="41DB0604" w14:textId="69F41F68"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Reporte de encuestas de satisfacción</w:t>
            </w:r>
          </w:p>
        </w:tc>
        <w:tc>
          <w:tcPr>
            <w:tcW w:w="1802" w:type="dxa"/>
          </w:tcPr>
          <w:p w14:paraId="0A82A352" w14:textId="5565DA08"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Quincenal (al segundo día hábil posterior al corte –antes de las 11:00 horas)</w:t>
            </w:r>
          </w:p>
        </w:tc>
        <w:tc>
          <w:tcPr>
            <w:tcW w:w="1675" w:type="dxa"/>
            <w:vAlign w:val="center"/>
          </w:tcPr>
          <w:p w14:paraId="50C0286D" w14:textId="3F6A4B69"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0.2% por cada día hábil de atraso</w:t>
            </w:r>
          </w:p>
        </w:tc>
        <w:tc>
          <w:tcPr>
            <w:tcW w:w="1613" w:type="dxa"/>
            <w:vAlign w:val="center"/>
          </w:tcPr>
          <w:p w14:paraId="76DBBACE" w14:textId="6BDBC133" w:rsidR="0090342C" w:rsidRPr="00716999" w:rsidRDefault="0090342C" w:rsidP="00821177">
            <w:pPr>
              <w:pStyle w:val="Normal1"/>
              <w:spacing w:before="0" w:after="0"/>
              <w:contextualSpacing/>
              <w:jc w:val="center"/>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5%</w:t>
            </w:r>
          </w:p>
        </w:tc>
        <w:tc>
          <w:tcPr>
            <w:tcW w:w="2928" w:type="dxa"/>
            <w:vAlign w:val="center"/>
          </w:tcPr>
          <w:p w14:paraId="688FBB5C"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Los reportes de encuestas de satisfacción, deben de ser entregados por parte del Proveedor al segundo día hábil, </w:t>
            </w:r>
            <w:r w:rsidRPr="00716999">
              <w:rPr>
                <w:rFonts w:ascii="Montserrat" w:eastAsia="Montserrat" w:hAnsi="Montserrat" w:cs="Mongolian Baiti"/>
                <w:color w:val="000000" w:themeColor="text1"/>
                <w:sz w:val="20"/>
                <w:szCs w:val="20"/>
              </w:rPr>
              <w:lastRenderedPageBreak/>
              <w:t>antes de las 11:00 horas, posterior al corte de la quincena calendario.</w:t>
            </w:r>
          </w:p>
          <w:p w14:paraId="6D139F99" w14:textId="77777777" w:rsidR="0090342C" w:rsidRPr="00716999" w:rsidRDefault="0090342C" w:rsidP="00821177">
            <w:pPr>
              <w:rPr>
                <w:rFonts w:ascii="Montserrat" w:eastAsia="Montserrat" w:hAnsi="Montserrat" w:cs="Mongolian Baiti"/>
                <w:color w:val="000000" w:themeColor="text1"/>
                <w:sz w:val="20"/>
                <w:szCs w:val="20"/>
              </w:rPr>
            </w:pPr>
          </w:p>
          <w:p w14:paraId="24DE8EFE"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1. [(Total de días en los que se realizó la entrega) – (nivel de servicio a cumplir)] = Días de atraso en la entrega del reporte de encuestas de satisfacción.</w:t>
            </w:r>
          </w:p>
          <w:p w14:paraId="669A6F8A" w14:textId="09207B05"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2. [(Días de atraso en la entrega del reporte de encuestas de satisfacción) * (Deductiva) * (Valor de porcentaje del nivel de servicio dentro de la facturación mensual)] = Importe a deducir en factura</w:t>
            </w:r>
          </w:p>
        </w:tc>
      </w:tr>
      <w:tr w:rsidR="0090342C" w:rsidRPr="00716999" w14:paraId="3B2B831B" w14:textId="77777777" w:rsidTr="0090342C">
        <w:trPr>
          <w:jc w:val="center"/>
        </w:trPr>
        <w:tc>
          <w:tcPr>
            <w:tcW w:w="1764" w:type="dxa"/>
            <w:vAlign w:val="center"/>
          </w:tcPr>
          <w:p w14:paraId="2A58C6EC" w14:textId="0E5E3274"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lastRenderedPageBreak/>
              <w:t>Reporte de Niveles de Servicio</w:t>
            </w:r>
          </w:p>
        </w:tc>
        <w:tc>
          <w:tcPr>
            <w:tcW w:w="1802" w:type="dxa"/>
          </w:tcPr>
          <w:p w14:paraId="2AD41BAD" w14:textId="4EC24D41"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Diario (a día hábil vencido -antes de las 11:00)</w:t>
            </w:r>
          </w:p>
        </w:tc>
        <w:tc>
          <w:tcPr>
            <w:tcW w:w="1675" w:type="dxa"/>
            <w:vAlign w:val="center"/>
          </w:tcPr>
          <w:p w14:paraId="26367F2C" w14:textId="0F1A8A89"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0.2% por cada hora de atraso</w:t>
            </w:r>
          </w:p>
        </w:tc>
        <w:tc>
          <w:tcPr>
            <w:tcW w:w="1613" w:type="dxa"/>
            <w:vAlign w:val="center"/>
          </w:tcPr>
          <w:p w14:paraId="13B9897A" w14:textId="08416E08" w:rsidR="0090342C" w:rsidRPr="00716999" w:rsidRDefault="0090342C" w:rsidP="00821177">
            <w:pPr>
              <w:pStyle w:val="Normal1"/>
              <w:spacing w:before="0" w:after="0"/>
              <w:contextualSpacing/>
              <w:jc w:val="center"/>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3%</w:t>
            </w:r>
          </w:p>
        </w:tc>
        <w:tc>
          <w:tcPr>
            <w:tcW w:w="2928" w:type="dxa"/>
            <w:vAlign w:val="center"/>
          </w:tcPr>
          <w:p w14:paraId="5126EE97"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Los reportes de Niveles de Servicio, deben ser entregados por parte del proveedor al día hábil vencido, antes de las 11:00 horas.</w:t>
            </w:r>
          </w:p>
          <w:p w14:paraId="5D9BEDD9" w14:textId="77777777" w:rsidR="0090342C" w:rsidRPr="00716999" w:rsidRDefault="0090342C" w:rsidP="00821177">
            <w:pPr>
              <w:rPr>
                <w:rFonts w:ascii="Montserrat" w:eastAsia="Montserrat" w:hAnsi="Montserrat" w:cs="Mongolian Baiti"/>
                <w:color w:val="000000" w:themeColor="text1"/>
                <w:sz w:val="20"/>
                <w:szCs w:val="20"/>
              </w:rPr>
            </w:pPr>
          </w:p>
          <w:p w14:paraId="42007340"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1. [(Hora en que se entregó el reporte) – (Nivel de Servicio a </w:t>
            </w:r>
            <w:r w:rsidRPr="00716999">
              <w:rPr>
                <w:rFonts w:ascii="Montserrat" w:eastAsia="Montserrat" w:hAnsi="Montserrat" w:cs="Mongolian Baiti"/>
                <w:color w:val="000000" w:themeColor="text1"/>
                <w:sz w:val="20"/>
                <w:szCs w:val="20"/>
              </w:rPr>
              <w:lastRenderedPageBreak/>
              <w:t>cumplir)] = Horas de atraso en la entrega del reporte de Reporte de Niveles de Servicio</w:t>
            </w:r>
          </w:p>
          <w:p w14:paraId="26523ACA" w14:textId="77777777" w:rsidR="0090342C" w:rsidRPr="00716999" w:rsidRDefault="0090342C" w:rsidP="00821177">
            <w:pPr>
              <w:rPr>
                <w:rFonts w:ascii="Montserrat" w:eastAsia="Montserrat" w:hAnsi="Montserrat" w:cs="Mongolian Baiti"/>
                <w:color w:val="000000" w:themeColor="text1"/>
                <w:sz w:val="20"/>
                <w:szCs w:val="20"/>
              </w:rPr>
            </w:pPr>
          </w:p>
          <w:p w14:paraId="3BA6175F"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2. [(Horas de atraso en la entrega del reporte de Reporte de Niveles de Servicio) * (Deductiva) * (Valor de porcentaje del nivel de servicio dentro de la facturación mensual)] = Importe a deducir en factura</w:t>
            </w:r>
          </w:p>
          <w:p w14:paraId="4FDBB7EB" w14:textId="77777777" w:rsidR="0090342C" w:rsidRPr="00716999" w:rsidRDefault="0090342C" w:rsidP="00821177">
            <w:pPr>
              <w:rPr>
                <w:rFonts w:ascii="Montserrat" w:eastAsia="Montserrat" w:hAnsi="Montserrat" w:cs="Mongolian Baiti"/>
                <w:color w:val="000000" w:themeColor="text1"/>
                <w:sz w:val="20"/>
                <w:szCs w:val="20"/>
              </w:rPr>
            </w:pPr>
          </w:p>
        </w:tc>
      </w:tr>
      <w:tr w:rsidR="0090342C" w:rsidRPr="00716999" w14:paraId="240A29E4" w14:textId="77777777" w:rsidTr="0090342C">
        <w:trPr>
          <w:jc w:val="center"/>
        </w:trPr>
        <w:tc>
          <w:tcPr>
            <w:tcW w:w="1764" w:type="dxa"/>
            <w:vAlign w:val="center"/>
          </w:tcPr>
          <w:p w14:paraId="6EE79F35" w14:textId="6673FA4C"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lastRenderedPageBreak/>
              <w:t>Reporte de Rotación de personal</w:t>
            </w:r>
          </w:p>
        </w:tc>
        <w:tc>
          <w:tcPr>
            <w:tcW w:w="1802" w:type="dxa"/>
          </w:tcPr>
          <w:p w14:paraId="46D39E0D" w14:textId="0A561AD8"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Mensual (7 días hábiles posterior a la fecha que se reporta antes de las 11:00 horas en sus diferentes medios de atención)</w:t>
            </w:r>
          </w:p>
        </w:tc>
        <w:tc>
          <w:tcPr>
            <w:tcW w:w="1675" w:type="dxa"/>
            <w:vAlign w:val="center"/>
          </w:tcPr>
          <w:p w14:paraId="3F6344D8" w14:textId="24507B2E"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0.2% por cada día hábil de atraso</w:t>
            </w:r>
          </w:p>
        </w:tc>
        <w:tc>
          <w:tcPr>
            <w:tcW w:w="1613" w:type="dxa"/>
            <w:vAlign w:val="center"/>
          </w:tcPr>
          <w:p w14:paraId="5E54F06D" w14:textId="3E925BB8" w:rsidR="0090342C" w:rsidRPr="00716999" w:rsidRDefault="0090342C" w:rsidP="00821177">
            <w:pPr>
              <w:pStyle w:val="Normal1"/>
              <w:spacing w:before="0" w:after="0"/>
              <w:contextualSpacing/>
              <w:jc w:val="center"/>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5%</w:t>
            </w:r>
          </w:p>
        </w:tc>
        <w:tc>
          <w:tcPr>
            <w:tcW w:w="2928" w:type="dxa"/>
            <w:vAlign w:val="center"/>
          </w:tcPr>
          <w:p w14:paraId="0FD56AAD"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Los reportes de rotación de personal deben de ser entregados por parte del Proveedor dentro de los 7 días hábiles posteriores a la fecha que se reporta, antes de las 11:00 horas, posterior al mes correspondiente.</w:t>
            </w:r>
          </w:p>
          <w:p w14:paraId="096A379B" w14:textId="77777777" w:rsidR="0090342C" w:rsidRPr="00716999" w:rsidRDefault="0090342C" w:rsidP="00821177">
            <w:pPr>
              <w:rPr>
                <w:rFonts w:ascii="Montserrat" w:eastAsia="Montserrat" w:hAnsi="Montserrat" w:cs="Mongolian Baiti"/>
                <w:color w:val="000000" w:themeColor="text1"/>
                <w:sz w:val="20"/>
                <w:szCs w:val="20"/>
              </w:rPr>
            </w:pPr>
          </w:p>
          <w:p w14:paraId="4AE3F718"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1. [(Total de días en los que se realizó la entrega) – (nivel de servicio a cumplir)] = Días de atraso en la entrega del </w:t>
            </w:r>
            <w:r w:rsidRPr="00716999">
              <w:rPr>
                <w:rFonts w:ascii="Montserrat" w:eastAsia="Montserrat" w:hAnsi="Montserrat" w:cs="Mongolian Baiti"/>
                <w:color w:val="000000" w:themeColor="text1"/>
                <w:sz w:val="20"/>
                <w:szCs w:val="20"/>
              </w:rPr>
              <w:lastRenderedPageBreak/>
              <w:t>reporte de rotación de personal.</w:t>
            </w:r>
          </w:p>
          <w:p w14:paraId="7B987D41" w14:textId="268B3FFE"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2. [(Días de atraso en la entrega del reporte de rotación de personal) * (Deductiva) * (Valor de porcentaje del nivel de servicio dentro de la facturación mensual)] = Importe a deducir en factura</w:t>
            </w:r>
          </w:p>
        </w:tc>
      </w:tr>
      <w:tr w:rsidR="0090342C" w:rsidRPr="00716999" w14:paraId="5D4268FD" w14:textId="77777777" w:rsidTr="0090342C">
        <w:trPr>
          <w:jc w:val="center"/>
        </w:trPr>
        <w:tc>
          <w:tcPr>
            <w:tcW w:w="1764" w:type="dxa"/>
            <w:vAlign w:val="center"/>
          </w:tcPr>
          <w:p w14:paraId="34F5CC4C" w14:textId="323794DD"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lastRenderedPageBreak/>
              <w:t>Reporte de contactación de llamadas de salida</w:t>
            </w:r>
          </w:p>
        </w:tc>
        <w:tc>
          <w:tcPr>
            <w:tcW w:w="1802" w:type="dxa"/>
          </w:tcPr>
          <w:p w14:paraId="54AB497D" w14:textId="1956B4DC"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Mensual (al segundo día hábil –antes de las 11:00 horas)</w:t>
            </w:r>
          </w:p>
        </w:tc>
        <w:tc>
          <w:tcPr>
            <w:tcW w:w="1675" w:type="dxa"/>
            <w:vAlign w:val="center"/>
          </w:tcPr>
          <w:p w14:paraId="4A2F1DFF" w14:textId="2E6515D8"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0.2% por cada día hábil de atraso</w:t>
            </w:r>
          </w:p>
        </w:tc>
        <w:tc>
          <w:tcPr>
            <w:tcW w:w="1613" w:type="dxa"/>
            <w:vAlign w:val="center"/>
          </w:tcPr>
          <w:p w14:paraId="0C9E9476" w14:textId="7703C29A" w:rsidR="0090342C" w:rsidRPr="00716999" w:rsidRDefault="0090342C" w:rsidP="00821177">
            <w:pPr>
              <w:pStyle w:val="Normal1"/>
              <w:spacing w:before="0" w:after="0"/>
              <w:contextualSpacing/>
              <w:jc w:val="center"/>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5%</w:t>
            </w:r>
          </w:p>
        </w:tc>
        <w:tc>
          <w:tcPr>
            <w:tcW w:w="2928" w:type="dxa"/>
            <w:vAlign w:val="center"/>
          </w:tcPr>
          <w:p w14:paraId="664D848E"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Los Reportes de contactación de llamadas de salida, deben de ser entregados por parte del Proveedor al segundo día hábil, antes de las 11:00 horas, posterior al corte del mes calendario correspondiente.</w:t>
            </w:r>
          </w:p>
          <w:p w14:paraId="46E32A1B" w14:textId="77777777" w:rsidR="0090342C" w:rsidRPr="00716999" w:rsidRDefault="0090342C" w:rsidP="00821177">
            <w:pPr>
              <w:rPr>
                <w:rFonts w:ascii="Montserrat" w:eastAsia="Montserrat" w:hAnsi="Montserrat" w:cs="Mongolian Baiti"/>
                <w:color w:val="000000" w:themeColor="text1"/>
                <w:sz w:val="20"/>
                <w:szCs w:val="20"/>
              </w:rPr>
            </w:pPr>
          </w:p>
          <w:p w14:paraId="13D32494"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1. [(Total de días en los que se realizó la entrega) – (nivel de servicio a cumplir)] = Días de atraso en la entrega del Reporte de contactación de llamadas de salida.</w:t>
            </w:r>
          </w:p>
          <w:p w14:paraId="3AB217A8" w14:textId="262F0248"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2. [(Días de atraso en la entrega del Reporte de contactación de </w:t>
            </w:r>
            <w:r w:rsidRPr="00716999">
              <w:rPr>
                <w:rFonts w:ascii="Montserrat" w:eastAsia="Montserrat" w:hAnsi="Montserrat" w:cs="Mongolian Baiti"/>
                <w:color w:val="000000" w:themeColor="text1"/>
                <w:sz w:val="20"/>
                <w:szCs w:val="20"/>
              </w:rPr>
              <w:lastRenderedPageBreak/>
              <w:t>llamadas de salida) * (Deductiva) * (Valor de porcentaje del nivel de servicio dentro de la facturación mensual)] = Importe a deducir en factura</w:t>
            </w:r>
          </w:p>
        </w:tc>
      </w:tr>
      <w:tr w:rsidR="0090342C" w:rsidRPr="00716999" w14:paraId="7C53ABBA" w14:textId="77777777" w:rsidTr="0090342C">
        <w:trPr>
          <w:jc w:val="center"/>
        </w:trPr>
        <w:tc>
          <w:tcPr>
            <w:tcW w:w="1764" w:type="dxa"/>
            <w:vAlign w:val="center"/>
          </w:tcPr>
          <w:p w14:paraId="706215B2" w14:textId="27AB8264"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lastRenderedPageBreak/>
              <w:t>Buzón de llamadas (fuera de la ventana de servicio)</w:t>
            </w:r>
          </w:p>
        </w:tc>
        <w:tc>
          <w:tcPr>
            <w:tcW w:w="1802" w:type="dxa"/>
          </w:tcPr>
          <w:p w14:paraId="7DE74851" w14:textId="79B5EDB2"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Diario (a día hábil vencido -antes de las 11:00 horas-)</w:t>
            </w:r>
          </w:p>
        </w:tc>
        <w:tc>
          <w:tcPr>
            <w:tcW w:w="1675" w:type="dxa"/>
            <w:vAlign w:val="center"/>
          </w:tcPr>
          <w:p w14:paraId="2CCE58F8" w14:textId="536CCEC8"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0.2% por cada hora de atraso</w:t>
            </w:r>
          </w:p>
        </w:tc>
        <w:tc>
          <w:tcPr>
            <w:tcW w:w="1613" w:type="dxa"/>
            <w:vAlign w:val="center"/>
          </w:tcPr>
          <w:p w14:paraId="0337DA38" w14:textId="1045B7EF" w:rsidR="0090342C" w:rsidRPr="00716999" w:rsidRDefault="0090342C" w:rsidP="00821177">
            <w:pPr>
              <w:pStyle w:val="Normal1"/>
              <w:spacing w:before="0" w:after="0"/>
              <w:contextualSpacing/>
              <w:jc w:val="center"/>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3%</w:t>
            </w:r>
          </w:p>
        </w:tc>
        <w:tc>
          <w:tcPr>
            <w:tcW w:w="2928" w:type="dxa"/>
            <w:vAlign w:val="center"/>
          </w:tcPr>
          <w:p w14:paraId="5DAE072A"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Los reportes de Buzón de llamadas (fuera de la ventana de servicio), deben ser entregados por parte del proveedor al día hábil vencido, antes de las 11:00 horas.</w:t>
            </w:r>
          </w:p>
          <w:p w14:paraId="7855D110" w14:textId="77777777" w:rsidR="0090342C" w:rsidRPr="00716999" w:rsidRDefault="0090342C" w:rsidP="00821177">
            <w:pPr>
              <w:rPr>
                <w:rFonts w:ascii="Montserrat" w:eastAsia="Montserrat" w:hAnsi="Montserrat" w:cs="Mongolian Baiti"/>
                <w:color w:val="000000" w:themeColor="text1"/>
                <w:sz w:val="20"/>
                <w:szCs w:val="20"/>
              </w:rPr>
            </w:pPr>
          </w:p>
          <w:p w14:paraId="0F4247DB"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1. [(Hora en que se entregó el reporte) – (Nivel de Servicio a cumplir)] = Horas de atraso en la entrega del reporte de Buzón de llamadas (fuera de la ventana de servicio)</w:t>
            </w:r>
          </w:p>
          <w:p w14:paraId="7CCB4564" w14:textId="77777777" w:rsidR="0090342C" w:rsidRPr="00716999" w:rsidRDefault="0090342C" w:rsidP="00821177">
            <w:pPr>
              <w:rPr>
                <w:rFonts w:ascii="Montserrat" w:eastAsia="Montserrat" w:hAnsi="Montserrat" w:cs="Mongolian Baiti"/>
                <w:color w:val="000000" w:themeColor="text1"/>
                <w:sz w:val="20"/>
                <w:szCs w:val="20"/>
              </w:rPr>
            </w:pPr>
          </w:p>
          <w:p w14:paraId="1D320D4F"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2. [(Horas de atraso en la entrega del Reporte de Buzón de llamadas (fuera de la ventana de servicio)) * (Deductiva) * (Valor de porcentaje del nivel de servicio dentro de la facturación </w:t>
            </w:r>
            <w:r w:rsidRPr="00716999">
              <w:rPr>
                <w:rFonts w:ascii="Montserrat" w:eastAsia="Montserrat" w:hAnsi="Montserrat" w:cs="Mongolian Baiti"/>
                <w:color w:val="000000" w:themeColor="text1"/>
                <w:sz w:val="20"/>
                <w:szCs w:val="20"/>
              </w:rPr>
              <w:lastRenderedPageBreak/>
              <w:t>mensual)] = Importe a deducir en factura</w:t>
            </w:r>
          </w:p>
          <w:p w14:paraId="10BB4BB2" w14:textId="77777777" w:rsidR="0090342C" w:rsidRPr="00716999" w:rsidRDefault="0090342C" w:rsidP="00821177">
            <w:pPr>
              <w:rPr>
                <w:rFonts w:ascii="Montserrat" w:eastAsia="Montserrat" w:hAnsi="Montserrat" w:cs="Mongolian Baiti"/>
                <w:color w:val="000000" w:themeColor="text1"/>
                <w:sz w:val="20"/>
                <w:szCs w:val="20"/>
              </w:rPr>
            </w:pPr>
          </w:p>
        </w:tc>
      </w:tr>
      <w:tr w:rsidR="0090342C" w:rsidRPr="00716999" w14:paraId="3F97CC92" w14:textId="77777777" w:rsidTr="0090342C">
        <w:trPr>
          <w:jc w:val="center"/>
        </w:trPr>
        <w:tc>
          <w:tcPr>
            <w:tcW w:w="1764" w:type="dxa"/>
            <w:vAlign w:val="center"/>
          </w:tcPr>
          <w:p w14:paraId="30EFFB07" w14:textId="24354C78"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lastRenderedPageBreak/>
              <w:t>Reporte de tiempos de conexión de usuarios PS-P</w:t>
            </w:r>
          </w:p>
        </w:tc>
        <w:tc>
          <w:tcPr>
            <w:tcW w:w="1802" w:type="dxa"/>
          </w:tcPr>
          <w:p w14:paraId="017E0A26" w14:textId="2BC356FC"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Semanal (al primer día hábil –antes de las 11:00 horas)</w:t>
            </w:r>
          </w:p>
        </w:tc>
        <w:tc>
          <w:tcPr>
            <w:tcW w:w="1675" w:type="dxa"/>
            <w:vAlign w:val="center"/>
          </w:tcPr>
          <w:p w14:paraId="5B57F5AC" w14:textId="7FECCEA5"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0.2% por cada día hábil de atraso</w:t>
            </w:r>
          </w:p>
        </w:tc>
        <w:tc>
          <w:tcPr>
            <w:tcW w:w="1613" w:type="dxa"/>
            <w:vAlign w:val="center"/>
          </w:tcPr>
          <w:p w14:paraId="5878A538" w14:textId="3AC08C9F" w:rsidR="0090342C" w:rsidRPr="00716999" w:rsidRDefault="0090342C" w:rsidP="00821177">
            <w:pPr>
              <w:pStyle w:val="Normal1"/>
              <w:spacing w:before="0" w:after="0"/>
              <w:contextualSpacing/>
              <w:jc w:val="center"/>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5%</w:t>
            </w:r>
          </w:p>
        </w:tc>
        <w:tc>
          <w:tcPr>
            <w:tcW w:w="2928" w:type="dxa"/>
            <w:vAlign w:val="center"/>
          </w:tcPr>
          <w:p w14:paraId="07DF9332"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Los Reportes de tiempos de conexión de usuarios PS-P, deben de ser entregados por parte del Proveedor el primer día hábil, antes de las 11:00 horas, posterior al corte de la semana calendario y mes correspondiente.</w:t>
            </w:r>
          </w:p>
          <w:p w14:paraId="271E9A11" w14:textId="77777777" w:rsidR="0090342C" w:rsidRPr="00716999" w:rsidRDefault="0090342C" w:rsidP="00821177">
            <w:pPr>
              <w:rPr>
                <w:rFonts w:ascii="Montserrat" w:eastAsia="Montserrat" w:hAnsi="Montserrat" w:cs="Mongolian Baiti"/>
                <w:color w:val="000000" w:themeColor="text1"/>
                <w:sz w:val="20"/>
                <w:szCs w:val="20"/>
              </w:rPr>
            </w:pPr>
          </w:p>
          <w:p w14:paraId="5C093ACB"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1. [(Total de días en los que se realizó la entrega) – (nivel de servicio a cumplir)] = Días de atraso en la entrega del Reporte de tiempos de conexión de usuarios PS-P.</w:t>
            </w:r>
          </w:p>
          <w:p w14:paraId="27674391" w14:textId="6921558F"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2. [(Días de atraso en la entrega del Reporte de tiempos de conexión de usuarios PS-P) * (Deductiva) * (Valor de porcentaje del nivel de servicio dentro de la facturación mensual)] = Importe a deducir en factura</w:t>
            </w:r>
          </w:p>
        </w:tc>
      </w:tr>
      <w:tr w:rsidR="0090342C" w:rsidRPr="00716999" w14:paraId="4C1E4858" w14:textId="77777777" w:rsidTr="0090342C">
        <w:trPr>
          <w:jc w:val="center"/>
        </w:trPr>
        <w:tc>
          <w:tcPr>
            <w:tcW w:w="1764" w:type="dxa"/>
            <w:vAlign w:val="center"/>
          </w:tcPr>
          <w:p w14:paraId="3D8FCE09" w14:textId="2AAE0168"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lastRenderedPageBreak/>
              <w:t>Reporte de tiempos de conexión de usuarios PS-I</w:t>
            </w:r>
          </w:p>
        </w:tc>
        <w:tc>
          <w:tcPr>
            <w:tcW w:w="1802" w:type="dxa"/>
            <w:vAlign w:val="center"/>
          </w:tcPr>
          <w:p w14:paraId="50E016AB" w14:textId="789609AC"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Semanal (al primer día hábil –antes de las 09:00 horas para Derechohabiente y Contribuyente en sus diferentes medios de atención).</w:t>
            </w:r>
          </w:p>
        </w:tc>
        <w:tc>
          <w:tcPr>
            <w:tcW w:w="1675" w:type="dxa"/>
            <w:vAlign w:val="center"/>
          </w:tcPr>
          <w:p w14:paraId="3FD29170" w14:textId="0283BFEF"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0.2% por cada día hábil de atraso</w:t>
            </w:r>
          </w:p>
        </w:tc>
        <w:tc>
          <w:tcPr>
            <w:tcW w:w="1613" w:type="dxa"/>
            <w:vAlign w:val="center"/>
          </w:tcPr>
          <w:p w14:paraId="0C223E12" w14:textId="1366F1DE" w:rsidR="0090342C" w:rsidRPr="00716999" w:rsidRDefault="0090342C" w:rsidP="00821177">
            <w:pPr>
              <w:pStyle w:val="Normal1"/>
              <w:spacing w:before="0" w:after="0"/>
              <w:contextualSpacing/>
              <w:jc w:val="center"/>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5%</w:t>
            </w:r>
          </w:p>
        </w:tc>
        <w:tc>
          <w:tcPr>
            <w:tcW w:w="2928" w:type="dxa"/>
            <w:vAlign w:val="center"/>
          </w:tcPr>
          <w:p w14:paraId="6F599469" w14:textId="6F96BF4E"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Los Reportes de tiempos de conexión de usuarios PS-I, deben de ser entregados por parte del Proveedor el primer día hábil, antes de las 09:00 horas, posterior al corte de la semana calendario y mes correspondiente.</w:t>
            </w:r>
          </w:p>
          <w:p w14:paraId="5A9F6AEB" w14:textId="77777777" w:rsidR="0090342C" w:rsidRPr="00716999" w:rsidRDefault="0090342C" w:rsidP="00821177">
            <w:pPr>
              <w:rPr>
                <w:rFonts w:ascii="Montserrat" w:eastAsia="Montserrat" w:hAnsi="Montserrat" w:cs="Mongolian Baiti"/>
                <w:color w:val="000000" w:themeColor="text1"/>
                <w:sz w:val="20"/>
                <w:szCs w:val="20"/>
              </w:rPr>
            </w:pPr>
          </w:p>
          <w:p w14:paraId="30D58D11" w14:textId="7275B085"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1. [(Total de días en los que se realizó la entrega) – (nivel de servicio a cumplir)] = Días de atraso en la entrega del Reporte de tiempos de conexión de usuarios PS-I.</w:t>
            </w:r>
          </w:p>
          <w:p w14:paraId="18B3FDDA" w14:textId="4F1E89AA"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2. [(Días de atraso en la entrega del Reporte de tiempos de conexión de usuarios PS-I) * (Deductiva) * (Valor de porcentaje del nivel de servicio dentro de la facturación mensual)] = Importe a deducir en factura</w:t>
            </w:r>
          </w:p>
        </w:tc>
      </w:tr>
      <w:tr w:rsidR="0090342C" w:rsidRPr="00716999" w14:paraId="551A896E" w14:textId="77777777" w:rsidTr="0090342C">
        <w:trPr>
          <w:jc w:val="center"/>
        </w:trPr>
        <w:tc>
          <w:tcPr>
            <w:tcW w:w="1764" w:type="dxa"/>
            <w:vAlign w:val="center"/>
          </w:tcPr>
          <w:p w14:paraId="40CA41FE" w14:textId="764F4295"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 xml:space="preserve">Reporte de disponibilidad, Acceso a la Infraestructura y </w:t>
            </w:r>
            <w:r w:rsidRPr="00716999">
              <w:rPr>
                <w:rFonts w:ascii="Montserrat" w:eastAsia="Montserrat" w:hAnsi="Montserrat" w:cs="Mongolian Baiti"/>
                <w:color w:val="000000" w:themeColor="text1"/>
                <w:sz w:val="20"/>
                <w:lang w:val="es-MX"/>
              </w:rPr>
              <w:lastRenderedPageBreak/>
              <w:t>Aplicaciones del CCIMSS Morelia, Michoacán y Bitácora de Fallas.</w:t>
            </w:r>
          </w:p>
        </w:tc>
        <w:tc>
          <w:tcPr>
            <w:tcW w:w="1802" w:type="dxa"/>
          </w:tcPr>
          <w:p w14:paraId="2A5287F0" w14:textId="5DAFC5DC"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lastRenderedPageBreak/>
              <w:t>Mes vencido (dentro de los primeros 7 días naturales)</w:t>
            </w:r>
          </w:p>
        </w:tc>
        <w:tc>
          <w:tcPr>
            <w:tcW w:w="1675" w:type="dxa"/>
            <w:vAlign w:val="center"/>
          </w:tcPr>
          <w:p w14:paraId="3B35D3C9" w14:textId="3B466948"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0.2% por cada día hábil de atraso</w:t>
            </w:r>
          </w:p>
        </w:tc>
        <w:tc>
          <w:tcPr>
            <w:tcW w:w="1613" w:type="dxa"/>
            <w:vAlign w:val="center"/>
          </w:tcPr>
          <w:p w14:paraId="1B0A9871" w14:textId="1741B943" w:rsidR="0090342C" w:rsidRPr="00716999" w:rsidRDefault="0090342C" w:rsidP="00821177">
            <w:pPr>
              <w:pStyle w:val="Normal1"/>
              <w:spacing w:before="0" w:after="0"/>
              <w:contextualSpacing/>
              <w:jc w:val="center"/>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5%</w:t>
            </w:r>
          </w:p>
        </w:tc>
        <w:tc>
          <w:tcPr>
            <w:tcW w:w="2928" w:type="dxa"/>
            <w:vAlign w:val="center"/>
          </w:tcPr>
          <w:p w14:paraId="4F6D0B77" w14:textId="4E2CDDC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Los Reportes de disponibilidad, Acceso a la Infraestructura y </w:t>
            </w:r>
            <w:r w:rsidRPr="00716999">
              <w:rPr>
                <w:rFonts w:ascii="Montserrat" w:eastAsia="Montserrat" w:hAnsi="Montserrat" w:cs="Mongolian Baiti"/>
                <w:color w:val="000000" w:themeColor="text1"/>
                <w:sz w:val="20"/>
                <w:szCs w:val="20"/>
              </w:rPr>
              <w:lastRenderedPageBreak/>
              <w:t>Aplicaciones del CCIMSS Morelia, Michoacán y Bitácora de Fallas, deben de ser entregados por parte del Proveedor dentro de los primero 7 días naturales, posterior al mes correspondiente.</w:t>
            </w:r>
          </w:p>
          <w:p w14:paraId="255DC30D" w14:textId="77777777" w:rsidR="0090342C" w:rsidRPr="00716999" w:rsidRDefault="0090342C" w:rsidP="00821177">
            <w:pPr>
              <w:rPr>
                <w:rFonts w:ascii="Montserrat" w:eastAsia="Montserrat" w:hAnsi="Montserrat" w:cs="Mongolian Baiti"/>
                <w:color w:val="000000" w:themeColor="text1"/>
                <w:sz w:val="20"/>
                <w:szCs w:val="20"/>
              </w:rPr>
            </w:pPr>
          </w:p>
          <w:p w14:paraId="19109601" w14:textId="336E6029"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1. [(Total de días en los que se realizó la entrega) – (nivel de servicio a cumplir)] = Días de atraso en la entrega del Reporte de disponibilidad, Acceso a la Infraestructura y Aplicaciones del CCIMSS Morelia, Michoacán y Bitácora de Fallas.</w:t>
            </w:r>
          </w:p>
          <w:p w14:paraId="0086F967" w14:textId="4118E64C"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2. [(Días de atraso en la entrega del Reporte de disponibilidad, Acceso a la Infraestructura y Aplicaciones del CCIMSS Morelia, Michoacán y Bitácora de Fallas.) * (Deductiva) * (Valor de porcentaje del </w:t>
            </w:r>
            <w:r w:rsidRPr="00716999">
              <w:rPr>
                <w:rFonts w:ascii="Montserrat" w:eastAsia="Montserrat" w:hAnsi="Montserrat" w:cs="Mongolian Baiti"/>
                <w:color w:val="000000" w:themeColor="text1"/>
                <w:sz w:val="20"/>
                <w:szCs w:val="20"/>
              </w:rPr>
              <w:lastRenderedPageBreak/>
              <w:t>nivel de servicio dentro de la facturación mensual)] = Importe a deducir en factura</w:t>
            </w:r>
          </w:p>
        </w:tc>
      </w:tr>
      <w:tr w:rsidR="0090342C" w:rsidRPr="00716999" w14:paraId="4613AFAD" w14:textId="77777777" w:rsidTr="0090342C">
        <w:trPr>
          <w:jc w:val="center"/>
        </w:trPr>
        <w:tc>
          <w:tcPr>
            <w:tcW w:w="1764" w:type="dxa"/>
            <w:vAlign w:val="center"/>
          </w:tcPr>
          <w:p w14:paraId="19DD815A" w14:textId="1EB49D76"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lastRenderedPageBreak/>
              <w:t>Memoria Técnica</w:t>
            </w:r>
          </w:p>
        </w:tc>
        <w:tc>
          <w:tcPr>
            <w:tcW w:w="1802" w:type="dxa"/>
            <w:vAlign w:val="center"/>
          </w:tcPr>
          <w:p w14:paraId="61B8144A" w14:textId="12097C81"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30 (treinta) días naturales posteriores al inicio de la prestación del servicio y actualizada de manera trimestral o 15 días naturales posteriores a algún cambio sustancial de la infraestructura con la que se brinda el servicio por parte de EL LICITANTE.</w:t>
            </w:r>
          </w:p>
        </w:tc>
        <w:tc>
          <w:tcPr>
            <w:tcW w:w="1675" w:type="dxa"/>
            <w:vAlign w:val="center"/>
          </w:tcPr>
          <w:p w14:paraId="6DEF365E" w14:textId="10FA2307"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0.2% por cada día hábil de atraso</w:t>
            </w:r>
          </w:p>
        </w:tc>
        <w:tc>
          <w:tcPr>
            <w:tcW w:w="1613" w:type="dxa"/>
            <w:vAlign w:val="center"/>
          </w:tcPr>
          <w:p w14:paraId="0D05AC0A" w14:textId="671E85ED" w:rsidR="0090342C" w:rsidRPr="00716999" w:rsidRDefault="0090342C" w:rsidP="00821177">
            <w:pPr>
              <w:pStyle w:val="Normal1"/>
              <w:spacing w:before="0" w:after="0"/>
              <w:contextualSpacing/>
              <w:jc w:val="center"/>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5%</w:t>
            </w:r>
          </w:p>
        </w:tc>
        <w:tc>
          <w:tcPr>
            <w:tcW w:w="2928" w:type="dxa"/>
            <w:vAlign w:val="center"/>
          </w:tcPr>
          <w:p w14:paraId="1904D2C1"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El reporte Memoria Técnica, debe ser entregado por parte del Proveedor a los 30 días naturales posterior al inicio de la prestación del servicio y actualizado de manera trimestral o 15 días naturales posterior a algún cambio sustancial de la infraestructura.</w:t>
            </w:r>
          </w:p>
          <w:p w14:paraId="6916010A" w14:textId="77777777" w:rsidR="0090342C" w:rsidRPr="00716999" w:rsidRDefault="0090342C" w:rsidP="00821177">
            <w:pPr>
              <w:rPr>
                <w:rFonts w:ascii="Montserrat" w:eastAsia="Montserrat" w:hAnsi="Montserrat" w:cs="Mongolian Baiti"/>
                <w:color w:val="000000" w:themeColor="text1"/>
                <w:sz w:val="20"/>
                <w:szCs w:val="20"/>
              </w:rPr>
            </w:pPr>
          </w:p>
          <w:p w14:paraId="0C32CF0D"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1. [(Total de días en los que se realizó la entrega) – (nivel de servicio a cumplir)] = Días de atraso en la entrega de la Memoria Técnica.</w:t>
            </w:r>
          </w:p>
          <w:p w14:paraId="2DA5A0B9" w14:textId="143DE73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2. [(Días de atraso en la entrega del reporte Memoria Técnica) * (Deductiva) * (Valor de porcentaje del nivel de servicio dentro de la facturación mensual)] = Importe a deducir en factura</w:t>
            </w:r>
          </w:p>
        </w:tc>
      </w:tr>
      <w:tr w:rsidR="0090342C" w:rsidRPr="00716999" w14:paraId="77CF7D77" w14:textId="77777777" w:rsidTr="0090342C">
        <w:trPr>
          <w:jc w:val="center"/>
        </w:trPr>
        <w:tc>
          <w:tcPr>
            <w:tcW w:w="1764" w:type="dxa"/>
            <w:vAlign w:val="center"/>
          </w:tcPr>
          <w:p w14:paraId="7C474AD9" w14:textId="25DBD304"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lastRenderedPageBreak/>
              <w:t>Entregable de componentes habilitadores para Posiciones de Servicio Propias (PS-P) por campaña.</w:t>
            </w:r>
          </w:p>
        </w:tc>
        <w:tc>
          <w:tcPr>
            <w:tcW w:w="1802" w:type="dxa"/>
          </w:tcPr>
          <w:p w14:paraId="560F6037" w14:textId="7D3B1678"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 xml:space="preserve">Como parte de la propuesta, así como actualizable cada mes calendario posterior al inicio de la prestación del servicio y actualizada a más tardar, cada 15 días naturales posteriores a algún cambio sustancial de la infraestructura con la que se brinda el servicio por parte de EL LICITANTE </w:t>
            </w:r>
          </w:p>
        </w:tc>
        <w:tc>
          <w:tcPr>
            <w:tcW w:w="1675" w:type="dxa"/>
            <w:vAlign w:val="center"/>
          </w:tcPr>
          <w:p w14:paraId="26EB01B6" w14:textId="5ED9E783"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0.2% por cada día hábil de atraso</w:t>
            </w:r>
          </w:p>
        </w:tc>
        <w:tc>
          <w:tcPr>
            <w:tcW w:w="1613" w:type="dxa"/>
            <w:vAlign w:val="center"/>
          </w:tcPr>
          <w:p w14:paraId="20AD73E4" w14:textId="68937869" w:rsidR="0090342C" w:rsidRPr="00716999" w:rsidRDefault="0090342C" w:rsidP="00821177">
            <w:pPr>
              <w:pStyle w:val="Normal1"/>
              <w:spacing w:before="0" w:after="0"/>
              <w:contextualSpacing/>
              <w:jc w:val="center"/>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5%</w:t>
            </w:r>
          </w:p>
        </w:tc>
        <w:tc>
          <w:tcPr>
            <w:tcW w:w="2928" w:type="dxa"/>
            <w:vAlign w:val="center"/>
          </w:tcPr>
          <w:p w14:paraId="7C7F3C97"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Los reportes Entregable de componentes habilitadores para Posiciones de Servicio Propias (PS-P) por campaña, deben de ser entregados por parte del Proveedor al día 15 hábil, posterior a algún cambio sustancial de la infraestructura.</w:t>
            </w:r>
          </w:p>
          <w:p w14:paraId="38447500" w14:textId="77777777" w:rsidR="0090342C" w:rsidRPr="00716999" w:rsidRDefault="0090342C" w:rsidP="00821177">
            <w:pPr>
              <w:rPr>
                <w:rFonts w:ascii="Montserrat" w:eastAsia="Montserrat" w:hAnsi="Montserrat" w:cs="Mongolian Baiti"/>
                <w:color w:val="000000" w:themeColor="text1"/>
                <w:sz w:val="20"/>
                <w:szCs w:val="20"/>
              </w:rPr>
            </w:pPr>
          </w:p>
          <w:p w14:paraId="35495C7D"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1. [(Total de días en los que se realizó la entrega) – (nivel de servicio a cumplir)] = Días de atraso en la entrega del reporte Entregable de componentes habilitadores para Posiciones de Servicio Propias (PS-P) por campaña.</w:t>
            </w:r>
          </w:p>
          <w:p w14:paraId="3943C453" w14:textId="5A6DF8EE"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2. [(Días de atraso en la entrega del reporte Entregable de componentes habilitadores para Posiciones de Servicio Propias (PS-P) por campaña.) * (Deductiva) * (Valor de porcentaje del nivel de servicio </w:t>
            </w:r>
            <w:r w:rsidRPr="00716999">
              <w:rPr>
                <w:rFonts w:ascii="Montserrat" w:eastAsia="Montserrat" w:hAnsi="Montserrat" w:cs="Mongolian Baiti"/>
                <w:color w:val="000000" w:themeColor="text1"/>
                <w:sz w:val="20"/>
                <w:szCs w:val="20"/>
              </w:rPr>
              <w:lastRenderedPageBreak/>
              <w:t>dentro de la facturación mensual)] = Importe a deducir en factura</w:t>
            </w:r>
          </w:p>
        </w:tc>
      </w:tr>
      <w:tr w:rsidR="0090342C" w:rsidRPr="00716999" w14:paraId="7EC69C8A" w14:textId="77777777" w:rsidTr="0090342C">
        <w:trPr>
          <w:jc w:val="center"/>
        </w:trPr>
        <w:tc>
          <w:tcPr>
            <w:tcW w:w="1764" w:type="dxa"/>
            <w:vAlign w:val="center"/>
          </w:tcPr>
          <w:p w14:paraId="6E0D2BD9" w14:textId="47F3B447"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lastRenderedPageBreak/>
              <w:t>Histórico de interacciones.</w:t>
            </w:r>
          </w:p>
        </w:tc>
        <w:tc>
          <w:tcPr>
            <w:tcW w:w="1802" w:type="dxa"/>
          </w:tcPr>
          <w:p w14:paraId="0A581A26" w14:textId="6B57DE42"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Mensual (al segundo día hábil –antes de las 11:00 horas para Derechohabiente y Contribuyente en sus diferentes medios de atención)</w:t>
            </w:r>
          </w:p>
        </w:tc>
        <w:tc>
          <w:tcPr>
            <w:tcW w:w="1675" w:type="dxa"/>
            <w:vAlign w:val="center"/>
          </w:tcPr>
          <w:p w14:paraId="70EFD016" w14:textId="24F67B58"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0.2% por cada día hábil de atraso</w:t>
            </w:r>
          </w:p>
        </w:tc>
        <w:tc>
          <w:tcPr>
            <w:tcW w:w="1613" w:type="dxa"/>
            <w:vAlign w:val="center"/>
          </w:tcPr>
          <w:p w14:paraId="3B0EC33E" w14:textId="1EE6B211" w:rsidR="0090342C" w:rsidRPr="00716999" w:rsidRDefault="0090342C" w:rsidP="00821177">
            <w:pPr>
              <w:pStyle w:val="Normal1"/>
              <w:spacing w:before="0" w:after="0"/>
              <w:contextualSpacing/>
              <w:jc w:val="center"/>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5%</w:t>
            </w:r>
          </w:p>
        </w:tc>
        <w:tc>
          <w:tcPr>
            <w:tcW w:w="2928" w:type="dxa"/>
            <w:vAlign w:val="center"/>
          </w:tcPr>
          <w:p w14:paraId="1349FA83"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Los reportes de detalle de Histórico de interaccione, deben de ser entregados por parte del Proveedor al segundo día hábil, antes de las 11:00 horas, posterior al corte del mes correspondiente.</w:t>
            </w:r>
          </w:p>
          <w:p w14:paraId="181C403F" w14:textId="77777777" w:rsidR="0090342C" w:rsidRPr="00716999" w:rsidRDefault="0090342C" w:rsidP="00821177">
            <w:pPr>
              <w:rPr>
                <w:rFonts w:ascii="Montserrat" w:eastAsia="Montserrat" w:hAnsi="Montserrat" w:cs="Mongolian Baiti"/>
                <w:color w:val="000000" w:themeColor="text1"/>
                <w:sz w:val="20"/>
                <w:szCs w:val="20"/>
              </w:rPr>
            </w:pPr>
          </w:p>
          <w:p w14:paraId="0ED95D66"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1. [(Total de días en los que se realizó la entrega) – (nivel de servicio a cumplir)] = Días de atraso en la entrega del reporte Histórico de interacciones.</w:t>
            </w:r>
          </w:p>
          <w:p w14:paraId="406506E7" w14:textId="43E0C17C"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2. [(Días de atraso en la entrega del reporte Histórico de interaccione) * (Deductiva) * (Valor de porcentaje del nivel de servicio dentro de la facturación mensual)] = Importe a deducir en factura</w:t>
            </w:r>
          </w:p>
        </w:tc>
      </w:tr>
      <w:tr w:rsidR="0090342C" w:rsidRPr="00716999" w14:paraId="10CBD4DD" w14:textId="77777777" w:rsidTr="0090342C">
        <w:trPr>
          <w:jc w:val="center"/>
        </w:trPr>
        <w:tc>
          <w:tcPr>
            <w:tcW w:w="1764" w:type="dxa"/>
            <w:vAlign w:val="center"/>
          </w:tcPr>
          <w:p w14:paraId="2470450F" w14:textId="206B8B10"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Bitácora estadística de correlación</w:t>
            </w:r>
          </w:p>
        </w:tc>
        <w:tc>
          <w:tcPr>
            <w:tcW w:w="1802" w:type="dxa"/>
          </w:tcPr>
          <w:p w14:paraId="02160BB9" w14:textId="58C2B68F"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 xml:space="preserve">Mensual (al segundo día </w:t>
            </w:r>
            <w:r w:rsidRPr="00716999">
              <w:rPr>
                <w:rFonts w:ascii="Montserrat" w:eastAsia="Montserrat" w:hAnsi="Montserrat" w:cs="Mongolian Baiti"/>
                <w:color w:val="000000" w:themeColor="text1"/>
                <w:sz w:val="20"/>
                <w:lang w:val="es-MX"/>
              </w:rPr>
              <w:lastRenderedPageBreak/>
              <w:t>hábil –antes de las 11:00 horas)</w:t>
            </w:r>
          </w:p>
        </w:tc>
        <w:tc>
          <w:tcPr>
            <w:tcW w:w="1675" w:type="dxa"/>
            <w:vAlign w:val="center"/>
          </w:tcPr>
          <w:p w14:paraId="22CC5F52" w14:textId="40E26C4F"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lastRenderedPageBreak/>
              <w:t>0.2% por cada día hábil de atraso</w:t>
            </w:r>
          </w:p>
        </w:tc>
        <w:tc>
          <w:tcPr>
            <w:tcW w:w="1613" w:type="dxa"/>
            <w:vAlign w:val="center"/>
          </w:tcPr>
          <w:p w14:paraId="15719F97" w14:textId="4961DCCE" w:rsidR="0090342C" w:rsidRPr="00716999" w:rsidRDefault="0090342C" w:rsidP="00821177">
            <w:pPr>
              <w:pStyle w:val="Normal1"/>
              <w:spacing w:before="0" w:after="0"/>
              <w:contextualSpacing/>
              <w:jc w:val="center"/>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5%</w:t>
            </w:r>
          </w:p>
        </w:tc>
        <w:tc>
          <w:tcPr>
            <w:tcW w:w="2928" w:type="dxa"/>
            <w:vAlign w:val="center"/>
          </w:tcPr>
          <w:p w14:paraId="4A6096F6"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Los reportes de Bitácora estadística de correlación, </w:t>
            </w:r>
            <w:r w:rsidRPr="00716999">
              <w:rPr>
                <w:rFonts w:ascii="Montserrat" w:eastAsia="Montserrat" w:hAnsi="Montserrat" w:cs="Mongolian Baiti"/>
                <w:color w:val="000000" w:themeColor="text1"/>
                <w:sz w:val="20"/>
                <w:szCs w:val="20"/>
              </w:rPr>
              <w:lastRenderedPageBreak/>
              <w:t>deben de ser entregados por parte del Proveedor al segundo día hábil, antes de las 11:00 horas, posterior al corte del mes correspondiente.</w:t>
            </w:r>
          </w:p>
          <w:p w14:paraId="768C4A2F" w14:textId="77777777" w:rsidR="0090342C" w:rsidRPr="00716999" w:rsidRDefault="0090342C" w:rsidP="00821177">
            <w:pPr>
              <w:rPr>
                <w:rFonts w:ascii="Montserrat" w:eastAsia="Montserrat" w:hAnsi="Montserrat" w:cs="Mongolian Baiti"/>
                <w:color w:val="000000" w:themeColor="text1"/>
                <w:sz w:val="20"/>
                <w:szCs w:val="20"/>
              </w:rPr>
            </w:pPr>
          </w:p>
          <w:p w14:paraId="7F06DFB6"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1. [(Total de días en los que se realizó la entrega) – (nivel de servicio a cumplir)] = Días de atraso en la entrega del reporte Bitácora estadística de correlación.</w:t>
            </w:r>
          </w:p>
          <w:p w14:paraId="43042352" w14:textId="45C145DF"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2. [(Días de atraso en la entrega del reporte Bitácora estadística de correlación) * (Deductiva) * (Valor de porcentaje del nivel de servicio dentro de la facturación mensual)] = Importe a deducir en factura</w:t>
            </w:r>
          </w:p>
        </w:tc>
      </w:tr>
      <w:tr w:rsidR="0090342C" w:rsidRPr="00716999" w14:paraId="2FC24DF7" w14:textId="77777777" w:rsidTr="0090342C">
        <w:trPr>
          <w:jc w:val="center"/>
        </w:trPr>
        <w:tc>
          <w:tcPr>
            <w:tcW w:w="1764" w:type="dxa"/>
            <w:vAlign w:val="center"/>
          </w:tcPr>
          <w:p w14:paraId="7B6B4E35" w14:textId="26EB447E"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lastRenderedPageBreak/>
              <w:t>Análisis de comportamiento y estacionalidad</w:t>
            </w:r>
          </w:p>
        </w:tc>
        <w:tc>
          <w:tcPr>
            <w:tcW w:w="1802" w:type="dxa"/>
          </w:tcPr>
          <w:p w14:paraId="5EA4504C" w14:textId="2AAF6B0B"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Mensual (al segundo día hábil –antes de las 11:00 horas)</w:t>
            </w:r>
          </w:p>
        </w:tc>
        <w:tc>
          <w:tcPr>
            <w:tcW w:w="1675" w:type="dxa"/>
            <w:vAlign w:val="center"/>
          </w:tcPr>
          <w:p w14:paraId="60A955FD" w14:textId="26AA5399"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0.2% por cada día hábil de atraso</w:t>
            </w:r>
          </w:p>
        </w:tc>
        <w:tc>
          <w:tcPr>
            <w:tcW w:w="1613" w:type="dxa"/>
            <w:vAlign w:val="center"/>
          </w:tcPr>
          <w:p w14:paraId="5B54B7B4" w14:textId="6F55DCCF" w:rsidR="0090342C" w:rsidRPr="00716999" w:rsidRDefault="0090342C" w:rsidP="00821177">
            <w:pPr>
              <w:pStyle w:val="Normal1"/>
              <w:spacing w:before="0" w:after="0"/>
              <w:contextualSpacing/>
              <w:jc w:val="center"/>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5%</w:t>
            </w:r>
          </w:p>
        </w:tc>
        <w:tc>
          <w:tcPr>
            <w:tcW w:w="2928" w:type="dxa"/>
            <w:vAlign w:val="center"/>
          </w:tcPr>
          <w:p w14:paraId="4C04F54C"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Los reportes de Análisis de comportamiento y estacionalidad, deben de ser entregados por parte del Proveedor al segundo día </w:t>
            </w:r>
            <w:r w:rsidRPr="00716999">
              <w:rPr>
                <w:rFonts w:ascii="Montserrat" w:eastAsia="Montserrat" w:hAnsi="Montserrat" w:cs="Mongolian Baiti"/>
                <w:color w:val="000000" w:themeColor="text1"/>
                <w:sz w:val="20"/>
                <w:szCs w:val="20"/>
              </w:rPr>
              <w:lastRenderedPageBreak/>
              <w:t>hábil, antes de las 11:00 horas, posterior al corte del mes correspondiente.</w:t>
            </w:r>
          </w:p>
          <w:p w14:paraId="75434770" w14:textId="77777777" w:rsidR="0090342C" w:rsidRPr="00716999" w:rsidRDefault="0090342C" w:rsidP="00821177">
            <w:pPr>
              <w:rPr>
                <w:rFonts w:ascii="Montserrat" w:eastAsia="Montserrat" w:hAnsi="Montserrat" w:cs="Mongolian Baiti"/>
                <w:color w:val="000000" w:themeColor="text1"/>
                <w:sz w:val="20"/>
                <w:szCs w:val="20"/>
              </w:rPr>
            </w:pPr>
          </w:p>
          <w:p w14:paraId="311883EE"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1. [(Total de días en los que se realizó la entrega) – (nivel de servicio a cumplir)] = Días de atraso en la entrega del reporte Análisis de comportamiento y estacionalidad.</w:t>
            </w:r>
          </w:p>
          <w:p w14:paraId="5C186AB3" w14:textId="148A1F0D"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2. [(Días de atraso en la entrega del reporte Análisis de comportamiento y estacionalidad) * (Deductiva) * (Valor de porcentaje del nivel de servicio dentro de la facturación mensual)] = Importe a deducir en factura</w:t>
            </w:r>
          </w:p>
        </w:tc>
      </w:tr>
      <w:tr w:rsidR="0090342C" w:rsidRPr="00716999" w14:paraId="63D77C06" w14:textId="77777777" w:rsidTr="0090342C">
        <w:trPr>
          <w:jc w:val="center"/>
        </w:trPr>
        <w:tc>
          <w:tcPr>
            <w:tcW w:w="1764" w:type="dxa"/>
          </w:tcPr>
          <w:p w14:paraId="4C35B6A6" w14:textId="04CC57A0"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lastRenderedPageBreak/>
              <w:t>Reportes Post-Mortem de incidentes o fallas Relevantes (RIR).</w:t>
            </w:r>
          </w:p>
        </w:tc>
        <w:tc>
          <w:tcPr>
            <w:tcW w:w="1802" w:type="dxa"/>
          </w:tcPr>
          <w:p w14:paraId="43ACE7CE" w14:textId="2E4A453B"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Estos reportes deberán ser entregados en un máximo de 24 Horas naturales después de presentada la incidencia.</w:t>
            </w:r>
          </w:p>
        </w:tc>
        <w:tc>
          <w:tcPr>
            <w:tcW w:w="1675" w:type="dxa"/>
            <w:vAlign w:val="center"/>
          </w:tcPr>
          <w:p w14:paraId="5B459A15" w14:textId="724EB36F"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0.2% por cada hora de atraso</w:t>
            </w:r>
          </w:p>
        </w:tc>
        <w:tc>
          <w:tcPr>
            <w:tcW w:w="1613" w:type="dxa"/>
            <w:vAlign w:val="center"/>
          </w:tcPr>
          <w:p w14:paraId="18350613" w14:textId="5046A2B5" w:rsidR="0090342C" w:rsidRPr="00716999" w:rsidRDefault="0090342C" w:rsidP="00821177">
            <w:pPr>
              <w:pStyle w:val="Normal1"/>
              <w:spacing w:before="0" w:after="0"/>
              <w:contextualSpacing/>
              <w:jc w:val="center"/>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3%</w:t>
            </w:r>
          </w:p>
        </w:tc>
        <w:tc>
          <w:tcPr>
            <w:tcW w:w="2928" w:type="dxa"/>
            <w:vAlign w:val="center"/>
          </w:tcPr>
          <w:p w14:paraId="40DCDD7C"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Los Reportes Post-Mortem de incidentes o fallas Relevantes (RIR) deben ser entregados por parte del proveedor en un máximo de 24 horas naturales despuesta de presentada la incidencia.</w:t>
            </w:r>
          </w:p>
          <w:p w14:paraId="7429AED1" w14:textId="77777777" w:rsidR="0090342C" w:rsidRPr="00716999" w:rsidRDefault="0090342C" w:rsidP="00821177">
            <w:pPr>
              <w:rPr>
                <w:rFonts w:ascii="Montserrat" w:eastAsia="Montserrat" w:hAnsi="Montserrat" w:cs="Mongolian Baiti"/>
                <w:color w:val="000000" w:themeColor="text1"/>
                <w:sz w:val="20"/>
                <w:szCs w:val="20"/>
              </w:rPr>
            </w:pPr>
          </w:p>
          <w:p w14:paraId="7E2480C8"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1. [(Hora en que se entregó el reporte) – (Nivel de Servicio a cumplir)] = Horas de atraso en la entrega del Reportes Post-Mortem de incidentes o fallas Relevantes (RIR).</w:t>
            </w:r>
          </w:p>
          <w:p w14:paraId="596D7868" w14:textId="77777777" w:rsidR="0090342C" w:rsidRPr="00716999" w:rsidRDefault="0090342C" w:rsidP="00821177">
            <w:pPr>
              <w:rPr>
                <w:rFonts w:ascii="Montserrat" w:eastAsia="Montserrat" w:hAnsi="Montserrat" w:cs="Mongolian Baiti"/>
                <w:color w:val="000000" w:themeColor="text1"/>
                <w:sz w:val="20"/>
                <w:szCs w:val="20"/>
              </w:rPr>
            </w:pPr>
          </w:p>
          <w:p w14:paraId="57B12272"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2. [(Horas de atraso en la entrega del Reportes Post-Mortem de incidentes o fallas Relevantes (RIR)) * (Deductiva) * (Valor de porcentaje del nivel de servicio dentro de la facturación mensual)] = Importe a deducir en factura</w:t>
            </w:r>
          </w:p>
          <w:p w14:paraId="4536D6B3" w14:textId="77777777" w:rsidR="0090342C" w:rsidRPr="00716999" w:rsidRDefault="0090342C" w:rsidP="00821177">
            <w:pPr>
              <w:rPr>
                <w:rFonts w:ascii="Montserrat" w:eastAsia="Montserrat" w:hAnsi="Montserrat" w:cs="Mongolian Baiti"/>
                <w:color w:val="000000" w:themeColor="text1"/>
                <w:sz w:val="20"/>
                <w:szCs w:val="20"/>
              </w:rPr>
            </w:pPr>
          </w:p>
        </w:tc>
      </w:tr>
      <w:tr w:rsidR="0090342C" w:rsidRPr="00716999" w14:paraId="67DD252F" w14:textId="77777777" w:rsidTr="0090342C">
        <w:trPr>
          <w:jc w:val="center"/>
        </w:trPr>
        <w:tc>
          <w:tcPr>
            <w:tcW w:w="1764" w:type="dxa"/>
          </w:tcPr>
          <w:p w14:paraId="5CBDDAB4" w14:textId="0486CFC0"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lastRenderedPageBreak/>
              <w:t>Reportes Post-Mortem de incidentes o fallas Relevantes (RIR).</w:t>
            </w:r>
          </w:p>
        </w:tc>
        <w:tc>
          <w:tcPr>
            <w:tcW w:w="1802" w:type="dxa"/>
          </w:tcPr>
          <w:p w14:paraId="7A7C1423" w14:textId="42DCB897"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Estos reportes deberán ser entregados en un máximo de 24 Horas naturales después de presentada la incidencia.</w:t>
            </w:r>
          </w:p>
        </w:tc>
        <w:tc>
          <w:tcPr>
            <w:tcW w:w="1675" w:type="dxa"/>
            <w:vAlign w:val="center"/>
          </w:tcPr>
          <w:p w14:paraId="051D8060" w14:textId="28A24968"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0.2% por cada hora de atraso</w:t>
            </w:r>
          </w:p>
        </w:tc>
        <w:tc>
          <w:tcPr>
            <w:tcW w:w="1613" w:type="dxa"/>
            <w:vAlign w:val="center"/>
          </w:tcPr>
          <w:p w14:paraId="57D28784" w14:textId="74E6D85F" w:rsidR="0090342C" w:rsidRPr="00716999" w:rsidRDefault="0090342C" w:rsidP="00821177">
            <w:pPr>
              <w:pStyle w:val="Normal1"/>
              <w:spacing w:before="0" w:after="0"/>
              <w:contextualSpacing/>
              <w:jc w:val="center"/>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3%</w:t>
            </w:r>
          </w:p>
        </w:tc>
        <w:tc>
          <w:tcPr>
            <w:tcW w:w="2928" w:type="dxa"/>
            <w:vAlign w:val="center"/>
          </w:tcPr>
          <w:p w14:paraId="57079A30"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Los Reportes Post-Mortem de incidentes o fallas Relevantes (RIR) deben ser entregados por parte del proveedor en un máximo de 24 horas naturales despuesta de presentada la incidencia.</w:t>
            </w:r>
          </w:p>
          <w:p w14:paraId="59B31002" w14:textId="77777777" w:rsidR="0090342C" w:rsidRPr="00716999" w:rsidRDefault="0090342C" w:rsidP="00821177">
            <w:pPr>
              <w:rPr>
                <w:rFonts w:ascii="Montserrat" w:eastAsia="Montserrat" w:hAnsi="Montserrat" w:cs="Mongolian Baiti"/>
                <w:color w:val="000000" w:themeColor="text1"/>
                <w:sz w:val="20"/>
                <w:szCs w:val="20"/>
              </w:rPr>
            </w:pPr>
          </w:p>
          <w:p w14:paraId="4579FE22"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lastRenderedPageBreak/>
              <w:t>1. [(Hora en que se entregó el reporte) – (Nivel de Servicio a cumplir)] = Horas de atraso en la entrega del Reportes Post-Mortem de incidentes o fallas Relevantes (RIR).</w:t>
            </w:r>
          </w:p>
          <w:p w14:paraId="74173D48" w14:textId="77777777" w:rsidR="0090342C" w:rsidRPr="00716999" w:rsidRDefault="0090342C" w:rsidP="00821177">
            <w:pPr>
              <w:rPr>
                <w:rFonts w:ascii="Montserrat" w:eastAsia="Montserrat" w:hAnsi="Montserrat" w:cs="Mongolian Baiti"/>
                <w:color w:val="000000" w:themeColor="text1"/>
                <w:sz w:val="20"/>
                <w:szCs w:val="20"/>
              </w:rPr>
            </w:pPr>
          </w:p>
          <w:p w14:paraId="3A96F8AE"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2. [(Horas de atraso en la entrega del Reportes Post-Mortem de incidentes o fallas Relevantes (RIR)) * (Deductiva) * (Valor de porcentaje del nivel de servicio dentro de la facturación mensual)] = Importe a deducir en factura</w:t>
            </w:r>
          </w:p>
          <w:p w14:paraId="42A5A5F9" w14:textId="77777777" w:rsidR="0090342C" w:rsidRPr="00716999" w:rsidRDefault="0090342C" w:rsidP="00821177">
            <w:pPr>
              <w:rPr>
                <w:rFonts w:ascii="Montserrat" w:eastAsia="Montserrat" w:hAnsi="Montserrat" w:cs="Mongolian Baiti"/>
                <w:color w:val="000000" w:themeColor="text1"/>
                <w:sz w:val="20"/>
                <w:szCs w:val="20"/>
              </w:rPr>
            </w:pPr>
          </w:p>
        </w:tc>
      </w:tr>
      <w:tr w:rsidR="0090342C" w:rsidRPr="00716999" w14:paraId="2BC7870F" w14:textId="3FB48C15" w:rsidTr="0090342C">
        <w:trPr>
          <w:jc w:val="center"/>
        </w:trPr>
        <w:tc>
          <w:tcPr>
            <w:tcW w:w="1764" w:type="dxa"/>
            <w:vAlign w:val="center"/>
          </w:tcPr>
          <w:p w14:paraId="29E87336" w14:textId="28C18B3C"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lastRenderedPageBreak/>
              <w:t>Presentación de Indicadores</w:t>
            </w:r>
          </w:p>
        </w:tc>
        <w:tc>
          <w:tcPr>
            <w:tcW w:w="1802" w:type="dxa"/>
            <w:vAlign w:val="center"/>
          </w:tcPr>
          <w:p w14:paraId="5598B11D" w14:textId="112F714E"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Semanal, Quincenal y Mensual (al segundo día hábil –antes de las 11:00 horas.)</w:t>
            </w:r>
          </w:p>
        </w:tc>
        <w:tc>
          <w:tcPr>
            <w:tcW w:w="1675" w:type="dxa"/>
            <w:vAlign w:val="center"/>
          </w:tcPr>
          <w:p w14:paraId="5DCF7ED9" w14:textId="0B66A4B9" w:rsidR="0090342C" w:rsidRPr="00716999" w:rsidRDefault="0090342C" w:rsidP="00821177">
            <w:pPr>
              <w:pStyle w:val="Normal1"/>
              <w:spacing w:before="0" w:after="0"/>
              <w:contextualSpacing/>
              <w:jc w:val="both"/>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0.2% por cada día hábil de atraso</w:t>
            </w:r>
          </w:p>
        </w:tc>
        <w:tc>
          <w:tcPr>
            <w:tcW w:w="1613" w:type="dxa"/>
            <w:vAlign w:val="center"/>
          </w:tcPr>
          <w:p w14:paraId="7C423873" w14:textId="7BCA12D0" w:rsidR="0090342C" w:rsidRPr="00716999" w:rsidRDefault="0090342C" w:rsidP="00821177">
            <w:pPr>
              <w:pStyle w:val="Normal1"/>
              <w:spacing w:before="0" w:after="0"/>
              <w:contextualSpacing/>
              <w:jc w:val="center"/>
              <w:rPr>
                <w:rFonts w:ascii="Montserrat" w:eastAsia="Montserrat" w:hAnsi="Montserrat" w:cs="Mongolian Baiti"/>
                <w:color w:val="000000" w:themeColor="text1"/>
                <w:sz w:val="20"/>
                <w:lang w:val="es-MX"/>
              </w:rPr>
            </w:pPr>
            <w:r w:rsidRPr="00716999">
              <w:rPr>
                <w:rFonts w:ascii="Montserrat" w:eastAsia="Montserrat" w:hAnsi="Montserrat" w:cs="Mongolian Baiti"/>
                <w:color w:val="000000" w:themeColor="text1"/>
                <w:sz w:val="20"/>
                <w:lang w:val="es-MX"/>
              </w:rPr>
              <w:t>5%</w:t>
            </w:r>
          </w:p>
        </w:tc>
        <w:tc>
          <w:tcPr>
            <w:tcW w:w="2928" w:type="dxa"/>
            <w:vAlign w:val="center"/>
          </w:tcPr>
          <w:p w14:paraId="1240ABF4"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Los reportes de encuestas de satisfacción, deben de ser entregados por parte del Proveedor al segundo día hábil, antes de las 11:00 horas, posterior al corte de la quincena calendario.</w:t>
            </w:r>
          </w:p>
          <w:p w14:paraId="561162D1" w14:textId="77777777" w:rsidR="0090342C" w:rsidRPr="00716999" w:rsidRDefault="0090342C" w:rsidP="00821177">
            <w:pPr>
              <w:rPr>
                <w:rFonts w:ascii="Montserrat" w:eastAsia="Montserrat" w:hAnsi="Montserrat" w:cs="Mongolian Baiti"/>
                <w:color w:val="000000" w:themeColor="text1"/>
                <w:sz w:val="20"/>
                <w:szCs w:val="20"/>
              </w:rPr>
            </w:pPr>
          </w:p>
          <w:p w14:paraId="7408C816" w14:textId="77777777"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 xml:space="preserve">1. [(Total de días en los que se realizó la </w:t>
            </w:r>
            <w:r w:rsidRPr="00716999">
              <w:rPr>
                <w:rFonts w:ascii="Montserrat" w:eastAsia="Montserrat" w:hAnsi="Montserrat" w:cs="Mongolian Baiti"/>
                <w:color w:val="000000" w:themeColor="text1"/>
                <w:sz w:val="20"/>
                <w:szCs w:val="20"/>
              </w:rPr>
              <w:lastRenderedPageBreak/>
              <w:t>entrega) – (nivel de servicio a cumplir)] = Días de atraso en la entrega del reporte de encuestas de satisfacción.</w:t>
            </w:r>
          </w:p>
          <w:p w14:paraId="137C8A04" w14:textId="0FF0DDDE" w:rsidR="0090342C" w:rsidRPr="00716999" w:rsidRDefault="0090342C" w:rsidP="00821177">
            <w:pPr>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2. [(Días de atraso en la entrega del reporte de encuestas de satisfacción) * (Deductiva) * (Valor de porcentaje del nivel de servicio dentro de la facturación mensual)] = Importe a deducir en factura</w:t>
            </w:r>
          </w:p>
        </w:tc>
      </w:tr>
      <w:tr w:rsidR="0090342C" w:rsidRPr="00716999" w14:paraId="72789F46" w14:textId="77777777" w:rsidTr="0090342C">
        <w:trPr>
          <w:jc w:val="center"/>
        </w:trPr>
        <w:tc>
          <w:tcPr>
            <w:tcW w:w="1764" w:type="dxa"/>
            <w:vAlign w:val="center"/>
          </w:tcPr>
          <w:p w14:paraId="5E3ADF8E" w14:textId="77777777" w:rsidR="0090342C" w:rsidRPr="00716999" w:rsidRDefault="0090342C" w:rsidP="00821177">
            <w:pPr>
              <w:pStyle w:val="Normal1"/>
              <w:spacing w:before="0" w:after="0"/>
              <w:contextualSpacing/>
              <w:jc w:val="both"/>
              <w:rPr>
                <w:rFonts w:ascii="Montserrat" w:hAnsi="Montserrat" w:cs="Mongolian Baiti"/>
                <w:color w:val="000000" w:themeColor="text1"/>
                <w:sz w:val="20"/>
                <w:lang w:val="es-MX" w:eastAsia="es-MX"/>
              </w:rPr>
            </w:pPr>
            <w:r w:rsidRPr="00716999">
              <w:rPr>
                <w:rFonts w:ascii="Montserrat" w:hAnsi="Montserrat" w:cs="Mongolian Baiti"/>
                <w:color w:val="000000" w:themeColor="text1"/>
                <w:sz w:val="20"/>
                <w:lang w:val="es-MX" w:eastAsia="es-MX"/>
              </w:rPr>
              <w:lastRenderedPageBreak/>
              <w:t>Porcentaje de abandono de llamadas telefónicas, chat, correo electrónico durante la vigencia del servicio.</w:t>
            </w:r>
          </w:p>
        </w:tc>
        <w:tc>
          <w:tcPr>
            <w:tcW w:w="1802" w:type="dxa"/>
            <w:vAlign w:val="center"/>
          </w:tcPr>
          <w:p w14:paraId="139F2EB1" w14:textId="77777777" w:rsidR="0090342C" w:rsidRPr="00716999" w:rsidRDefault="0090342C" w:rsidP="00821177">
            <w:pPr>
              <w:pStyle w:val="Normal1"/>
              <w:spacing w:before="0" w:after="0"/>
              <w:contextualSpacing/>
              <w:jc w:val="both"/>
              <w:rPr>
                <w:rFonts w:ascii="Montserrat" w:hAnsi="Montserrat" w:cs="Mongolian Baiti"/>
                <w:color w:val="000000" w:themeColor="text1"/>
                <w:sz w:val="20"/>
                <w:lang w:val="es-MX" w:eastAsia="es-MX"/>
              </w:rPr>
            </w:pPr>
            <w:r w:rsidRPr="00716999">
              <w:rPr>
                <w:rFonts w:ascii="Montserrat" w:hAnsi="Montserrat" w:cs="Mongolian Baiti"/>
                <w:color w:val="000000" w:themeColor="text1"/>
                <w:sz w:val="20"/>
                <w:lang w:val="es-MX" w:eastAsia="es-MX"/>
              </w:rPr>
              <w:t xml:space="preserve">Menor o igual al 5% mensual </w:t>
            </w:r>
          </w:p>
        </w:tc>
        <w:tc>
          <w:tcPr>
            <w:tcW w:w="1675" w:type="dxa"/>
            <w:vAlign w:val="center"/>
          </w:tcPr>
          <w:p w14:paraId="5CCF098D" w14:textId="10557703" w:rsidR="0090342C" w:rsidRPr="00716999" w:rsidRDefault="0090342C" w:rsidP="00821177">
            <w:pPr>
              <w:pStyle w:val="Normal1"/>
              <w:spacing w:before="0" w:after="0"/>
              <w:contextualSpacing/>
              <w:jc w:val="both"/>
              <w:rPr>
                <w:rFonts w:ascii="Montserrat" w:hAnsi="Montserrat" w:cs="Mongolian Baiti"/>
                <w:color w:val="000000" w:themeColor="text1"/>
                <w:sz w:val="20"/>
                <w:lang w:val="es-MX" w:eastAsia="es-MX"/>
              </w:rPr>
            </w:pPr>
            <w:r w:rsidRPr="00716999">
              <w:rPr>
                <w:rFonts w:ascii="Montserrat" w:hAnsi="Montserrat" w:cs="Mongolian Baiti"/>
                <w:color w:val="000000" w:themeColor="text1"/>
                <w:sz w:val="20"/>
                <w:lang w:val="es-MX" w:eastAsia="es-MX"/>
              </w:rPr>
              <w:t xml:space="preserve">0.005 por cada punto porcentual completo fuera del nivel de servicio establecido </w:t>
            </w:r>
          </w:p>
        </w:tc>
        <w:tc>
          <w:tcPr>
            <w:tcW w:w="1613" w:type="dxa"/>
            <w:vAlign w:val="center"/>
          </w:tcPr>
          <w:p w14:paraId="0DAE4A7B" w14:textId="77777777" w:rsidR="0090342C" w:rsidRPr="00716999" w:rsidRDefault="0090342C" w:rsidP="00821177">
            <w:pPr>
              <w:pStyle w:val="Normal1"/>
              <w:spacing w:before="0" w:after="0"/>
              <w:contextualSpacing/>
              <w:jc w:val="center"/>
              <w:rPr>
                <w:rFonts w:ascii="Montserrat" w:hAnsi="Montserrat" w:cs="Mongolian Baiti"/>
                <w:color w:val="000000" w:themeColor="text1"/>
                <w:sz w:val="20"/>
                <w:lang w:val="es-MX" w:eastAsia="es-MX"/>
              </w:rPr>
            </w:pPr>
            <w:r w:rsidRPr="00716999">
              <w:rPr>
                <w:rFonts w:ascii="Montserrat" w:hAnsi="Montserrat" w:cs="Mongolian Baiti"/>
                <w:color w:val="000000" w:themeColor="text1"/>
                <w:sz w:val="20"/>
                <w:lang w:val="es-MX" w:eastAsia="es-MX"/>
              </w:rPr>
              <w:t>5%</w:t>
            </w:r>
          </w:p>
        </w:tc>
        <w:tc>
          <w:tcPr>
            <w:tcW w:w="2928" w:type="dxa"/>
            <w:vAlign w:val="center"/>
          </w:tcPr>
          <w:p w14:paraId="726C0581" w14:textId="77777777" w:rsidR="0090342C" w:rsidRPr="00716999" w:rsidRDefault="0090342C" w:rsidP="00821177">
            <w:pPr>
              <w:pStyle w:val="Normal1"/>
              <w:spacing w:before="0" w:after="0"/>
              <w:contextualSpacing/>
              <w:jc w:val="both"/>
              <w:rPr>
                <w:rFonts w:ascii="Montserrat" w:hAnsi="Montserrat" w:cs="Mongolian Baiti"/>
                <w:color w:val="000000" w:themeColor="text1"/>
                <w:sz w:val="20"/>
                <w:lang w:val="es-MX" w:eastAsia="es-MX"/>
              </w:rPr>
            </w:pPr>
            <w:r w:rsidRPr="00716999">
              <w:rPr>
                <w:rFonts w:ascii="Montserrat" w:hAnsi="Montserrat" w:cs="Mongolian Baiti"/>
                <w:color w:val="000000" w:themeColor="text1"/>
                <w:sz w:val="20"/>
                <w:lang w:val="es-MX" w:eastAsia="es-MX"/>
              </w:rPr>
              <w:t>El concepto de abandono de llamadas es: que un usuario ha pretendido acceder al CCIMSS por alguno de los medios de atención y por algún motivo su petición de solicitud no fue atendida.</w:t>
            </w:r>
          </w:p>
          <w:p w14:paraId="351C283D" w14:textId="77777777" w:rsidR="0090342C" w:rsidRPr="00716999" w:rsidRDefault="0090342C" w:rsidP="00821177">
            <w:pPr>
              <w:pStyle w:val="Normal1"/>
              <w:spacing w:before="0" w:after="0"/>
              <w:contextualSpacing/>
              <w:jc w:val="both"/>
              <w:rPr>
                <w:rFonts w:ascii="Montserrat" w:hAnsi="Montserrat" w:cs="Mongolian Baiti"/>
                <w:color w:val="000000" w:themeColor="text1"/>
                <w:sz w:val="20"/>
                <w:lang w:val="es-MX" w:eastAsia="es-MX"/>
              </w:rPr>
            </w:pPr>
            <w:r w:rsidRPr="00716999">
              <w:rPr>
                <w:rFonts w:ascii="Montserrat" w:hAnsi="Montserrat" w:cs="Mongolian Baiti"/>
                <w:color w:val="000000" w:themeColor="text1"/>
                <w:sz w:val="20"/>
                <w:lang w:val="es-MX" w:eastAsia="es-MX"/>
              </w:rPr>
              <w:t>Para medir y aplicar la deductiva se utilizarán las siguientes fórmulas:</w:t>
            </w:r>
          </w:p>
          <w:p w14:paraId="1440881A" w14:textId="77777777" w:rsidR="0090342C" w:rsidRPr="00716999" w:rsidRDefault="0090342C" w:rsidP="00821177">
            <w:pPr>
              <w:pStyle w:val="Normal1"/>
              <w:spacing w:before="0" w:after="0"/>
              <w:contextualSpacing/>
              <w:jc w:val="both"/>
              <w:rPr>
                <w:rFonts w:ascii="Montserrat" w:hAnsi="Montserrat" w:cs="Mongolian Baiti"/>
                <w:color w:val="000000" w:themeColor="text1"/>
                <w:sz w:val="20"/>
                <w:lang w:val="es-MX" w:eastAsia="es-MX"/>
              </w:rPr>
            </w:pPr>
            <w:r w:rsidRPr="00716999">
              <w:rPr>
                <w:rFonts w:ascii="Montserrat" w:hAnsi="Montserrat" w:cs="Mongolian Baiti"/>
                <w:color w:val="000000" w:themeColor="text1"/>
                <w:sz w:val="20"/>
                <w:lang w:val="es-MX" w:eastAsia="es-MX"/>
              </w:rPr>
              <w:t xml:space="preserve">1. [(Total de llamadas recibidas - total de llamadas atendidas) / (total de llamadas </w:t>
            </w:r>
            <w:r w:rsidRPr="00716999">
              <w:rPr>
                <w:rFonts w:ascii="Montserrat" w:hAnsi="Montserrat" w:cs="Mongolian Baiti"/>
                <w:color w:val="000000" w:themeColor="text1"/>
                <w:sz w:val="20"/>
                <w:lang w:val="es-MX" w:eastAsia="es-MX"/>
              </w:rPr>
              <w:lastRenderedPageBreak/>
              <w:t>recibidas)] * 100= Porcentaje de abandono de llamadas</w:t>
            </w:r>
          </w:p>
          <w:p w14:paraId="0AB1FC0E" w14:textId="77777777" w:rsidR="0090342C" w:rsidRPr="00716999" w:rsidRDefault="0090342C" w:rsidP="00821177">
            <w:pPr>
              <w:pStyle w:val="Normal1"/>
              <w:spacing w:before="0" w:after="0"/>
              <w:contextualSpacing/>
              <w:jc w:val="both"/>
              <w:rPr>
                <w:rFonts w:ascii="Montserrat" w:hAnsi="Montserrat" w:cs="Mongolian Baiti"/>
                <w:color w:val="000000" w:themeColor="text1"/>
                <w:sz w:val="20"/>
                <w:lang w:val="es-MX" w:eastAsia="es-MX"/>
              </w:rPr>
            </w:pPr>
            <w:r w:rsidRPr="00716999">
              <w:rPr>
                <w:rFonts w:ascii="Montserrat" w:hAnsi="Montserrat" w:cs="Mongolian Baiti"/>
                <w:color w:val="000000" w:themeColor="text1"/>
                <w:sz w:val="20"/>
                <w:lang w:val="es-MX" w:eastAsia="es-MX"/>
              </w:rPr>
              <w:t>2. (Porcentaje de abandono de llamadas) – (nivel de servicio a cumplir *100) = Abandono a deducir</w:t>
            </w:r>
          </w:p>
          <w:p w14:paraId="691F57CF" w14:textId="77777777" w:rsidR="0090342C" w:rsidRPr="00716999" w:rsidRDefault="0090342C" w:rsidP="00821177">
            <w:pPr>
              <w:pStyle w:val="Normal1"/>
              <w:spacing w:before="0" w:after="0"/>
              <w:contextualSpacing/>
              <w:jc w:val="both"/>
              <w:rPr>
                <w:rFonts w:ascii="Montserrat" w:hAnsi="Montserrat" w:cs="Mongolian Baiti"/>
                <w:color w:val="000000" w:themeColor="text1"/>
                <w:sz w:val="20"/>
                <w:lang w:val="es-MX" w:eastAsia="es-MX"/>
              </w:rPr>
            </w:pPr>
            <w:r w:rsidRPr="00716999">
              <w:rPr>
                <w:rFonts w:ascii="Montserrat" w:hAnsi="Montserrat" w:cs="Mongolian Baiti"/>
                <w:color w:val="000000" w:themeColor="text1"/>
                <w:sz w:val="20"/>
                <w:lang w:val="es-MX" w:eastAsia="es-MX"/>
              </w:rPr>
              <w:t>3. (Abandono a deducir) * (Deductiva) * (Valor de porcentaje del nivel de servicio dentro de la facturación mensual) = Importe a deducir en factura</w:t>
            </w:r>
          </w:p>
        </w:tc>
      </w:tr>
      <w:tr w:rsidR="0090342C" w:rsidRPr="00716999" w14:paraId="710B0918" w14:textId="77777777" w:rsidTr="0090342C">
        <w:trPr>
          <w:jc w:val="center"/>
        </w:trPr>
        <w:tc>
          <w:tcPr>
            <w:tcW w:w="1764" w:type="dxa"/>
            <w:vAlign w:val="center"/>
          </w:tcPr>
          <w:p w14:paraId="18834308"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lastRenderedPageBreak/>
              <w:t>Tiempo de atención Telefonía y Chat</w:t>
            </w:r>
          </w:p>
        </w:tc>
        <w:tc>
          <w:tcPr>
            <w:tcW w:w="1802" w:type="dxa"/>
            <w:vAlign w:val="center"/>
          </w:tcPr>
          <w:p w14:paraId="7EAF5475"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Mayor o igual al 80% de las interacciones de entrada (Telefonía y Chat) atendidas antes de los 20 segundos</w:t>
            </w:r>
          </w:p>
        </w:tc>
        <w:tc>
          <w:tcPr>
            <w:tcW w:w="1675" w:type="dxa"/>
            <w:vAlign w:val="center"/>
          </w:tcPr>
          <w:p w14:paraId="27480271" w14:textId="4093F4B5"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0.005 por cada punto porcentual de incumplimiento de nivel de servicio</w:t>
            </w:r>
          </w:p>
        </w:tc>
        <w:tc>
          <w:tcPr>
            <w:tcW w:w="1613" w:type="dxa"/>
            <w:vAlign w:val="center"/>
          </w:tcPr>
          <w:p w14:paraId="10927F4C" w14:textId="77777777" w:rsidR="0090342C" w:rsidRPr="00716999" w:rsidRDefault="0090342C" w:rsidP="00821177">
            <w:pPr>
              <w:pStyle w:val="Normal1"/>
              <w:spacing w:before="0" w:after="0"/>
              <w:contextualSpacing/>
              <w:jc w:val="center"/>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5%</w:t>
            </w:r>
          </w:p>
        </w:tc>
        <w:tc>
          <w:tcPr>
            <w:tcW w:w="2928" w:type="dxa"/>
            <w:vAlign w:val="center"/>
          </w:tcPr>
          <w:p w14:paraId="5F2A3CB5"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El concepto de tiempo de atención es: que un usuario ha pretendido acceder al CCIMSS por la vía telefónica y por algún motivo su llamada fue respondida después de veinte segundos.</w:t>
            </w:r>
          </w:p>
          <w:p w14:paraId="7267CB23"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Para medir y aplicar la deductiva se utilizarán las siguientes fórmulas:</w:t>
            </w:r>
          </w:p>
          <w:p w14:paraId="12E8E053"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 xml:space="preserve">1. [(Total de llamadas atendidas - total de llamadas atendidas después de veinte segundos) / ( total de llamadas </w:t>
            </w:r>
            <w:r w:rsidRPr="00716999">
              <w:rPr>
                <w:rFonts w:ascii="Montserrat" w:eastAsia="Calibri" w:hAnsi="Montserrat" w:cs="Mongolian Baiti"/>
                <w:color w:val="000000" w:themeColor="text1"/>
                <w:sz w:val="20"/>
                <w:lang w:val="es-MX"/>
              </w:rPr>
              <w:lastRenderedPageBreak/>
              <w:t>atendidas)] * 100 = Llamadas demoradas</w:t>
            </w:r>
          </w:p>
          <w:p w14:paraId="0AF28521"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2. (Nivel de servicio a cumplir * 100) - (llamadas demoradas) = Llamadas no atendidas en tiempo a deducir</w:t>
            </w:r>
          </w:p>
          <w:p w14:paraId="14EA0694"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3. (Llamadas no atendidas en tiempo a deducir) * (Deductiva) * (Valor de porcentaje del nivel de servicio dentro de la facturación mensual) = Importe a deducir en factura</w:t>
            </w:r>
          </w:p>
        </w:tc>
      </w:tr>
      <w:tr w:rsidR="0090342C" w:rsidRPr="00716999" w14:paraId="72C11250" w14:textId="77777777" w:rsidTr="0090342C">
        <w:trPr>
          <w:jc w:val="center"/>
        </w:trPr>
        <w:tc>
          <w:tcPr>
            <w:tcW w:w="1764" w:type="dxa"/>
            <w:vAlign w:val="center"/>
          </w:tcPr>
          <w:p w14:paraId="4F68D9CD"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p>
          <w:p w14:paraId="04785F86"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Tiempo de respuesta de chat y correos electrónicos</w:t>
            </w:r>
          </w:p>
        </w:tc>
        <w:tc>
          <w:tcPr>
            <w:tcW w:w="1802" w:type="dxa"/>
            <w:vAlign w:val="center"/>
          </w:tcPr>
          <w:p w14:paraId="18F54730"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bookmarkStart w:id="36" w:name="_Toc373492502"/>
          </w:p>
          <w:p w14:paraId="14B8B60F"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Mayor o igual al 95% de total de los chat y correos electrónicos recibidos en horario de servicio.</w:t>
            </w:r>
            <w:bookmarkEnd w:id="36"/>
          </w:p>
        </w:tc>
        <w:tc>
          <w:tcPr>
            <w:tcW w:w="1675" w:type="dxa"/>
            <w:vAlign w:val="center"/>
          </w:tcPr>
          <w:p w14:paraId="0D2D2B14"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bookmarkStart w:id="37" w:name="_Toc373492503"/>
          </w:p>
          <w:p w14:paraId="18DA58A3" w14:textId="026A241A"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0.002 por cada punto porcentual de incumplimiento de nivel de servicio</w:t>
            </w:r>
            <w:bookmarkEnd w:id="37"/>
          </w:p>
        </w:tc>
        <w:tc>
          <w:tcPr>
            <w:tcW w:w="1613" w:type="dxa"/>
            <w:vAlign w:val="center"/>
          </w:tcPr>
          <w:p w14:paraId="0B872BCD"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bookmarkStart w:id="38" w:name="_Toc373492504"/>
          </w:p>
          <w:p w14:paraId="5BA80EFE" w14:textId="77777777" w:rsidR="0090342C" w:rsidRPr="00716999" w:rsidRDefault="0090342C" w:rsidP="00821177">
            <w:pPr>
              <w:pStyle w:val="Normal1"/>
              <w:spacing w:before="0" w:after="0"/>
              <w:contextualSpacing/>
              <w:jc w:val="center"/>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2%</w:t>
            </w:r>
            <w:bookmarkEnd w:id="38"/>
          </w:p>
        </w:tc>
        <w:tc>
          <w:tcPr>
            <w:tcW w:w="2928" w:type="dxa"/>
            <w:vAlign w:val="center"/>
          </w:tcPr>
          <w:p w14:paraId="595416F7"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bookmarkStart w:id="39" w:name="_Toc373492505"/>
            <w:r w:rsidRPr="00716999">
              <w:rPr>
                <w:rFonts w:ascii="Montserrat" w:eastAsia="Calibri" w:hAnsi="Montserrat" w:cs="Mongolian Baiti"/>
                <w:color w:val="000000" w:themeColor="text1"/>
                <w:sz w:val="20"/>
                <w:lang w:val="es-MX"/>
              </w:rPr>
              <w:t>Se entiende por: Tiempo de respuesta de correos electrónicos al tiempo que espera un usuario desde que se recibe el mensaje para ser atendido.</w:t>
            </w:r>
            <w:bookmarkStart w:id="40" w:name="_Toc373492506"/>
            <w:bookmarkEnd w:id="39"/>
          </w:p>
          <w:p w14:paraId="0A01E2C4"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El Tiempo de respuesta de correos electrónicos se obtiene de la siguiente forma:</w:t>
            </w:r>
            <w:bookmarkEnd w:id="40"/>
          </w:p>
          <w:p w14:paraId="0565354D"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 xml:space="preserve">1. </w:t>
            </w:r>
            <w:bookmarkStart w:id="41" w:name="_Toc373492507"/>
            <w:r w:rsidRPr="00716999">
              <w:rPr>
                <w:rFonts w:ascii="Montserrat" w:eastAsia="Calibri" w:hAnsi="Montserrat" w:cs="Mongolian Baiti"/>
                <w:color w:val="000000" w:themeColor="text1"/>
                <w:sz w:val="20"/>
                <w:lang w:val="es-MX"/>
              </w:rPr>
              <w:t xml:space="preserve">[(Total de correos atendidos-Total de correos atendidos después del tiempo establecido) / (Total </w:t>
            </w:r>
            <w:r w:rsidRPr="00716999">
              <w:rPr>
                <w:rFonts w:ascii="Montserrat" w:eastAsia="Calibri" w:hAnsi="Montserrat" w:cs="Mongolian Baiti"/>
                <w:color w:val="000000" w:themeColor="text1"/>
                <w:sz w:val="20"/>
                <w:lang w:val="es-MX"/>
              </w:rPr>
              <w:lastRenderedPageBreak/>
              <w:t>de correos recibidos)]*100= Porcentaje de respuesta de correos electrónicos.</w:t>
            </w:r>
            <w:bookmarkEnd w:id="41"/>
          </w:p>
          <w:p w14:paraId="16BA7203"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bookmarkStart w:id="42" w:name="_Toc373492508"/>
            <w:r w:rsidRPr="00716999">
              <w:rPr>
                <w:rFonts w:ascii="Montserrat" w:eastAsia="Calibri" w:hAnsi="Montserrat" w:cs="Mongolian Baiti"/>
                <w:color w:val="000000" w:themeColor="text1"/>
                <w:sz w:val="20"/>
                <w:lang w:val="es-MX"/>
              </w:rPr>
              <w:t>2. (Nivel de servicio a cumplir *100) - (Porcentaje de respuesta de correos electrónicos)= Tiempo de respuesta de correos electrónicos a deducir.</w:t>
            </w:r>
            <w:bookmarkEnd w:id="42"/>
          </w:p>
          <w:p w14:paraId="09B4A8EC"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bookmarkStart w:id="43" w:name="_Toc373492509"/>
            <w:r w:rsidRPr="00716999">
              <w:rPr>
                <w:rFonts w:ascii="Montserrat" w:eastAsia="Calibri" w:hAnsi="Montserrat" w:cs="Mongolian Baiti"/>
                <w:color w:val="000000" w:themeColor="text1"/>
                <w:sz w:val="20"/>
                <w:lang w:val="es-MX"/>
              </w:rPr>
              <w:t>3. (Tiempo de respuesta de correos electrónicos a deducir) * (Deductiva) * (Valor de porcentaje del nivel de servicio dentro de la facturación mensual) = Importe a deducir en factura</w:t>
            </w:r>
            <w:bookmarkEnd w:id="43"/>
          </w:p>
        </w:tc>
      </w:tr>
      <w:tr w:rsidR="0090342C" w:rsidRPr="00716999" w14:paraId="302A5FF1" w14:textId="77777777" w:rsidTr="0090342C">
        <w:trPr>
          <w:jc w:val="center"/>
        </w:trPr>
        <w:tc>
          <w:tcPr>
            <w:tcW w:w="1764" w:type="dxa"/>
            <w:vAlign w:val="center"/>
          </w:tcPr>
          <w:p w14:paraId="73E88A2F" w14:textId="77777777" w:rsidR="0090342C" w:rsidRPr="00716999" w:rsidRDefault="0090342C" w:rsidP="00821177">
            <w:pPr>
              <w:pStyle w:val="Normal1"/>
              <w:spacing w:before="0" w:after="0"/>
              <w:contextualSpacing/>
              <w:jc w:val="both"/>
              <w:rPr>
                <w:rFonts w:ascii="Montserrat" w:hAnsi="Montserrat" w:cs="Mongolian Baiti"/>
                <w:color w:val="000000" w:themeColor="text1"/>
                <w:sz w:val="20"/>
                <w:lang w:val="es-MX"/>
              </w:rPr>
            </w:pPr>
            <w:bookmarkStart w:id="44" w:name="_Toc373492510"/>
            <w:bookmarkStart w:id="45" w:name="_Toc373783230"/>
            <w:bookmarkStart w:id="46" w:name="_Toc487893144"/>
            <w:bookmarkStart w:id="47" w:name="_Toc487893256"/>
            <w:bookmarkStart w:id="48" w:name="_Toc487894575"/>
            <w:bookmarkStart w:id="49" w:name="_Toc488056998"/>
            <w:r w:rsidRPr="00716999">
              <w:rPr>
                <w:rFonts w:ascii="Montserrat" w:hAnsi="Montserrat" w:cs="Mongolian Baiti"/>
                <w:color w:val="000000" w:themeColor="text1"/>
                <w:sz w:val="20"/>
                <w:lang w:val="es-MX"/>
              </w:rPr>
              <w:lastRenderedPageBreak/>
              <w:t>Transferencia a encuestas de calidad en el Servicio Telefónico</w:t>
            </w:r>
            <w:bookmarkEnd w:id="44"/>
            <w:bookmarkEnd w:id="45"/>
            <w:bookmarkEnd w:id="46"/>
            <w:bookmarkEnd w:id="47"/>
            <w:bookmarkEnd w:id="48"/>
            <w:bookmarkEnd w:id="49"/>
          </w:p>
        </w:tc>
        <w:tc>
          <w:tcPr>
            <w:tcW w:w="1802" w:type="dxa"/>
            <w:vAlign w:val="center"/>
          </w:tcPr>
          <w:p w14:paraId="3B0A287B"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bookmarkStart w:id="50" w:name="_Toc373492511"/>
            <w:r w:rsidRPr="00716999">
              <w:rPr>
                <w:rFonts w:ascii="Montserrat" w:eastAsia="Calibri" w:hAnsi="Montserrat" w:cs="Mongolian Baiti"/>
                <w:color w:val="000000" w:themeColor="text1"/>
                <w:sz w:val="20"/>
                <w:lang w:val="es-MX"/>
              </w:rPr>
              <w:t>Mínimo del 75% del total de las llamadas atendidas por los PS-I</w:t>
            </w:r>
            <w:bookmarkEnd w:id="50"/>
          </w:p>
        </w:tc>
        <w:tc>
          <w:tcPr>
            <w:tcW w:w="1675" w:type="dxa"/>
            <w:vAlign w:val="center"/>
          </w:tcPr>
          <w:p w14:paraId="0FBFD6D2" w14:textId="529BEE80"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bookmarkStart w:id="51" w:name="_Toc373492512"/>
            <w:r w:rsidRPr="00716999">
              <w:rPr>
                <w:rFonts w:ascii="Montserrat" w:eastAsia="Calibri" w:hAnsi="Montserrat" w:cs="Mongolian Baiti"/>
                <w:color w:val="000000" w:themeColor="text1"/>
                <w:sz w:val="20"/>
                <w:lang w:val="es-MX"/>
              </w:rPr>
              <w:t>0.002 de la factura mensual de la campaña, por cada punto porcentual de incumplimiento de nivel de servicio</w:t>
            </w:r>
            <w:bookmarkEnd w:id="51"/>
            <w:r w:rsidRPr="00716999">
              <w:rPr>
                <w:rFonts w:ascii="Montserrat" w:eastAsia="Calibri" w:hAnsi="Montserrat" w:cs="Mongolian Baiti"/>
                <w:color w:val="000000" w:themeColor="text1"/>
                <w:sz w:val="20"/>
                <w:lang w:val="es-MX"/>
              </w:rPr>
              <w:t>.</w:t>
            </w:r>
          </w:p>
        </w:tc>
        <w:tc>
          <w:tcPr>
            <w:tcW w:w="1613" w:type="dxa"/>
            <w:vAlign w:val="center"/>
          </w:tcPr>
          <w:p w14:paraId="4DA0EB7D" w14:textId="77777777" w:rsidR="0090342C" w:rsidRPr="00716999" w:rsidRDefault="0090342C" w:rsidP="00821177">
            <w:pPr>
              <w:pStyle w:val="Normal1"/>
              <w:spacing w:before="0" w:after="0"/>
              <w:contextualSpacing/>
              <w:jc w:val="center"/>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2%</w:t>
            </w:r>
          </w:p>
        </w:tc>
        <w:tc>
          <w:tcPr>
            <w:tcW w:w="2928" w:type="dxa"/>
            <w:vAlign w:val="center"/>
          </w:tcPr>
          <w:p w14:paraId="3176F2E7"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El indicador evalúa el porcentaje de transferencia a encuestas de satisfacción (opinión del servicio) por campaña que califique al PS-I.</w:t>
            </w:r>
          </w:p>
          <w:p w14:paraId="3B514F40"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 xml:space="preserve">El licitante deberá proporcionar las herramientas electrónicas para la recolección de la </w:t>
            </w:r>
            <w:r w:rsidRPr="00716999">
              <w:rPr>
                <w:rFonts w:ascii="Montserrat" w:eastAsia="Calibri" w:hAnsi="Montserrat" w:cs="Mongolian Baiti"/>
                <w:color w:val="000000" w:themeColor="text1"/>
                <w:sz w:val="20"/>
                <w:lang w:val="es-MX"/>
              </w:rPr>
              <w:lastRenderedPageBreak/>
              <w:t>información relativa a este indicador, debiendo ser la información corroborable por parte del personal del Instituto a través de las herramientas electrónicas mediante la emisión de los reportes correspondientes.</w:t>
            </w:r>
          </w:p>
          <w:p w14:paraId="657F0327" w14:textId="77777777" w:rsidR="0090342C" w:rsidRPr="00716999" w:rsidRDefault="0090342C" w:rsidP="00821177">
            <w:pPr>
              <w:pBdr>
                <w:top w:val="nil"/>
                <w:left w:val="nil"/>
                <w:bottom w:val="nil"/>
                <w:right w:val="nil"/>
                <w:between w:val="nil"/>
              </w:pBdr>
              <w:contextualSpacing/>
              <w:jc w:val="both"/>
              <w:rPr>
                <w:rFonts w:ascii="Montserrat" w:eastAsia="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1. [(Total de conversaciones transferidas a encuestas / (total de conversaciones atendidas - total de conversaciones transferidas a segundo nivel - total de llamadas colgadas por el peticionario - transferencias entre campañas))] * 100= Nivel de servicio alcanzado en transferencia de encuestas</w:t>
            </w:r>
          </w:p>
          <w:p w14:paraId="51B45D33"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2. (Nivel de servicio a cumplir *100) – (Nivel de servicio alcanzado en transferencia de encuestas) = Transferencia encuestas a deducir</w:t>
            </w:r>
          </w:p>
          <w:p w14:paraId="0F68524F"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lastRenderedPageBreak/>
              <w:t>3. (Transferencia encuestas a deducir) * (Deductiva) * (Valor de porcentaje del nivel de servicio dentro de la facturación mensual) = Importe a deducir en factura</w:t>
            </w:r>
          </w:p>
        </w:tc>
      </w:tr>
      <w:tr w:rsidR="0090342C" w:rsidRPr="00716999" w14:paraId="7C1C1E41" w14:textId="77777777" w:rsidTr="0090342C">
        <w:trPr>
          <w:jc w:val="center"/>
        </w:trPr>
        <w:tc>
          <w:tcPr>
            <w:tcW w:w="1764" w:type="dxa"/>
            <w:vAlign w:val="center"/>
          </w:tcPr>
          <w:p w14:paraId="64AF5FB7" w14:textId="77777777" w:rsidR="0090342C" w:rsidRPr="00716999" w:rsidRDefault="0090342C" w:rsidP="00821177">
            <w:pPr>
              <w:pStyle w:val="Normal1"/>
              <w:spacing w:before="0" w:after="0"/>
              <w:contextualSpacing/>
              <w:jc w:val="both"/>
              <w:rPr>
                <w:rFonts w:ascii="Montserrat" w:hAnsi="Montserrat" w:cs="Mongolian Baiti"/>
                <w:color w:val="000000" w:themeColor="text1"/>
                <w:sz w:val="20"/>
                <w:lang w:val="es-MX"/>
              </w:rPr>
            </w:pPr>
            <w:bookmarkStart w:id="52" w:name="_Toc373492513"/>
            <w:bookmarkStart w:id="53" w:name="_Toc373783231"/>
            <w:bookmarkStart w:id="54" w:name="_Toc487893145"/>
            <w:bookmarkStart w:id="55" w:name="_Toc487893257"/>
            <w:bookmarkStart w:id="56" w:name="_Toc487894576"/>
            <w:bookmarkStart w:id="57" w:name="_Toc488056999"/>
            <w:r w:rsidRPr="00716999">
              <w:rPr>
                <w:rFonts w:ascii="Montserrat" w:hAnsi="Montserrat" w:cs="Mongolian Baiti"/>
                <w:color w:val="000000" w:themeColor="text1"/>
                <w:sz w:val="20"/>
                <w:lang w:val="es-MX"/>
              </w:rPr>
              <w:lastRenderedPageBreak/>
              <w:t>Satisfacción del usuario en el Servicio Telefónico</w:t>
            </w:r>
            <w:bookmarkEnd w:id="52"/>
            <w:bookmarkEnd w:id="53"/>
            <w:bookmarkEnd w:id="54"/>
            <w:bookmarkEnd w:id="55"/>
            <w:bookmarkEnd w:id="56"/>
            <w:bookmarkEnd w:id="57"/>
            <w:r w:rsidRPr="00716999">
              <w:rPr>
                <w:rFonts w:ascii="Montserrat" w:hAnsi="Montserrat" w:cs="Mongolian Baiti"/>
                <w:color w:val="000000" w:themeColor="text1"/>
                <w:sz w:val="20"/>
                <w:lang w:val="es-MX"/>
              </w:rPr>
              <w:t>, Chat y Correo Electrónico otorgados por PS-I y PS-I Especializado</w:t>
            </w:r>
          </w:p>
        </w:tc>
        <w:tc>
          <w:tcPr>
            <w:tcW w:w="1802" w:type="dxa"/>
            <w:vAlign w:val="center"/>
          </w:tcPr>
          <w:p w14:paraId="36F7CE0A"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bookmarkStart w:id="58" w:name="_Toc373492514"/>
            <w:r w:rsidRPr="00716999">
              <w:rPr>
                <w:rFonts w:ascii="Montserrat" w:eastAsia="Calibri" w:hAnsi="Montserrat" w:cs="Mongolian Baiti"/>
                <w:color w:val="000000" w:themeColor="text1"/>
                <w:sz w:val="20"/>
                <w:lang w:val="es-MX"/>
              </w:rPr>
              <w:t>85% de respuestas afirmativas de Satisfacción</w:t>
            </w:r>
            <w:bookmarkEnd w:id="58"/>
          </w:p>
        </w:tc>
        <w:tc>
          <w:tcPr>
            <w:tcW w:w="1675" w:type="dxa"/>
            <w:vAlign w:val="center"/>
          </w:tcPr>
          <w:p w14:paraId="5BA83850" w14:textId="27CD0702"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bookmarkStart w:id="59" w:name="_Toc373492515"/>
            <w:r w:rsidRPr="00716999">
              <w:rPr>
                <w:rFonts w:ascii="Montserrat" w:eastAsia="Calibri" w:hAnsi="Montserrat" w:cs="Mongolian Baiti"/>
                <w:color w:val="000000" w:themeColor="text1"/>
                <w:sz w:val="20"/>
                <w:lang w:val="es-MX"/>
              </w:rPr>
              <w:t>0.005 de la factura mensual de la campaña, por cada punto porcentual de incumplimiento de nivel de servicio</w:t>
            </w:r>
            <w:bookmarkEnd w:id="59"/>
          </w:p>
        </w:tc>
        <w:tc>
          <w:tcPr>
            <w:tcW w:w="1613" w:type="dxa"/>
            <w:vAlign w:val="center"/>
          </w:tcPr>
          <w:p w14:paraId="5F85375E" w14:textId="77777777" w:rsidR="0090342C" w:rsidRPr="00716999" w:rsidRDefault="0090342C" w:rsidP="00821177">
            <w:pPr>
              <w:pStyle w:val="Normal1"/>
              <w:spacing w:before="0" w:after="0"/>
              <w:contextualSpacing/>
              <w:jc w:val="center"/>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5%</w:t>
            </w:r>
          </w:p>
        </w:tc>
        <w:tc>
          <w:tcPr>
            <w:tcW w:w="2928" w:type="dxa"/>
            <w:vAlign w:val="center"/>
          </w:tcPr>
          <w:p w14:paraId="14A9F6FB"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El indicador evalúa el total de respuestas afirmativas que los licitantes emiten en la encuesta de satisfacción (opinión del servicio) que califica la atención proporcionada por el PS-I y que consta de dos preguntas a elegir respuesta: afirmativa o negativa.</w:t>
            </w:r>
          </w:p>
          <w:p w14:paraId="5774A8E4"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 xml:space="preserve">El licitante deberá proporcionar las herramientas electrónicas para la recolección de la información relativa a este indicador, debiendo ser la información corroborable por parte del personal del Instituto a través de las herramientas electrónicas </w:t>
            </w:r>
            <w:r w:rsidRPr="00716999">
              <w:rPr>
                <w:rFonts w:ascii="Montserrat" w:eastAsia="Calibri" w:hAnsi="Montserrat" w:cs="Mongolian Baiti"/>
                <w:color w:val="000000" w:themeColor="text1"/>
                <w:sz w:val="20"/>
                <w:lang w:val="es-MX"/>
              </w:rPr>
              <w:lastRenderedPageBreak/>
              <w:t>mediante la emisión de los reportes correspondientes.</w:t>
            </w:r>
          </w:p>
          <w:p w14:paraId="61C4C776"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p>
          <w:p w14:paraId="27887B45" w14:textId="77777777" w:rsidR="0090342C" w:rsidRPr="00716999" w:rsidRDefault="0090342C" w:rsidP="00821177">
            <w:pPr>
              <w:rPr>
                <w:rFonts w:ascii="Montserrat" w:eastAsia="Montserrat" w:hAnsi="Montserrat" w:cs="Mongolian Baiti"/>
                <w:color w:val="000000" w:themeColor="text1"/>
                <w:sz w:val="20"/>
                <w:szCs w:val="20"/>
                <w:lang w:eastAsia="es-MX"/>
              </w:rPr>
            </w:pPr>
            <w:r w:rsidRPr="00716999">
              <w:rPr>
                <w:rFonts w:ascii="Montserrat" w:eastAsia="Montserrat" w:hAnsi="Montserrat" w:cs="Mongolian Baiti"/>
                <w:color w:val="000000" w:themeColor="text1"/>
                <w:sz w:val="20"/>
                <w:szCs w:val="20"/>
              </w:rPr>
              <w:t xml:space="preserve">El cálculo se realizará sobre el total de las llamadas transferidas para encuesta. </w:t>
            </w:r>
          </w:p>
          <w:p w14:paraId="55BF206E"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p>
          <w:p w14:paraId="31800507"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1. [(Total de respuestas afirmativas) / (total de respuestas afirmativas y negativas)] * 100= Nivel de servicio alcanzado en satisfacción de servicio</w:t>
            </w:r>
          </w:p>
          <w:p w14:paraId="174D9AFD"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2. (Nivel de servicio a cumplir *100) – (Nivel de servicio alcanzado en satisfacción de servicio) = Satisfacción del servicio a deducir</w:t>
            </w:r>
          </w:p>
          <w:p w14:paraId="173F8D4A"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3. (Satisfacción del servicio a deducir) * (Deductiva) * (Valor de porcentaje del nivel de servicio dentro de la facturación mensual) = Importe a deducir en factura</w:t>
            </w:r>
          </w:p>
        </w:tc>
      </w:tr>
      <w:tr w:rsidR="0090342C" w:rsidRPr="00716999" w14:paraId="1BAE65A2" w14:textId="77777777" w:rsidTr="0090342C">
        <w:trPr>
          <w:jc w:val="center"/>
        </w:trPr>
        <w:tc>
          <w:tcPr>
            <w:tcW w:w="1764" w:type="dxa"/>
            <w:vAlign w:val="center"/>
          </w:tcPr>
          <w:p w14:paraId="5DC1A3AA"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bookmarkStart w:id="60" w:name="_Toc373492516"/>
            <w:r w:rsidRPr="00716999">
              <w:rPr>
                <w:rFonts w:ascii="Montserrat" w:eastAsia="Calibri" w:hAnsi="Montserrat" w:cs="Mongolian Baiti"/>
                <w:color w:val="000000" w:themeColor="text1"/>
                <w:sz w:val="20"/>
                <w:lang w:val="es-MX"/>
              </w:rPr>
              <w:lastRenderedPageBreak/>
              <w:t>Calidad de operación</w:t>
            </w:r>
            <w:bookmarkEnd w:id="60"/>
          </w:p>
        </w:tc>
        <w:tc>
          <w:tcPr>
            <w:tcW w:w="1802" w:type="dxa"/>
            <w:vAlign w:val="center"/>
          </w:tcPr>
          <w:p w14:paraId="68B09AEE"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bookmarkStart w:id="61" w:name="_Toc373492517"/>
            <w:r w:rsidRPr="00716999">
              <w:rPr>
                <w:rFonts w:ascii="Montserrat" w:eastAsia="Calibri" w:hAnsi="Montserrat" w:cs="Mongolian Baiti"/>
                <w:color w:val="000000" w:themeColor="text1"/>
                <w:sz w:val="20"/>
                <w:lang w:val="es-MX"/>
              </w:rPr>
              <w:t>Mayor o igual a 95% de la meta de calidad</w:t>
            </w:r>
            <w:bookmarkEnd w:id="61"/>
          </w:p>
        </w:tc>
        <w:tc>
          <w:tcPr>
            <w:tcW w:w="1675" w:type="dxa"/>
            <w:vAlign w:val="center"/>
          </w:tcPr>
          <w:p w14:paraId="5A34850F" w14:textId="2B53EFD0"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bookmarkStart w:id="62" w:name="_Toc373492518"/>
            <w:r w:rsidRPr="00716999">
              <w:rPr>
                <w:rFonts w:ascii="Montserrat" w:eastAsia="Calibri" w:hAnsi="Montserrat" w:cs="Mongolian Baiti"/>
                <w:color w:val="000000" w:themeColor="text1"/>
                <w:sz w:val="20"/>
                <w:lang w:val="es-MX"/>
              </w:rPr>
              <w:t>0.003 de la factura mensual de la campaña por cada punto porcentual de incumplimiento de nivel de servicio</w:t>
            </w:r>
            <w:bookmarkEnd w:id="62"/>
            <w:r w:rsidRPr="00716999">
              <w:rPr>
                <w:rFonts w:ascii="Montserrat" w:eastAsia="Calibri" w:hAnsi="Montserrat" w:cs="Mongolian Baiti"/>
                <w:color w:val="000000" w:themeColor="text1"/>
                <w:sz w:val="20"/>
                <w:lang w:val="es-MX"/>
              </w:rPr>
              <w:t>.</w:t>
            </w:r>
          </w:p>
        </w:tc>
        <w:tc>
          <w:tcPr>
            <w:tcW w:w="1613" w:type="dxa"/>
            <w:vAlign w:val="center"/>
          </w:tcPr>
          <w:p w14:paraId="2BE1802B" w14:textId="77777777" w:rsidR="0090342C" w:rsidRPr="00716999" w:rsidRDefault="0090342C" w:rsidP="00821177">
            <w:pPr>
              <w:pStyle w:val="Normal1"/>
              <w:spacing w:before="0" w:after="0"/>
              <w:contextualSpacing/>
              <w:jc w:val="center"/>
              <w:rPr>
                <w:rFonts w:ascii="Montserrat" w:eastAsia="Calibri" w:hAnsi="Montserrat" w:cs="Mongolian Baiti"/>
                <w:color w:val="000000" w:themeColor="text1"/>
                <w:sz w:val="20"/>
                <w:lang w:val="es-MX"/>
              </w:rPr>
            </w:pPr>
            <w:bookmarkStart w:id="63" w:name="_Toc373492519"/>
            <w:r w:rsidRPr="00716999">
              <w:rPr>
                <w:rFonts w:ascii="Montserrat" w:eastAsia="Calibri" w:hAnsi="Montserrat" w:cs="Mongolian Baiti"/>
                <w:color w:val="000000" w:themeColor="text1"/>
                <w:sz w:val="20"/>
                <w:lang w:val="es-MX"/>
              </w:rPr>
              <w:t>3%</w:t>
            </w:r>
            <w:bookmarkEnd w:id="63"/>
          </w:p>
        </w:tc>
        <w:tc>
          <w:tcPr>
            <w:tcW w:w="2928" w:type="dxa"/>
            <w:vAlign w:val="center"/>
          </w:tcPr>
          <w:p w14:paraId="04FEC4CC"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bookmarkStart w:id="64" w:name="_Toc373492520"/>
            <w:r w:rsidRPr="00716999">
              <w:rPr>
                <w:rFonts w:ascii="Montserrat" w:eastAsia="Calibri" w:hAnsi="Montserrat" w:cs="Mongolian Baiti"/>
                <w:color w:val="000000" w:themeColor="text1"/>
                <w:sz w:val="20"/>
                <w:lang w:val="es-MX"/>
              </w:rPr>
              <w:t>El indicador evalúa una muestra de 100 monitoreos mensuales por cada campaña y servicio (chat, correo electrónico y telefonía). Aplicará para todas las PS-I.</w:t>
            </w:r>
            <w:bookmarkEnd w:id="64"/>
          </w:p>
          <w:p w14:paraId="3CD06B0D"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bookmarkStart w:id="65" w:name="_Toc373492521"/>
            <w:r w:rsidRPr="00716999">
              <w:rPr>
                <w:rFonts w:ascii="Montserrat" w:eastAsia="Calibri" w:hAnsi="Montserrat" w:cs="Mongolian Baiti"/>
                <w:color w:val="000000" w:themeColor="text1"/>
                <w:sz w:val="20"/>
                <w:lang w:val="es-MX"/>
              </w:rPr>
              <w:t>Mismas que serán evaluadas por el personal especializado de las campañas mencionadas, aplicando la deductiva en caso de no cubrir el nivel de servicio solicitado en la facturación del mes donde ocurrió el evento.</w:t>
            </w:r>
          </w:p>
          <w:p w14:paraId="22A79A41"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Las llamadas que participan en los monitoreos, son tomadas de manera aleatoria por parte de personal del Instituto de la herramienta tecnológica del licitante.</w:t>
            </w:r>
          </w:p>
          <w:p w14:paraId="12D582DD"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La evaluación se realizará de manera conjunta entre personal del IMSS y del licitante.</w:t>
            </w:r>
          </w:p>
          <w:p w14:paraId="240A0432"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 xml:space="preserve">Se evaluará la calidad de la </w:t>
            </w:r>
            <w:r w:rsidRPr="00716999">
              <w:rPr>
                <w:rFonts w:ascii="Montserrat" w:eastAsia="Calibri" w:hAnsi="Montserrat" w:cs="Mongolian Baiti"/>
                <w:color w:val="000000" w:themeColor="text1"/>
                <w:sz w:val="20"/>
                <w:lang w:val="es-MX"/>
              </w:rPr>
              <w:lastRenderedPageBreak/>
              <w:t>atención a través de parámetros establecidos como: información correcta y completa, procedimientos adecuados, análisis y comprensión (sondeo/control) y etiqueta telefónica.</w:t>
            </w:r>
            <w:bookmarkEnd w:id="65"/>
          </w:p>
          <w:p w14:paraId="2F4FB693"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bookmarkStart w:id="66" w:name="_Toc373492522"/>
            <w:r w:rsidRPr="00716999">
              <w:rPr>
                <w:rFonts w:ascii="Montserrat" w:eastAsia="Calibri" w:hAnsi="Montserrat" w:cs="Mongolian Baiti"/>
                <w:color w:val="000000" w:themeColor="text1"/>
                <w:sz w:val="20"/>
                <w:lang w:val="es-MX"/>
              </w:rPr>
              <w:t>[(Suma de las calificaciones individuales de los monitoreos por campaña) / (100 monitoreos por campaña)]*100= Calificación de calidad</w:t>
            </w:r>
            <w:bookmarkEnd w:id="66"/>
          </w:p>
          <w:p w14:paraId="201BF906"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bookmarkStart w:id="67" w:name="_Toc373492523"/>
            <w:r w:rsidRPr="00716999">
              <w:rPr>
                <w:rFonts w:ascii="Montserrat" w:eastAsia="Calibri" w:hAnsi="Montserrat" w:cs="Mongolian Baiti"/>
                <w:color w:val="000000" w:themeColor="text1"/>
                <w:sz w:val="20"/>
                <w:lang w:val="es-MX"/>
              </w:rPr>
              <w:t>2. (Nivel de servicio a cumplir *100) - (Calificación de calidad) = Factor de calidad a deducir.</w:t>
            </w:r>
            <w:bookmarkEnd w:id="67"/>
          </w:p>
          <w:p w14:paraId="6C2D29ED"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bookmarkStart w:id="68" w:name="_Toc373492524"/>
            <w:r w:rsidRPr="00716999">
              <w:rPr>
                <w:rFonts w:ascii="Montserrat" w:eastAsia="Calibri" w:hAnsi="Montserrat" w:cs="Mongolian Baiti"/>
                <w:color w:val="000000" w:themeColor="text1"/>
                <w:sz w:val="20"/>
                <w:lang w:val="es-MX"/>
              </w:rPr>
              <w:t>3. (Factor de calidad a deducir) * (Deductiva) * (Valor de porcentaje del nivel de servicio dentro de la facturación mensual) = Importe a deducir en factura</w:t>
            </w:r>
            <w:bookmarkEnd w:id="68"/>
          </w:p>
        </w:tc>
      </w:tr>
      <w:tr w:rsidR="0090342C" w:rsidRPr="00716999" w14:paraId="50CA9197" w14:textId="77777777" w:rsidTr="0090342C">
        <w:trPr>
          <w:jc w:val="center"/>
        </w:trPr>
        <w:tc>
          <w:tcPr>
            <w:tcW w:w="1764" w:type="dxa"/>
            <w:vAlign w:val="center"/>
          </w:tcPr>
          <w:p w14:paraId="0C7DA723"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lastRenderedPageBreak/>
              <w:t>Disponibilidad del Servicio de Telefonía, Chat y Correo electrónico</w:t>
            </w:r>
          </w:p>
          <w:p w14:paraId="4B818E6E"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p>
          <w:p w14:paraId="4441EBF3"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lastRenderedPageBreak/>
              <w:t>(aplica para todas las posiciones de servicio de los tipos PS-I y PS-P)</w:t>
            </w:r>
          </w:p>
        </w:tc>
        <w:tc>
          <w:tcPr>
            <w:tcW w:w="1802" w:type="dxa"/>
            <w:vAlign w:val="center"/>
          </w:tcPr>
          <w:p w14:paraId="3005A8E3"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lastRenderedPageBreak/>
              <w:t>Mayor o igual al 98% del tiempo diario de la ventana de servicio.</w:t>
            </w:r>
          </w:p>
        </w:tc>
        <w:tc>
          <w:tcPr>
            <w:tcW w:w="1675" w:type="dxa"/>
            <w:vAlign w:val="center"/>
          </w:tcPr>
          <w:p w14:paraId="642CDD9C"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Por cada punto porcentual o fracción de incumplimiento de nivel de servicio:</w:t>
            </w:r>
          </w:p>
          <w:p w14:paraId="283E9F03"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p>
          <w:p w14:paraId="0566FACE"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Para el resto de las campañas 1% de facturación mensual.</w:t>
            </w:r>
          </w:p>
          <w:p w14:paraId="5AB0539A"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p>
        </w:tc>
        <w:tc>
          <w:tcPr>
            <w:tcW w:w="1613" w:type="dxa"/>
            <w:vAlign w:val="center"/>
          </w:tcPr>
          <w:p w14:paraId="39841F93" w14:textId="77777777" w:rsidR="0090342C" w:rsidRPr="00716999" w:rsidRDefault="0090342C" w:rsidP="00821177">
            <w:pPr>
              <w:pStyle w:val="Normal1"/>
              <w:spacing w:before="0" w:after="0"/>
              <w:contextualSpacing/>
              <w:jc w:val="center"/>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lastRenderedPageBreak/>
              <w:t>20%</w:t>
            </w:r>
          </w:p>
        </w:tc>
        <w:tc>
          <w:tcPr>
            <w:tcW w:w="2928" w:type="dxa"/>
            <w:vAlign w:val="center"/>
          </w:tcPr>
          <w:p w14:paraId="1CBC2212"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La disponibilidad del servicio se refiere al tiempo diario que debe estar disponible el servicio por cada </w:t>
            </w:r>
            <w:r w:rsidRPr="00716999">
              <w:rPr>
                <w:rFonts w:ascii="Montserrat" w:hAnsi="Montserrat" w:cs="Mongolian Baiti"/>
                <w:color w:val="000000" w:themeColor="text1"/>
                <w:sz w:val="20"/>
                <w:szCs w:val="20"/>
                <w:lang w:eastAsia="es-MX"/>
              </w:rPr>
              <w:lastRenderedPageBreak/>
              <w:t xml:space="preserve">uno de los canales de atención para los usuarios del CCIMSS. </w:t>
            </w:r>
          </w:p>
          <w:p w14:paraId="7873D3F1"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p>
          <w:p w14:paraId="0E96C8BA"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Es decir este nivel se aplica:</w:t>
            </w:r>
          </w:p>
          <w:p w14:paraId="499F4AEE"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p>
          <w:p w14:paraId="7F0A719C"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Cuando la atención a llamadas, chat y correo electrónico se interrumpan por causas de falla en algún componente de la solución propuesta para el servicios del CCIMSS. Esto es, cuando cualquiera de los elementos de hardware o software que brindan la solución de atención a las campañas CCIMSS y que conforman la solución propuesta por el proveedor del servicio no se encuentre disponible para la prestación de servicio.</w:t>
            </w:r>
          </w:p>
          <w:p w14:paraId="4EB5761E"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p>
          <w:p w14:paraId="22812DE6"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Por cada bloque o fracción fuera de este nivel de servicio se aplicará la </w:t>
            </w:r>
            <w:r w:rsidRPr="00716999">
              <w:rPr>
                <w:rFonts w:ascii="Montserrat" w:hAnsi="Montserrat" w:cs="Mongolian Baiti"/>
                <w:color w:val="000000" w:themeColor="text1"/>
                <w:sz w:val="20"/>
                <w:szCs w:val="20"/>
                <w:lang w:eastAsia="es-MX"/>
              </w:rPr>
              <w:lastRenderedPageBreak/>
              <w:t>deductiva establecida.</w:t>
            </w:r>
          </w:p>
        </w:tc>
      </w:tr>
      <w:tr w:rsidR="0090342C" w:rsidRPr="00716999" w14:paraId="18B448FC" w14:textId="77777777" w:rsidTr="0090342C">
        <w:trPr>
          <w:jc w:val="center"/>
        </w:trPr>
        <w:tc>
          <w:tcPr>
            <w:tcW w:w="1764" w:type="dxa"/>
            <w:vAlign w:val="center"/>
          </w:tcPr>
          <w:p w14:paraId="0640412D" w14:textId="77777777" w:rsidR="0090342C" w:rsidRPr="00716999" w:rsidRDefault="0090342C" w:rsidP="00821177">
            <w:pPr>
              <w:pStyle w:val="Normal1"/>
              <w:spacing w:before="0" w:after="0"/>
              <w:contextualSpacing/>
              <w:jc w:val="both"/>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lastRenderedPageBreak/>
              <w:t xml:space="preserve">En caso de presentarse por parte del Proveedor cambios a la solución propuesta, en su plataforma operativa, o en su solución tecnológica sin autorización por escrito por parte del administrador del contrato. </w:t>
            </w:r>
          </w:p>
        </w:tc>
        <w:tc>
          <w:tcPr>
            <w:tcW w:w="1802" w:type="dxa"/>
            <w:vAlign w:val="center"/>
          </w:tcPr>
          <w:p w14:paraId="6A10FD5D" w14:textId="77777777" w:rsidR="0090342C" w:rsidRPr="00716999" w:rsidRDefault="0090342C" w:rsidP="00821177">
            <w:pPr>
              <w:pStyle w:val="Normal1"/>
              <w:spacing w:before="0" w:after="0"/>
              <w:contextualSpacing/>
              <w:jc w:val="center"/>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100%</w:t>
            </w:r>
          </w:p>
        </w:tc>
        <w:tc>
          <w:tcPr>
            <w:tcW w:w="1675" w:type="dxa"/>
            <w:vAlign w:val="center"/>
          </w:tcPr>
          <w:p w14:paraId="28D4C475" w14:textId="77777777" w:rsidR="0090342C" w:rsidRPr="00716999" w:rsidRDefault="0090342C" w:rsidP="00821177">
            <w:pPr>
              <w:pStyle w:val="Normal1"/>
              <w:spacing w:before="0" w:after="0"/>
              <w:contextualSpacing/>
              <w:jc w:val="center"/>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1%</w:t>
            </w:r>
          </w:p>
        </w:tc>
        <w:tc>
          <w:tcPr>
            <w:tcW w:w="1613" w:type="dxa"/>
            <w:vAlign w:val="center"/>
          </w:tcPr>
          <w:p w14:paraId="05819705" w14:textId="77777777" w:rsidR="0090342C" w:rsidRPr="00716999" w:rsidRDefault="0090342C" w:rsidP="00821177">
            <w:pPr>
              <w:pStyle w:val="Normal1"/>
              <w:spacing w:before="0" w:after="0"/>
              <w:contextualSpacing/>
              <w:jc w:val="center"/>
              <w:rPr>
                <w:rFonts w:ascii="Montserrat" w:eastAsia="Calibri" w:hAnsi="Montserrat" w:cs="Mongolian Baiti"/>
                <w:color w:val="000000" w:themeColor="text1"/>
                <w:sz w:val="20"/>
                <w:lang w:val="es-MX"/>
              </w:rPr>
            </w:pPr>
            <w:r w:rsidRPr="00716999">
              <w:rPr>
                <w:rFonts w:ascii="Montserrat" w:eastAsia="Calibri" w:hAnsi="Montserrat" w:cs="Mongolian Baiti"/>
                <w:color w:val="000000" w:themeColor="text1"/>
                <w:sz w:val="20"/>
                <w:lang w:val="es-MX"/>
              </w:rPr>
              <w:t>20%</w:t>
            </w:r>
          </w:p>
        </w:tc>
        <w:tc>
          <w:tcPr>
            <w:tcW w:w="2928" w:type="dxa"/>
            <w:vAlign w:val="center"/>
          </w:tcPr>
          <w:p w14:paraId="578B5E7A"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1% de la facturación mensual promedio durante la vigencia de cada campaña por cada día natural de atraso </w:t>
            </w:r>
          </w:p>
        </w:tc>
      </w:tr>
      <w:tr w:rsidR="0090342C" w:rsidRPr="00716999" w14:paraId="2CF2C8EE" w14:textId="77777777" w:rsidTr="0090342C">
        <w:trPr>
          <w:jc w:val="center"/>
        </w:trPr>
        <w:tc>
          <w:tcPr>
            <w:tcW w:w="1764" w:type="dxa"/>
            <w:vAlign w:val="center"/>
          </w:tcPr>
          <w:p w14:paraId="5760BD25"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Soportes de facturación deficientes</w:t>
            </w:r>
          </w:p>
          <w:p w14:paraId="354506DD"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p>
          <w:p w14:paraId="34251EA2" w14:textId="64B5B0FF" w:rsidR="0090342C" w:rsidRPr="00716999" w:rsidRDefault="0090342C"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(inconsistencias en </w:t>
            </w:r>
            <w:r w:rsidR="00821177" w:rsidRPr="00716999">
              <w:rPr>
                <w:rFonts w:ascii="Montserrat" w:hAnsi="Montserrat" w:cs="Mongolian Baiti"/>
                <w:color w:val="000000" w:themeColor="text1"/>
                <w:sz w:val="20"/>
                <w:szCs w:val="20"/>
                <w:lang w:eastAsia="es-MX"/>
              </w:rPr>
              <w:t>número</w:t>
            </w:r>
            <w:r w:rsidRPr="00716999">
              <w:rPr>
                <w:rFonts w:ascii="Montserrat" w:hAnsi="Montserrat" w:cs="Mongolian Baiti"/>
                <w:color w:val="000000" w:themeColor="text1"/>
                <w:sz w:val="20"/>
                <w:szCs w:val="20"/>
                <w:lang w:eastAsia="es-MX"/>
              </w:rPr>
              <w:t xml:space="preserve"> de unidades de servicio facturables vs soportes documentales)</w:t>
            </w:r>
          </w:p>
        </w:tc>
        <w:tc>
          <w:tcPr>
            <w:tcW w:w="1802" w:type="dxa"/>
            <w:vAlign w:val="center"/>
          </w:tcPr>
          <w:p w14:paraId="0F14F83C"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100% de la información solicitada en Anexo Técnico y Apéndice de las campañas que integran el CCIMSS</w:t>
            </w:r>
          </w:p>
          <w:p w14:paraId="3283BEEF"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p>
        </w:tc>
        <w:tc>
          <w:tcPr>
            <w:tcW w:w="1675" w:type="dxa"/>
            <w:vAlign w:val="center"/>
          </w:tcPr>
          <w:p w14:paraId="0340A5F4" w14:textId="2CFEC328" w:rsidR="0090342C" w:rsidRPr="00716999" w:rsidRDefault="0090342C"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0.002 por cada día hábil de atraso</w:t>
            </w:r>
          </w:p>
        </w:tc>
        <w:tc>
          <w:tcPr>
            <w:tcW w:w="1613" w:type="dxa"/>
            <w:vAlign w:val="center"/>
          </w:tcPr>
          <w:p w14:paraId="622B2DEC" w14:textId="77777777" w:rsidR="0090342C" w:rsidRPr="00716999" w:rsidRDefault="0090342C" w:rsidP="00821177">
            <w:pPr>
              <w:contextualSpacing/>
              <w:jc w:val="center"/>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5%</w:t>
            </w:r>
          </w:p>
        </w:tc>
        <w:tc>
          <w:tcPr>
            <w:tcW w:w="2928" w:type="dxa"/>
            <w:vAlign w:val="center"/>
          </w:tcPr>
          <w:p w14:paraId="2D8D9DFD"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La información soporte de los servicios prestados a las campañas del CCIMSS para su cotejo.</w:t>
            </w:r>
          </w:p>
        </w:tc>
      </w:tr>
      <w:tr w:rsidR="0090342C" w:rsidRPr="00716999" w14:paraId="3A65F839" w14:textId="77777777" w:rsidTr="0090342C">
        <w:trPr>
          <w:jc w:val="center"/>
        </w:trPr>
        <w:tc>
          <w:tcPr>
            <w:tcW w:w="1764" w:type="dxa"/>
            <w:vAlign w:val="center"/>
          </w:tcPr>
          <w:p w14:paraId="79131A04"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Información en Repositorio Electrónico deficiente</w:t>
            </w:r>
          </w:p>
          <w:p w14:paraId="6CD9F733"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p>
          <w:p w14:paraId="00ED412A"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Herramienta Electrónica de Colaboración deficiente</w:t>
            </w:r>
          </w:p>
          <w:p w14:paraId="28E98F72"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p>
          <w:p w14:paraId="2330E22E"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lastRenderedPageBreak/>
              <w:t>(Información probatoria del servicios) deficiente</w:t>
            </w:r>
          </w:p>
          <w:p w14:paraId="2561D4EB"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p>
          <w:p w14:paraId="3532012B" w14:textId="33CCB3FE" w:rsidR="0090342C" w:rsidRPr="00716999" w:rsidRDefault="0090342C"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(en todos los casos, se refiere a inconsistencias en </w:t>
            </w:r>
            <w:r w:rsidR="00821177" w:rsidRPr="00716999">
              <w:rPr>
                <w:rFonts w:ascii="Montserrat" w:hAnsi="Montserrat" w:cs="Mongolian Baiti"/>
                <w:color w:val="000000" w:themeColor="text1"/>
                <w:sz w:val="20"/>
                <w:szCs w:val="20"/>
                <w:lang w:eastAsia="es-MX"/>
              </w:rPr>
              <w:t>número</w:t>
            </w:r>
            <w:r w:rsidRPr="00716999">
              <w:rPr>
                <w:rFonts w:ascii="Montserrat" w:hAnsi="Montserrat" w:cs="Mongolian Baiti"/>
                <w:color w:val="000000" w:themeColor="text1"/>
                <w:sz w:val="20"/>
                <w:szCs w:val="20"/>
                <w:lang w:eastAsia="es-MX"/>
              </w:rPr>
              <w:t xml:space="preserve"> de unidades de servicio facturables vs soportes documentales)</w:t>
            </w:r>
          </w:p>
        </w:tc>
        <w:tc>
          <w:tcPr>
            <w:tcW w:w="1802" w:type="dxa"/>
            <w:vAlign w:val="center"/>
          </w:tcPr>
          <w:p w14:paraId="5A639CE2"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lastRenderedPageBreak/>
              <w:t xml:space="preserve">100% de la información solicitada en Anexo Técnico </w:t>
            </w:r>
          </w:p>
        </w:tc>
        <w:tc>
          <w:tcPr>
            <w:tcW w:w="1675" w:type="dxa"/>
            <w:vAlign w:val="center"/>
          </w:tcPr>
          <w:p w14:paraId="3A866C85" w14:textId="1773E885" w:rsidR="0090342C" w:rsidRPr="00716999" w:rsidRDefault="0090342C"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0.002 por cada día hábil de atraso</w:t>
            </w:r>
          </w:p>
        </w:tc>
        <w:tc>
          <w:tcPr>
            <w:tcW w:w="1613" w:type="dxa"/>
            <w:vAlign w:val="center"/>
          </w:tcPr>
          <w:p w14:paraId="51FE0760" w14:textId="77777777" w:rsidR="0090342C" w:rsidRPr="00716999" w:rsidRDefault="0090342C" w:rsidP="00821177">
            <w:pPr>
              <w:contextualSpacing/>
              <w:jc w:val="center"/>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5%</w:t>
            </w:r>
          </w:p>
        </w:tc>
        <w:tc>
          <w:tcPr>
            <w:tcW w:w="2928" w:type="dxa"/>
            <w:vAlign w:val="center"/>
          </w:tcPr>
          <w:p w14:paraId="196DDEA5"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Deberá contener el 100% la información soporte de los servicios prestados a las campañas del CCIMSS entregada a cada área requirente para su cotejo, </w:t>
            </w:r>
          </w:p>
          <w:p w14:paraId="27032195"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lastRenderedPageBreak/>
              <w:t>donde se acumule y registre copia de toda la documentación probatoria del servicios, entregables periódicos y de única vez, certificaciones y licencias, así como todo lo requisitado en el anexo técnico, apéndices y términos condiciones, incluyendo las grabaciones debidamente identificadas, a fin de concentrar toda la documentación y entregables durante la vigencia del contrato</w:t>
            </w:r>
          </w:p>
          <w:p w14:paraId="3E2C091A" w14:textId="77777777" w:rsidR="0090342C" w:rsidRPr="00716999" w:rsidRDefault="0090342C"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La entrega de la información será en los primeros 15 días naturales del mes inmediato al periodo de cobro.</w:t>
            </w:r>
          </w:p>
        </w:tc>
      </w:tr>
    </w:tbl>
    <w:p w14:paraId="7CB69F2D" w14:textId="77777777" w:rsidR="008611D0" w:rsidRPr="00716999" w:rsidRDefault="008611D0" w:rsidP="00821177">
      <w:pPr>
        <w:contextualSpacing/>
        <w:rPr>
          <w:rFonts w:ascii="Montserrat" w:hAnsi="Montserrat" w:cs="Mongolian Baiti"/>
          <w:color w:val="000000" w:themeColor="text1"/>
          <w:sz w:val="20"/>
          <w:szCs w:val="20"/>
        </w:rPr>
      </w:pPr>
    </w:p>
    <w:p w14:paraId="464636CB" w14:textId="77777777" w:rsidR="00EC104E" w:rsidRPr="00716999" w:rsidRDefault="00EC104E" w:rsidP="00821177">
      <w:pPr>
        <w:contextualSpacing/>
        <w:jc w:val="both"/>
        <w:rPr>
          <w:rFonts w:ascii="Montserrat" w:hAnsi="Montserrat" w:cs="Mongolian Baiti"/>
          <w:b/>
          <w:color w:val="000000" w:themeColor="text1"/>
          <w:sz w:val="20"/>
          <w:szCs w:val="20"/>
          <w:lang w:eastAsia="es-MX"/>
        </w:rPr>
      </w:pPr>
      <w:r w:rsidRPr="00716999">
        <w:rPr>
          <w:rFonts w:ascii="Montserrat" w:hAnsi="Montserrat" w:cs="Mongolian Baiti"/>
          <w:b/>
          <w:color w:val="000000" w:themeColor="text1"/>
          <w:sz w:val="20"/>
          <w:szCs w:val="20"/>
          <w:lang w:eastAsia="es-MX"/>
        </w:rPr>
        <w:t>Penas contractuales.</w:t>
      </w:r>
    </w:p>
    <w:p w14:paraId="0EB0E862"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p>
    <w:p w14:paraId="33CFBAE3" w14:textId="77777777"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De conformidad con el segundo párrafo del artículo 53 de la Ley de Adquisiciones, Arrendamientos y Servicios del Sector Público, el proveedor se hará acreedor a la aplicación de la pena contractual en materia de protección de datos personales:</w:t>
      </w:r>
    </w:p>
    <w:p w14:paraId="434174A6" w14:textId="77777777" w:rsidR="00EC104E" w:rsidRPr="00716999" w:rsidRDefault="00EC104E" w:rsidP="00821177">
      <w:pPr>
        <w:contextualSpacing/>
        <w:rPr>
          <w:rFonts w:ascii="Montserrat" w:hAnsi="Montserrat" w:cs="Mongolian Baiti"/>
          <w:color w:val="000000" w:themeColor="text1"/>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262"/>
      </w:tblGrid>
      <w:tr w:rsidR="00EC104E" w:rsidRPr="00716999" w:rsidDel="00C61B13" w14:paraId="3DC588E2" w14:textId="77777777" w:rsidTr="003118EE">
        <w:trPr>
          <w:jc w:val="center"/>
        </w:trPr>
        <w:tc>
          <w:tcPr>
            <w:tcW w:w="4804" w:type="dxa"/>
            <w:shd w:val="clear" w:color="auto" w:fill="C5E0B3"/>
            <w:vAlign w:val="center"/>
          </w:tcPr>
          <w:p w14:paraId="4124EA82" w14:textId="77777777" w:rsidR="00EC104E" w:rsidRPr="00716999" w:rsidRDefault="00EC104E" w:rsidP="00821177">
            <w:pPr>
              <w:contextualSpacing/>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Supuesto</w:t>
            </w:r>
          </w:p>
        </w:tc>
        <w:tc>
          <w:tcPr>
            <w:tcW w:w="4572" w:type="dxa"/>
            <w:shd w:val="clear" w:color="auto" w:fill="C5E0B3"/>
            <w:vAlign w:val="center"/>
          </w:tcPr>
          <w:p w14:paraId="40454DC6" w14:textId="77777777" w:rsidR="00EC104E" w:rsidRPr="00716999" w:rsidRDefault="00EC104E" w:rsidP="00821177">
            <w:pPr>
              <w:contextualSpacing/>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Pena contractual</w:t>
            </w:r>
          </w:p>
        </w:tc>
      </w:tr>
      <w:tr w:rsidR="00EC104E" w:rsidRPr="00716999" w:rsidDel="00C61B13" w14:paraId="4BAFE8D2" w14:textId="77777777" w:rsidTr="003118EE">
        <w:trPr>
          <w:jc w:val="center"/>
        </w:trPr>
        <w:tc>
          <w:tcPr>
            <w:tcW w:w="4804" w:type="dxa"/>
            <w:vAlign w:val="center"/>
          </w:tcPr>
          <w:p w14:paraId="5E212BC7" w14:textId="77777777" w:rsidR="00EC104E" w:rsidRPr="00716999" w:rsidRDefault="00EC104E" w:rsidP="00821177">
            <w:pPr>
              <w:contextualSpacing/>
              <w:jc w:val="both"/>
              <w:rPr>
                <w:rFonts w:ascii="Montserrat" w:hAnsi="Montserrat" w:cs="Mongolian Baiti"/>
                <w:b/>
                <w:color w:val="000000" w:themeColor="text1"/>
                <w:sz w:val="20"/>
                <w:szCs w:val="20"/>
              </w:rPr>
            </w:pPr>
            <w:r w:rsidRPr="00716999">
              <w:rPr>
                <w:rFonts w:ascii="Montserrat" w:hAnsi="Montserrat" w:cs="Mongolian Baiti"/>
                <w:color w:val="000000" w:themeColor="text1"/>
                <w:sz w:val="20"/>
                <w:szCs w:val="20"/>
              </w:rPr>
              <w:lastRenderedPageBreak/>
              <w:t>Transferir en cualquier momento los datos personales entregados por el Instituto a cualquier tercero sin contar con la autorización por escrito del IMSS.</w:t>
            </w:r>
          </w:p>
        </w:tc>
        <w:tc>
          <w:tcPr>
            <w:tcW w:w="4572" w:type="dxa"/>
            <w:vAlign w:val="center"/>
          </w:tcPr>
          <w:p w14:paraId="39995DCA" w14:textId="77777777" w:rsidR="00EC104E" w:rsidRPr="00716999" w:rsidDel="00C61B13" w:rsidRDefault="00EC104E" w:rsidP="00821177">
            <w:pPr>
              <w:contextualSpacing/>
              <w:jc w:val="both"/>
              <w:rPr>
                <w:rFonts w:ascii="Montserrat" w:eastAsia="Calibri" w:hAnsi="Montserrat" w:cs="Mongolian Baiti"/>
                <w:color w:val="000000" w:themeColor="text1"/>
                <w:sz w:val="20"/>
                <w:szCs w:val="20"/>
                <w:lang w:eastAsia="en-US"/>
              </w:rPr>
            </w:pPr>
            <w:r w:rsidRPr="00716999">
              <w:rPr>
                <w:rFonts w:ascii="Montserrat" w:hAnsi="Montserrat" w:cs="Mongolian Baiti"/>
                <w:color w:val="000000" w:themeColor="text1"/>
                <w:sz w:val="20"/>
                <w:szCs w:val="20"/>
              </w:rPr>
              <w:t>$ 100,000.00 por cada dato del sujeto o titular de los derechos afectados</w:t>
            </w:r>
          </w:p>
        </w:tc>
      </w:tr>
      <w:tr w:rsidR="00EC104E" w:rsidRPr="00716999" w:rsidDel="00C61B13" w14:paraId="6B66CE55" w14:textId="77777777" w:rsidTr="003118EE">
        <w:trPr>
          <w:jc w:val="center"/>
        </w:trPr>
        <w:tc>
          <w:tcPr>
            <w:tcW w:w="4804" w:type="dxa"/>
            <w:vAlign w:val="center"/>
          </w:tcPr>
          <w:p w14:paraId="3683A358" w14:textId="77777777" w:rsidR="00EC104E" w:rsidRPr="00716999" w:rsidRDefault="00EC104E" w:rsidP="00821177">
            <w:pPr>
              <w:contextualSpacing/>
              <w:jc w:val="both"/>
              <w:rPr>
                <w:rFonts w:ascii="Montserrat" w:eastAsia="Calibri" w:hAnsi="Montserrat" w:cs="Mongolian Baiti"/>
                <w:color w:val="000000" w:themeColor="text1"/>
                <w:sz w:val="20"/>
                <w:szCs w:val="20"/>
                <w:lang w:eastAsia="en-US"/>
              </w:rPr>
            </w:pPr>
            <w:r w:rsidRPr="00716999">
              <w:rPr>
                <w:rFonts w:ascii="Montserrat" w:hAnsi="Montserrat" w:cs="Mongolian Baiti"/>
                <w:color w:val="000000" w:themeColor="text1"/>
                <w:sz w:val="20"/>
                <w:szCs w:val="20"/>
              </w:rPr>
              <w:t>Utilizar los datos personales entregados por el Instituto para fines distintos a los establecidos en cada una de las campañas que hacen uso de datos personales.</w:t>
            </w:r>
          </w:p>
        </w:tc>
        <w:tc>
          <w:tcPr>
            <w:tcW w:w="4572" w:type="dxa"/>
            <w:vAlign w:val="center"/>
          </w:tcPr>
          <w:p w14:paraId="731E45C0" w14:textId="77777777" w:rsidR="00EC104E" w:rsidRPr="00716999" w:rsidDel="00C61B13" w:rsidRDefault="00EC104E"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$ 50,000.00 por cada dato del sujeto o titular de los derechos afectados</w:t>
            </w:r>
          </w:p>
        </w:tc>
      </w:tr>
      <w:tr w:rsidR="00EC104E" w:rsidRPr="00716999" w:rsidDel="00C61B13" w14:paraId="66F4E6EB" w14:textId="77777777" w:rsidTr="003118EE">
        <w:trPr>
          <w:trHeight w:val="609"/>
          <w:jc w:val="center"/>
        </w:trPr>
        <w:tc>
          <w:tcPr>
            <w:tcW w:w="4804" w:type="dxa"/>
            <w:vAlign w:val="center"/>
          </w:tcPr>
          <w:p w14:paraId="62068F2F" w14:textId="77777777" w:rsidR="00EC104E" w:rsidRPr="00716999" w:rsidRDefault="00EC104E" w:rsidP="00821177">
            <w:pPr>
              <w:contextualSpacing/>
              <w:jc w:val="both"/>
              <w:rPr>
                <w:rFonts w:ascii="Montserrat" w:hAnsi="Montserrat" w:cs="Mongolian Baiti"/>
                <w:b/>
                <w:color w:val="000000" w:themeColor="text1"/>
                <w:sz w:val="20"/>
                <w:szCs w:val="20"/>
              </w:rPr>
            </w:pPr>
            <w:r w:rsidRPr="00716999">
              <w:rPr>
                <w:rFonts w:ascii="Montserrat" w:hAnsi="Montserrat" w:cs="Mongolian Baiti"/>
                <w:color w:val="000000" w:themeColor="text1"/>
                <w:sz w:val="20"/>
                <w:szCs w:val="20"/>
              </w:rPr>
              <w:t>No guardar confidencialidad respecto de los datos personales entregados por el Instituto.</w:t>
            </w:r>
          </w:p>
        </w:tc>
        <w:tc>
          <w:tcPr>
            <w:tcW w:w="4572" w:type="dxa"/>
            <w:vAlign w:val="center"/>
          </w:tcPr>
          <w:p w14:paraId="30AFE51A" w14:textId="77777777" w:rsidR="00EC104E" w:rsidRPr="00716999" w:rsidDel="00C61B13" w:rsidRDefault="00EC104E"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$ 50,000.00 por cada dato del sujeto o titular de los derechos afectados</w:t>
            </w:r>
          </w:p>
        </w:tc>
      </w:tr>
    </w:tbl>
    <w:p w14:paraId="5C4BA25B" w14:textId="77777777" w:rsidR="00EC104E" w:rsidRPr="00716999" w:rsidRDefault="00EC104E" w:rsidP="00821177">
      <w:pPr>
        <w:contextualSpacing/>
        <w:rPr>
          <w:rFonts w:ascii="Montserrat" w:hAnsi="Montserrat" w:cs="Mongolian Baiti"/>
          <w:color w:val="000000" w:themeColor="text1"/>
          <w:sz w:val="20"/>
          <w:szCs w:val="20"/>
        </w:rPr>
      </w:pPr>
    </w:p>
    <w:p w14:paraId="5CA066DB" w14:textId="22E20B0E" w:rsidR="00EC104E" w:rsidRPr="00716999" w:rsidRDefault="00EC104E"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Se aplicará la Pena Contractual en materia de protección de datos personales, a todas las campañas que utilicen datos personales; lo anterior en observancia de la </w:t>
      </w:r>
      <w:r w:rsidR="008D37A7" w:rsidRPr="00716999">
        <w:rPr>
          <w:rFonts w:ascii="Montserrat" w:hAnsi="Montserrat" w:cs="Mongolian Baiti"/>
          <w:color w:val="000000" w:themeColor="text1"/>
          <w:sz w:val="20"/>
          <w:szCs w:val="20"/>
          <w:lang w:eastAsia="es-MX"/>
        </w:rPr>
        <w:t>Ley General de Transparencia y Acceso a la Información Pública</w:t>
      </w:r>
      <w:r w:rsidRPr="00716999">
        <w:rPr>
          <w:rFonts w:ascii="Montserrat" w:hAnsi="Montserrat" w:cs="Mongolian Baiti"/>
          <w:color w:val="000000" w:themeColor="text1"/>
          <w:sz w:val="20"/>
          <w:szCs w:val="20"/>
          <w:lang w:eastAsia="es-MX"/>
        </w:rPr>
        <w:t>, en los Lineamientos de Protección de Datos Personales vigentes y en la Ley Federal de Protección de Datos Personales en Posesión de los Particulares.</w:t>
      </w:r>
    </w:p>
    <w:p w14:paraId="1096CBAF" w14:textId="77777777" w:rsidR="00EC104E" w:rsidRPr="00716999" w:rsidRDefault="00EC104E" w:rsidP="00821177">
      <w:pPr>
        <w:contextualSpacing/>
        <w:jc w:val="both"/>
        <w:rPr>
          <w:rFonts w:ascii="Montserrat" w:hAnsi="Montserrat" w:cs="Mongolian Baiti"/>
          <w:color w:val="000000" w:themeColor="text1"/>
          <w:sz w:val="20"/>
          <w:szCs w:val="20"/>
        </w:rPr>
      </w:pPr>
    </w:p>
    <w:p w14:paraId="0410B02D" w14:textId="77777777" w:rsidR="005352AB" w:rsidRPr="00716999" w:rsidRDefault="005352AB" w:rsidP="00821177">
      <w:pPr>
        <w:pStyle w:val="Ttulo2"/>
        <w:numPr>
          <w:ilvl w:val="0"/>
          <w:numId w:val="1"/>
        </w:numPr>
        <w:tabs>
          <w:tab w:val="center" w:pos="426"/>
        </w:tabs>
        <w:spacing w:before="0" w:after="0"/>
        <w:ind w:left="0" w:firstLine="0"/>
        <w:contextualSpacing/>
        <w:jc w:val="both"/>
        <w:rPr>
          <w:rFonts w:ascii="Montserrat" w:hAnsi="Montserrat" w:cs="Mongolian Baiti"/>
          <w:color w:val="000000" w:themeColor="text1"/>
          <w:sz w:val="20"/>
          <w:szCs w:val="20"/>
        </w:rPr>
      </w:pPr>
      <w:bookmarkStart w:id="69" w:name="_Toc97059209"/>
      <w:bookmarkStart w:id="70" w:name="_Toc218693079"/>
      <w:r w:rsidRPr="00716999">
        <w:rPr>
          <w:rFonts w:ascii="Montserrat" w:hAnsi="Montserrat" w:cs="Mongolian Baiti"/>
          <w:color w:val="000000" w:themeColor="text1"/>
          <w:sz w:val="20"/>
          <w:szCs w:val="20"/>
        </w:rPr>
        <w:t>Mecanismos requeridos al proveedor para responder por defectos o vicios ocultos de los bienes o de la calidad de los servicios.</w:t>
      </w:r>
      <w:bookmarkEnd w:id="69"/>
      <w:bookmarkEnd w:id="70"/>
    </w:p>
    <w:p w14:paraId="0F435949" w14:textId="77777777" w:rsidR="008917A9" w:rsidRPr="00716999" w:rsidRDefault="008917A9" w:rsidP="00821177">
      <w:pPr>
        <w:contextualSpacing/>
        <w:jc w:val="both"/>
        <w:rPr>
          <w:rFonts w:ascii="Montserrat" w:hAnsi="Montserrat" w:cs="Mongolian Baiti"/>
          <w:color w:val="000000" w:themeColor="text1"/>
          <w:sz w:val="20"/>
          <w:szCs w:val="20"/>
        </w:rPr>
      </w:pPr>
    </w:p>
    <w:p w14:paraId="25C4FC12" w14:textId="77777777" w:rsidR="008917A9" w:rsidRPr="00716999" w:rsidRDefault="008917A9"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El licitante deberá presentar en su propuesta la documentación para garantizar el soporte de los fabricantes involucrados en la provisión de sus servicios, a fin de lograr los niveles de servicio requeridos en dicho documento. Adicionalmente deberá demostrar que conserva esta garantía durante la vigencia del contrato. </w:t>
      </w:r>
    </w:p>
    <w:p w14:paraId="1106FB02" w14:textId="77777777" w:rsidR="008917A9" w:rsidRPr="00716999" w:rsidRDefault="008917A9" w:rsidP="00821177">
      <w:pPr>
        <w:contextualSpacing/>
        <w:jc w:val="both"/>
        <w:rPr>
          <w:rFonts w:ascii="Montserrat" w:hAnsi="Montserrat" w:cs="Mongolian Baiti"/>
          <w:color w:val="000000" w:themeColor="text1"/>
          <w:sz w:val="20"/>
          <w:szCs w:val="20"/>
          <w:lang w:eastAsia="es-MX"/>
        </w:rPr>
      </w:pPr>
    </w:p>
    <w:p w14:paraId="53D8459B" w14:textId="77777777" w:rsidR="008917A9" w:rsidRPr="00716999" w:rsidRDefault="008917A9" w:rsidP="00821177">
      <w:pPr>
        <w:pStyle w:val="Prrafodelista"/>
        <w:ind w:left="0"/>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Las licencias de mantenimiento y contratos de mantenimiento de las herramientas informáticas con las que oferte el servicio el licitante deberán contar con contratos de mantenimiento preventivo y correctivo, así como actualizaciones vigentes durante el tiempo que dure el contrato, las cuales serán exigibles por parte del Instituto durante cualquier momento en la vigencia del mismo y el Instituto podrá verificar su validez a través de los medios a su alcance</w:t>
      </w:r>
      <w:r w:rsidR="00273500" w:rsidRPr="00716999">
        <w:rPr>
          <w:rFonts w:ascii="Montserrat" w:hAnsi="Montserrat" w:cs="Mongolian Baiti"/>
          <w:color w:val="000000" w:themeColor="text1"/>
          <w:sz w:val="20"/>
          <w:szCs w:val="20"/>
          <w:lang w:eastAsia="es-MX"/>
        </w:rPr>
        <w:t>.</w:t>
      </w:r>
    </w:p>
    <w:p w14:paraId="63E99D35" w14:textId="77777777" w:rsidR="008917A9" w:rsidRPr="00716999" w:rsidRDefault="008917A9" w:rsidP="00821177">
      <w:pPr>
        <w:contextualSpacing/>
        <w:jc w:val="both"/>
        <w:rPr>
          <w:rFonts w:ascii="Montserrat" w:hAnsi="Montserrat" w:cs="Mongolian Baiti"/>
          <w:color w:val="000000" w:themeColor="text1"/>
          <w:sz w:val="20"/>
          <w:szCs w:val="20"/>
        </w:rPr>
      </w:pPr>
    </w:p>
    <w:p w14:paraId="12653F66" w14:textId="19A6EDE9" w:rsidR="009701EF" w:rsidRPr="00716999" w:rsidRDefault="005352AB" w:rsidP="00821177">
      <w:pPr>
        <w:pStyle w:val="Ttulo2"/>
        <w:numPr>
          <w:ilvl w:val="0"/>
          <w:numId w:val="1"/>
        </w:numPr>
        <w:tabs>
          <w:tab w:val="center" w:pos="426"/>
        </w:tabs>
        <w:spacing w:before="0" w:after="0"/>
        <w:ind w:left="0" w:firstLine="0"/>
        <w:contextualSpacing/>
        <w:jc w:val="both"/>
        <w:rPr>
          <w:rFonts w:ascii="Montserrat" w:hAnsi="Montserrat" w:cs="Mongolian Baiti"/>
          <w:color w:val="000000" w:themeColor="text1"/>
          <w:sz w:val="20"/>
          <w:szCs w:val="20"/>
        </w:rPr>
      </w:pPr>
      <w:bookmarkStart w:id="71" w:name="_Toc97059212"/>
      <w:bookmarkStart w:id="72" w:name="_Toc218693080"/>
      <w:r w:rsidRPr="00716999">
        <w:rPr>
          <w:rFonts w:ascii="Montserrat" w:hAnsi="Montserrat" w:cs="Mongolian Baiti"/>
          <w:color w:val="000000" w:themeColor="text1"/>
          <w:sz w:val="20"/>
          <w:szCs w:val="20"/>
        </w:rPr>
        <w:t>Garantías</w:t>
      </w:r>
      <w:r w:rsidR="008917A9" w:rsidRPr="00716999">
        <w:rPr>
          <w:rFonts w:ascii="Montserrat" w:hAnsi="Montserrat" w:cs="Mongolian Baiti"/>
          <w:color w:val="000000" w:themeColor="text1"/>
          <w:sz w:val="20"/>
          <w:szCs w:val="20"/>
        </w:rPr>
        <w:t xml:space="preserve"> </w:t>
      </w:r>
      <w:r w:rsidR="009701EF" w:rsidRPr="00716999">
        <w:rPr>
          <w:rFonts w:ascii="Montserrat" w:hAnsi="Montserrat" w:cs="Mongolian Baiti"/>
          <w:color w:val="000000" w:themeColor="text1"/>
          <w:sz w:val="20"/>
          <w:szCs w:val="20"/>
        </w:rPr>
        <w:t>de anticipos y</w:t>
      </w:r>
      <w:r w:rsidR="008917A9" w:rsidRPr="00716999">
        <w:rPr>
          <w:rFonts w:ascii="Montserrat" w:hAnsi="Montserrat" w:cs="Mongolian Baiti"/>
          <w:color w:val="000000" w:themeColor="text1"/>
          <w:sz w:val="20"/>
          <w:szCs w:val="20"/>
        </w:rPr>
        <w:t xml:space="preserve"> cumplimiento de contrato.</w:t>
      </w:r>
      <w:bookmarkEnd w:id="71"/>
      <w:bookmarkEnd w:id="72"/>
    </w:p>
    <w:p w14:paraId="43421642" w14:textId="77777777" w:rsidR="009701EF" w:rsidRPr="00716999" w:rsidRDefault="009701EF" w:rsidP="00821177">
      <w:pPr>
        <w:contextualSpacing/>
        <w:rPr>
          <w:rFonts w:ascii="Montserrat" w:hAnsi="Montserrat" w:cs="Mongolian Baiti"/>
          <w:color w:val="000000" w:themeColor="text1"/>
          <w:sz w:val="20"/>
          <w:szCs w:val="20"/>
        </w:rPr>
      </w:pPr>
    </w:p>
    <w:p w14:paraId="559E1299" w14:textId="651D3A17" w:rsidR="009701EF" w:rsidRPr="00716999" w:rsidRDefault="009701EF" w:rsidP="00821177">
      <w:pPr>
        <w:contextualSpacing/>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Garantía de cumplimiento de contrato</w:t>
      </w:r>
    </w:p>
    <w:p w14:paraId="1ADB176E" w14:textId="77777777" w:rsidR="008917A9" w:rsidRPr="00716999" w:rsidRDefault="008917A9" w:rsidP="00821177">
      <w:pPr>
        <w:contextualSpacing/>
        <w:jc w:val="both"/>
        <w:rPr>
          <w:rFonts w:ascii="Montserrat" w:hAnsi="Montserrat" w:cs="Mongolian Baiti"/>
          <w:color w:val="000000" w:themeColor="text1"/>
          <w:sz w:val="20"/>
          <w:szCs w:val="20"/>
        </w:rPr>
      </w:pPr>
    </w:p>
    <w:p w14:paraId="621E973F" w14:textId="77777777" w:rsidR="008917A9" w:rsidRPr="00716999" w:rsidRDefault="008917A9" w:rsidP="00821177">
      <w:pPr>
        <w:contextualSpacing/>
        <w:jc w:val="both"/>
        <w:rPr>
          <w:rFonts w:ascii="Montserrat" w:hAnsi="Montserrat" w:cs="Mongolian Baiti"/>
          <w:color w:val="000000" w:themeColor="text1"/>
          <w:sz w:val="20"/>
          <w:szCs w:val="20"/>
        </w:rPr>
      </w:pPr>
      <w:r w:rsidRPr="00716999">
        <w:rPr>
          <w:rFonts w:ascii="Montserrat" w:hAnsi="Montserrat" w:cs="Mongolian Baiti"/>
          <w:b/>
          <w:color w:val="000000" w:themeColor="text1"/>
          <w:sz w:val="20"/>
          <w:szCs w:val="20"/>
        </w:rPr>
        <w:t>“EL PROVEEDOR”</w:t>
      </w:r>
      <w:r w:rsidRPr="00716999">
        <w:rPr>
          <w:rFonts w:ascii="Montserrat" w:hAnsi="Montserrat" w:cs="Mongolian Baiti"/>
          <w:color w:val="000000" w:themeColor="text1"/>
          <w:sz w:val="20"/>
          <w:szCs w:val="20"/>
        </w:rPr>
        <w:t xml:space="preserve"> para garantizar el cumplimiento de todas y cada una de las obligaciones estipuladas en el contrato adjudicado, deberá presentar fianza expedida por afianzadora debidamente constituida en términos de la Ley de Instituciones de Seguros y de Fianzas, por un importe equivalente al 10% (diez por ciento) del monto total del contrato, sin considerar el impuesto al valor agregado, a favor de </w:t>
      </w:r>
      <w:r w:rsidRPr="00716999">
        <w:rPr>
          <w:rFonts w:ascii="Montserrat" w:hAnsi="Montserrat" w:cs="Mongolian Baiti"/>
          <w:b/>
          <w:color w:val="000000" w:themeColor="text1"/>
          <w:sz w:val="20"/>
          <w:szCs w:val="20"/>
        </w:rPr>
        <w:t>“EL INSTITUTO”.</w:t>
      </w:r>
      <w:r w:rsidRPr="00716999">
        <w:rPr>
          <w:rFonts w:ascii="Montserrat" w:hAnsi="Montserrat" w:cs="Mongolian Baiti"/>
          <w:color w:val="000000" w:themeColor="text1"/>
          <w:sz w:val="20"/>
          <w:szCs w:val="20"/>
        </w:rPr>
        <w:t xml:space="preserve"> </w:t>
      </w:r>
    </w:p>
    <w:p w14:paraId="4A9D463F" w14:textId="77777777" w:rsidR="008917A9" w:rsidRPr="00716999" w:rsidRDefault="008917A9" w:rsidP="00821177">
      <w:pPr>
        <w:contextualSpacing/>
        <w:jc w:val="both"/>
        <w:rPr>
          <w:rFonts w:ascii="Montserrat" w:hAnsi="Montserrat" w:cs="Mongolian Baiti"/>
          <w:color w:val="000000" w:themeColor="text1"/>
          <w:sz w:val="20"/>
          <w:szCs w:val="20"/>
        </w:rPr>
      </w:pPr>
    </w:p>
    <w:p w14:paraId="0E9CAA1E" w14:textId="77777777" w:rsidR="008917A9" w:rsidRPr="00716999" w:rsidRDefault="008917A9"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La garantía deberá presentarse dentro del término establecido en el artículo 48 y 49 de la Ley de Adquisiciones, Arrendamientos y Servicios del Sector Público, así como del 103 de su Reglamento y numeral 4.24.4, inciso j y 5.5.5.10 de las Políticas, Bases y </w:t>
      </w:r>
      <w:r w:rsidRPr="00716999">
        <w:rPr>
          <w:rFonts w:ascii="Montserrat" w:hAnsi="Montserrat" w:cs="Mongolian Baiti"/>
          <w:color w:val="000000" w:themeColor="text1"/>
          <w:sz w:val="20"/>
          <w:szCs w:val="20"/>
        </w:rPr>
        <w:lastRenderedPageBreak/>
        <w:t xml:space="preserve">Lineamientos en Materia de Adquisiciones, Arrendamientos y Servicios del Instituto Mexicano del Seguro Social. </w:t>
      </w:r>
    </w:p>
    <w:p w14:paraId="2B370276" w14:textId="77777777" w:rsidR="008917A9" w:rsidRPr="00716999" w:rsidRDefault="008917A9" w:rsidP="00821177">
      <w:pPr>
        <w:contextualSpacing/>
        <w:jc w:val="both"/>
        <w:rPr>
          <w:rFonts w:ascii="Montserrat" w:hAnsi="Montserrat" w:cs="Mongolian Baiti"/>
          <w:color w:val="000000" w:themeColor="text1"/>
          <w:sz w:val="20"/>
          <w:szCs w:val="20"/>
        </w:rPr>
      </w:pPr>
    </w:p>
    <w:p w14:paraId="7866403B" w14:textId="77777777" w:rsidR="008917A9" w:rsidRPr="00716999" w:rsidRDefault="008917A9"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De conformidad con el Artículo 81, fracción II del Reglamento de la Ley de Adquisiciones, Arrendamientos y Servicios del Sector Público, la aplicación de la garantía de cumplimiento será divisible y se hará efectiva de manera proporcional al monto de las obligaciones incumplidas. </w:t>
      </w:r>
    </w:p>
    <w:p w14:paraId="05BB0FB3" w14:textId="77777777" w:rsidR="008917A9" w:rsidRPr="00716999" w:rsidRDefault="008917A9" w:rsidP="00821177">
      <w:pPr>
        <w:contextualSpacing/>
        <w:jc w:val="both"/>
        <w:rPr>
          <w:rFonts w:ascii="Montserrat" w:hAnsi="Montserrat" w:cs="Mongolian Baiti"/>
          <w:color w:val="000000" w:themeColor="text1"/>
          <w:sz w:val="20"/>
          <w:szCs w:val="20"/>
          <w:lang w:eastAsia="es-MX"/>
        </w:rPr>
      </w:pPr>
    </w:p>
    <w:p w14:paraId="7455E7AB" w14:textId="77777777" w:rsidR="008917A9" w:rsidRPr="00716999" w:rsidRDefault="008917A9"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La garantía de cumplimiento de las obligaciones del contrato únicamente podrá ser liberada mediante autorización que sea emitida por escrito por parte del Instituto en forma inmediata, siempre y cuando el proveedor haya cumplido a satisfacción del Instituto con todas las obligaciones contractuales, para lo cual deberá presentar mediante escrito la solicitud de liberación de la fianza en la División de Contratos.</w:t>
      </w:r>
    </w:p>
    <w:p w14:paraId="1EA57A51" w14:textId="77777777" w:rsidR="008917A9" w:rsidRPr="00716999" w:rsidRDefault="008917A9" w:rsidP="00821177">
      <w:pPr>
        <w:contextualSpacing/>
        <w:jc w:val="both"/>
        <w:rPr>
          <w:rFonts w:ascii="Montserrat" w:hAnsi="Montserrat" w:cs="Mongolian Baiti"/>
          <w:color w:val="000000" w:themeColor="text1"/>
          <w:sz w:val="20"/>
          <w:szCs w:val="20"/>
          <w:lang w:eastAsia="es-MX"/>
        </w:rPr>
      </w:pPr>
    </w:p>
    <w:p w14:paraId="4D523E2E" w14:textId="77777777" w:rsidR="008917A9" w:rsidRPr="00716999" w:rsidRDefault="008917A9"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Se hará efectiva la garantía relativa al cumplimiento del contrato:</w:t>
      </w:r>
    </w:p>
    <w:p w14:paraId="672852DC" w14:textId="77777777" w:rsidR="0043009E" w:rsidRPr="00716999" w:rsidRDefault="0043009E" w:rsidP="00821177">
      <w:pPr>
        <w:contextualSpacing/>
        <w:jc w:val="both"/>
        <w:rPr>
          <w:rFonts w:ascii="Montserrat" w:hAnsi="Montserrat" w:cs="Mongolian Baiti"/>
          <w:color w:val="000000" w:themeColor="text1"/>
          <w:sz w:val="20"/>
          <w:szCs w:val="20"/>
          <w:lang w:eastAsia="es-MX"/>
        </w:rPr>
      </w:pPr>
    </w:p>
    <w:p w14:paraId="10FFAE32" w14:textId="77777777" w:rsidR="008917A9" w:rsidRPr="00716999" w:rsidRDefault="008917A9" w:rsidP="00821177">
      <w:pPr>
        <w:numPr>
          <w:ilvl w:val="0"/>
          <w:numId w:val="9"/>
        </w:numPr>
        <w:ind w:left="567" w:hanging="284"/>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Cuando el proveedor incumpla con cualquiera de las obligaciones establecidas en el contrato que se celebre.</w:t>
      </w:r>
    </w:p>
    <w:p w14:paraId="3BCA79B3" w14:textId="77777777" w:rsidR="008917A9" w:rsidRPr="00716999" w:rsidRDefault="008917A9" w:rsidP="00821177">
      <w:pPr>
        <w:numPr>
          <w:ilvl w:val="0"/>
          <w:numId w:val="9"/>
        </w:numPr>
        <w:ind w:left="567" w:hanging="284"/>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Cuando se rescinda administrativamente el contrato.</w:t>
      </w:r>
    </w:p>
    <w:p w14:paraId="61AB9115" w14:textId="77777777" w:rsidR="008917A9" w:rsidRPr="00716999" w:rsidRDefault="008917A9" w:rsidP="00821177">
      <w:pPr>
        <w:ind w:left="-567" w:hanging="11"/>
        <w:contextualSpacing/>
        <w:jc w:val="both"/>
        <w:rPr>
          <w:rFonts w:ascii="Montserrat" w:hAnsi="Montserrat" w:cs="Mongolian Baiti"/>
          <w:color w:val="000000" w:themeColor="text1"/>
          <w:sz w:val="20"/>
          <w:szCs w:val="20"/>
          <w:lang w:eastAsia="es-MX"/>
        </w:rPr>
      </w:pPr>
    </w:p>
    <w:p w14:paraId="0DE9B04B" w14:textId="77777777" w:rsidR="008917A9" w:rsidRPr="00716999" w:rsidRDefault="008917A9"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La ejecución de las garantías será con independencia de la aplicación de las penas convencionales y deducciones que procedan y de la rescisión administrativa del contrato.</w:t>
      </w:r>
    </w:p>
    <w:p w14:paraId="591CE2AB" w14:textId="77777777" w:rsidR="008917A9" w:rsidRPr="00716999" w:rsidRDefault="008917A9" w:rsidP="00821177">
      <w:pPr>
        <w:contextualSpacing/>
        <w:jc w:val="both"/>
        <w:rPr>
          <w:rFonts w:ascii="Montserrat" w:hAnsi="Montserrat" w:cs="Mongolian Baiti"/>
          <w:color w:val="000000" w:themeColor="text1"/>
          <w:sz w:val="20"/>
          <w:szCs w:val="20"/>
          <w:lang w:eastAsia="es-MX"/>
        </w:rPr>
      </w:pPr>
    </w:p>
    <w:p w14:paraId="4430A784" w14:textId="77777777" w:rsidR="008917A9" w:rsidRPr="00716999" w:rsidRDefault="008917A9"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La ejecución de la garantía de cumplimiento del contrato será proporcional al monto de las obligaciones incumplidas.</w:t>
      </w:r>
    </w:p>
    <w:p w14:paraId="1997544A" w14:textId="77777777" w:rsidR="008917A9" w:rsidRPr="00716999" w:rsidRDefault="008917A9" w:rsidP="00821177">
      <w:pPr>
        <w:contextualSpacing/>
        <w:rPr>
          <w:rFonts w:ascii="Montserrat" w:hAnsi="Montserrat" w:cs="Mongolian Baiti"/>
          <w:color w:val="000000" w:themeColor="text1"/>
          <w:sz w:val="20"/>
          <w:szCs w:val="20"/>
        </w:rPr>
      </w:pPr>
    </w:p>
    <w:p w14:paraId="5D894C7C" w14:textId="77777777" w:rsidR="005352AB" w:rsidRPr="00716999" w:rsidRDefault="005352AB" w:rsidP="00821177">
      <w:pPr>
        <w:pStyle w:val="Ttulo2"/>
        <w:numPr>
          <w:ilvl w:val="0"/>
          <w:numId w:val="1"/>
        </w:numPr>
        <w:tabs>
          <w:tab w:val="center" w:pos="426"/>
        </w:tabs>
        <w:spacing w:before="0" w:after="0"/>
        <w:ind w:left="0" w:firstLine="0"/>
        <w:contextualSpacing/>
        <w:rPr>
          <w:rFonts w:ascii="Montserrat" w:hAnsi="Montserrat" w:cs="Mongolian Baiti"/>
          <w:color w:val="000000" w:themeColor="text1"/>
          <w:sz w:val="20"/>
          <w:szCs w:val="20"/>
        </w:rPr>
      </w:pPr>
      <w:bookmarkStart w:id="73" w:name="_Toc97059213"/>
      <w:bookmarkStart w:id="74" w:name="_Toc218693081"/>
      <w:r w:rsidRPr="00716999">
        <w:rPr>
          <w:rFonts w:ascii="Montserrat" w:hAnsi="Montserrat" w:cs="Mongolian Baiti"/>
          <w:color w:val="000000" w:themeColor="text1"/>
          <w:sz w:val="20"/>
          <w:szCs w:val="20"/>
        </w:rPr>
        <w:t>Forma de Pago</w:t>
      </w:r>
      <w:bookmarkEnd w:id="73"/>
      <w:bookmarkEnd w:id="74"/>
    </w:p>
    <w:p w14:paraId="77481453" w14:textId="77777777" w:rsidR="008917A9" w:rsidRPr="00716999" w:rsidRDefault="008917A9" w:rsidP="00821177">
      <w:pPr>
        <w:contextualSpacing/>
        <w:rPr>
          <w:rFonts w:ascii="Montserrat" w:hAnsi="Montserrat" w:cs="Mongolian Baiti"/>
          <w:color w:val="000000" w:themeColor="text1"/>
          <w:sz w:val="20"/>
          <w:szCs w:val="20"/>
        </w:rPr>
      </w:pPr>
    </w:p>
    <w:p w14:paraId="5EABC25F" w14:textId="59854565" w:rsidR="00EC43EE" w:rsidRPr="00716999" w:rsidRDefault="00F87B7B"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pago de los servicios se efectuará de manera mensual en pagos progresivos </w:t>
      </w:r>
      <w:r w:rsidR="004871DA" w:rsidRPr="00716999">
        <w:rPr>
          <w:rFonts w:ascii="Montserrat" w:hAnsi="Montserrat" w:cs="Mongolian Baiti"/>
          <w:color w:val="000000" w:themeColor="text1"/>
          <w:sz w:val="20"/>
          <w:szCs w:val="20"/>
        </w:rPr>
        <w:t>y en</w:t>
      </w:r>
      <w:r w:rsidR="00EC43EE" w:rsidRPr="00716999">
        <w:rPr>
          <w:rFonts w:ascii="Montserrat" w:hAnsi="Montserrat" w:cs="Mongolian Baiti"/>
          <w:color w:val="000000" w:themeColor="text1"/>
          <w:sz w:val="20"/>
          <w:szCs w:val="20"/>
        </w:rPr>
        <w:t xml:space="preserve"> pesos mexicanos, </w:t>
      </w:r>
      <w:r w:rsidR="0024101E" w:rsidRPr="00716999">
        <w:rPr>
          <w:rFonts w:ascii="Montserrat" w:hAnsi="Montserrat" w:cs="Mongolian Baiti"/>
          <w:color w:val="000000" w:themeColor="text1"/>
          <w:sz w:val="20"/>
          <w:szCs w:val="20"/>
        </w:rPr>
        <w:t>y no habrá anticipo.</w:t>
      </w:r>
    </w:p>
    <w:p w14:paraId="7E4C942B" w14:textId="77777777" w:rsidR="00EC43EE" w:rsidRPr="00716999" w:rsidRDefault="00EC43EE" w:rsidP="00821177">
      <w:pPr>
        <w:contextualSpacing/>
        <w:jc w:val="both"/>
        <w:rPr>
          <w:rFonts w:ascii="Montserrat" w:hAnsi="Montserrat" w:cs="Mongolian Baiti"/>
          <w:color w:val="000000" w:themeColor="text1"/>
          <w:sz w:val="20"/>
          <w:szCs w:val="20"/>
        </w:rPr>
      </w:pPr>
    </w:p>
    <w:p w14:paraId="57DA17DA" w14:textId="77777777" w:rsidR="005352AB" w:rsidRPr="00716999" w:rsidRDefault="005352AB" w:rsidP="00821177">
      <w:pPr>
        <w:pStyle w:val="Ttulo2"/>
        <w:numPr>
          <w:ilvl w:val="0"/>
          <w:numId w:val="1"/>
        </w:numPr>
        <w:tabs>
          <w:tab w:val="center" w:pos="426"/>
        </w:tabs>
        <w:spacing w:before="0" w:after="0"/>
        <w:ind w:left="0" w:firstLine="0"/>
        <w:contextualSpacing/>
        <w:jc w:val="both"/>
        <w:rPr>
          <w:rFonts w:ascii="Montserrat" w:hAnsi="Montserrat" w:cs="Mongolian Baiti"/>
          <w:color w:val="000000" w:themeColor="text1"/>
          <w:sz w:val="20"/>
          <w:szCs w:val="20"/>
        </w:rPr>
      </w:pPr>
      <w:bookmarkStart w:id="75" w:name="_Toc97059214"/>
      <w:bookmarkStart w:id="76" w:name="_Toc218693082"/>
      <w:r w:rsidRPr="00716999">
        <w:rPr>
          <w:rFonts w:ascii="Montserrat" w:hAnsi="Montserrat" w:cs="Mongolian Baiti"/>
          <w:color w:val="000000" w:themeColor="text1"/>
          <w:sz w:val="20"/>
          <w:szCs w:val="20"/>
        </w:rPr>
        <w:t>Mecanismos</w:t>
      </w:r>
      <w:r w:rsidR="00B52970" w:rsidRPr="00716999">
        <w:rPr>
          <w:rFonts w:ascii="Montserrat" w:hAnsi="Montserrat" w:cs="Mongolian Baiti"/>
          <w:color w:val="000000" w:themeColor="text1"/>
          <w:sz w:val="20"/>
          <w:szCs w:val="20"/>
        </w:rPr>
        <w:t xml:space="preserve"> </w:t>
      </w:r>
      <w:r w:rsidRPr="00716999">
        <w:rPr>
          <w:rFonts w:ascii="Montserrat" w:hAnsi="Montserrat" w:cs="Mongolian Baiti"/>
          <w:color w:val="000000" w:themeColor="text1"/>
          <w:sz w:val="20"/>
          <w:szCs w:val="20"/>
        </w:rPr>
        <w:t>de</w:t>
      </w:r>
      <w:r w:rsidR="00B52970" w:rsidRPr="00716999">
        <w:rPr>
          <w:rFonts w:ascii="Montserrat" w:hAnsi="Montserrat" w:cs="Mongolian Baiti"/>
          <w:color w:val="000000" w:themeColor="text1"/>
          <w:sz w:val="20"/>
          <w:szCs w:val="20"/>
        </w:rPr>
        <w:t xml:space="preserve"> </w:t>
      </w:r>
      <w:r w:rsidRPr="00716999">
        <w:rPr>
          <w:rFonts w:ascii="Montserrat" w:hAnsi="Montserrat" w:cs="Mongolian Baiti"/>
          <w:color w:val="000000" w:themeColor="text1"/>
          <w:sz w:val="20"/>
          <w:szCs w:val="20"/>
        </w:rPr>
        <w:t>comprobación,</w:t>
      </w:r>
      <w:r w:rsidR="00B52970" w:rsidRPr="00716999">
        <w:rPr>
          <w:rFonts w:ascii="Montserrat" w:hAnsi="Montserrat" w:cs="Mongolian Baiti"/>
          <w:color w:val="000000" w:themeColor="text1"/>
          <w:sz w:val="20"/>
          <w:szCs w:val="20"/>
        </w:rPr>
        <w:t xml:space="preserve"> </w:t>
      </w:r>
      <w:r w:rsidRPr="00716999">
        <w:rPr>
          <w:rFonts w:ascii="Montserrat" w:hAnsi="Montserrat" w:cs="Mongolian Baiti"/>
          <w:color w:val="000000" w:themeColor="text1"/>
          <w:sz w:val="20"/>
          <w:szCs w:val="20"/>
        </w:rPr>
        <w:t>supervisión</w:t>
      </w:r>
      <w:r w:rsidR="00B52970" w:rsidRPr="00716999">
        <w:rPr>
          <w:rFonts w:ascii="Montserrat" w:hAnsi="Montserrat" w:cs="Mongolian Baiti"/>
          <w:color w:val="000000" w:themeColor="text1"/>
          <w:sz w:val="20"/>
          <w:szCs w:val="20"/>
        </w:rPr>
        <w:t xml:space="preserve"> </w:t>
      </w:r>
      <w:r w:rsidRPr="00716999">
        <w:rPr>
          <w:rFonts w:ascii="Montserrat" w:hAnsi="Montserrat" w:cs="Mongolian Baiti"/>
          <w:color w:val="000000" w:themeColor="text1"/>
          <w:sz w:val="20"/>
          <w:szCs w:val="20"/>
        </w:rPr>
        <w:t>y</w:t>
      </w:r>
      <w:r w:rsidR="00B52970" w:rsidRPr="00716999">
        <w:rPr>
          <w:rFonts w:ascii="Montserrat" w:hAnsi="Montserrat" w:cs="Mongolian Baiti"/>
          <w:color w:val="000000" w:themeColor="text1"/>
          <w:sz w:val="20"/>
          <w:szCs w:val="20"/>
        </w:rPr>
        <w:t xml:space="preserve"> </w:t>
      </w:r>
      <w:r w:rsidRPr="00716999">
        <w:rPr>
          <w:rFonts w:ascii="Montserrat" w:hAnsi="Montserrat" w:cs="Mongolian Baiti"/>
          <w:color w:val="000000" w:themeColor="text1"/>
          <w:sz w:val="20"/>
          <w:szCs w:val="20"/>
        </w:rPr>
        <w:t>verificación</w:t>
      </w:r>
      <w:r w:rsidR="00B52970" w:rsidRPr="00716999">
        <w:rPr>
          <w:rFonts w:ascii="Montserrat" w:hAnsi="Montserrat" w:cs="Mongolian Baiti"/>
          <w:color w:val="000000" w:themeColor="text1"/>
          <w:sz w:val="20"/>
          <w:szCs w:val="20"/>
        </w:rPr>
        <w:t xml:space="preserve"> </w:t>
      </w:r>
      <w:r w:rsidRPr="00716999">
        <w:rPr>
          <w:rFonts w:ascii="Montserrat" w:hAnsi="Montserrat" w:cs="Mongolian Baiti"/>
          <w:color w:val="000000" w:themeColor="text1"/>
          <w:sz w:val="20"/>
          <w:szCs w:val="20"/>
        </w:rPr>
        <w:t>de</w:t>
      </w:r>
      <w:r w:rsidR="00B52970" w:rsidRPr="00716999">
        <w:rPr>
          <w:rFonts w:ascii="Montserrat" w:hAnsi="Montserrat" w:cs="Mongolian Baiti"/>
          <w:color w:val="000000" w:themeColor="text1"/>
          <w:sz w:val="20"/>
          <w:szCs w:val="20"/>
        </w:rPr>
        <w:t xml:space="preserve"> </w:t>
      </w:r>
      <w:r w:rsidRPr="00716999">
        <w:rPr>
          <w:rFonts w:ascii="Montserrat" w:hAnsi="Montserrat" w:cs="Mongolian Baiti"/>
          <w:color w:val="000000" w:themeColor="text1"/>
          <w:sz w:val="20"/>
          <w:szCs w:val="20"/>
        </w:rPr>
        <w:t>los</w:t>
      </w:r>
      <w:r w:rsidR="00B52970" w:rsidRPr="00716999">
        <w:rPr>
          <w:rFonts w:ascii="Montserrat" w:hAnsi="Montserrat" w:cs="Mongolian Baiti"/>
          <w:color w:val="000000" w:themeColor="text1"/>
          <w:sz w:val="20"/>
          <w:szCs w:val="20"/>
        </w:rPr>
        <w:t xml:space="preserve"> </w:t>
      </w:r>
      <w:r w:rsidRPr="00716999">
        <w:rPr>
          <w:rFonts w:ascii="Montserrat" w:hAnsi="Montserrat" w:cs="Mongolian Baiti"/>
          <w:color w:val="000000" w:themeColor="text1"/>
          <w:sz w:val="20"/>
          <w:szCs w:val="20"/>
        </w:rPr>
        <w:t>servicios contratados y efectivamente entregados o prestados, así como del</w:t>
      </w:r>
      <w:r w:rsidR="00B52970" w:rsidRPr="00716999">
        <w:rPr>
          <w:rFonts w:ascii="Montserrat" w:hAnsi="Montserrat" w:cs="Mongolian Baiti"/>
          <w:color w:val="000000" w:themeColor="text1"/>
          <w:sz w:val="20"/>
          <w:szCs w:val="20"/>
        </w:rPr>
        <w:t xml:space="preserve"> </w:t>
      </w:r>
      <w:r w:rsidRPr="00716999">
        <w:rPr>
          <w:rFonts w:ascii="Montserrat" w:hAnsi="Montserrat" w:cs="Mongolian Baiti"/>
          <w:color w:val="000000" w:themeColor="text1"/>
          <w:sz w:val="20"/>
          <w:szCs w:val="20"/>
        </w:rPr>
        <w:t>cumplimiento de las requisiciones de cada entregable</w:t>
      </w:r>
      <w:r w:rsidR="008917A9" w:rsidRPr="00716999">
        <w:rPr>
          <w:rFonts w:ascii="Montserrat" w:hAnsi="Montserrat" w:cs="Mongolian Baiti"/>
          <w:color w:val="000000" w:themeColor="text1"/>
          <w:sz w:val="20"/>
          <w:szCs w:val="20"/>
        </w:rPr>
        <w:t>.</w:t>
      </w:r>
      <w:bookmarkEnd w:id="75"/>
      <w:bookmarkEnd w:id="76"/>
    </w:p>
    <w:p w14:paraId="64D1F5C3" w14:textId="77777777" w:rsidR="008917A9" w:rsidRPr="00716999" w:rsidRDefault="008917A9" w:rsidP="00821177">
      <w:pPr>
        <w:contextualSpacing/>
        <w:rPr>
          <w:rFonts w:ascii="Montserrat" w:hAnsi="Montserrat" w:cs="Mongolian Baiti"/>
          <w:color w:val="000000" w:themeColor="text1"/>
          <w:sz w:val="20"/>
          <w:szCs w:val="20"/>
        </w:rPr>
      </w:pPr>
    </w:p>
    <w:p w14:paraId="0A99FE61" w14:textId="77777777" w:rsidR="0024101E" w:rsidRPr="00716999" w:rsidRDefault="0024101E" w:rsidP="00821177">
      <w:pPr>
        <w:contextualSpacing/>
        <w:jc w:val="both"/>
        <w:rPr>
          <w:rFonts w:ascii="Montserrat" w:hAnsi="Montserrat" w:cs="Mongolian Baiti"/>
          <w:color w:val="000000" w:themeColor="text1"/>
          <w:sz w:val="20"/>
          <w:szCs w:val="20"/>
          <w:lang w:eastAsia="es-MX"/>
        </w:rPr>
      </w:pPr>
    </w:p>
    <w:p w14:paraId="67B9963F" w14:textId="3B5109EB" w:rsidR="0024101E" w:rsidRPr="00716999" w:rsidRDefault="0024101E"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pago se realizará dentro de los 20 días naturales posteriores a la entrega de la representación impresa del comprobante fiscal digital y documentación comprobatoria que acredite la entrega de los servicios de conformidad con lo normado en el “Procedimiento para la recepción, glosa y aprobación de documentos presentados para trámite de pago y constitución de fondos fijos”, en la División de Trámite de Erogaciones de la Coordinación de Contabilidad y Trámite de Erogaciones, dependiente de la Dirección de Finanzas, sita </w:t>
      </w:r>
      <w:r w:rsidRPr="00716999">
        <w:rPr>
          <w:rFonts w:ascii="Montserrat" w:hAnsi="Montserrat" w:cs="Mongolian Baiti"/>
          <w:b/>
          <w:color w:val="000000" w:themeColor="text1"/>
          <w:sz w:val="20"/>
          <w:szCs w:val="20"/>
        </w:rPr>
        <w:t>Calle Gobernador Tiburcio Montiel No. 15, Col. San Miguel Chapultepec, Alcaldía Miguel Hidalgo, México, D. F., C. P. 11850</w:t>
      </w:r>
      <w:r w:rsidRPr="00716999">
        <w:rPr>
          <w:rFonts w:ascii="Montserrat" w:hAnsi="Montserrat" w:cs="Mongolian Baiti"/>
          <w:color w:val="000000" w:themeColor="text1"/>
          <w:sz w:val="20"/>
          <w:szCs w:val="20"/>
        </w:rPr>
        <w:t xml:space="preserve">, de lunes a viernes en un horario de 9:00 a 13:00 horas, previa validación y autorización que para tal efecto </w:t>
      </w:r>
      <w:r w:rsidRPr="00716999">
        <w:rPr>
          <w:rFonts w:ascii="Montserrat" w:hAnsi="Montserrat" w:cs="Mongolian Baiti"/>
          <w:color w:val="000000" w:themeColor="text1"/>
          <w:sz w:val="20"/>
          <w:szCs w:val="20"/>
        </w:rPr>
        <w:lastRenderedPageBreak/>
        <w:t>realice el Coordinador de Servicios de Infraestructura Tecnológica Institucional en su carácter del Administrador del Contrato.</w:t>
      </w:r>
    </w:p>
    <w:p w14:paraId="5160258D" w14:textId="77777777" w:rsidR="0024101E" w:rsidRPr="00716999" w:rsidRDefault="0024101E" w:rsidP="00821177">
      <w:pPr>
        <w:contextualSpacing/>
        <w:jc w:val="both"/>
        <w:rPr>
          <w:ins w:id="77" w:author="Adriana Guadalupe Meza leon" w:date="2026-01-06T17:17:00Z" w16du:dateUtc="2026-01-06T23:17:00Z"/>
          <w:rFonts w:ascii="Montserrat" w:hAnsi="Montserrat" w:cs="Mongolian Baiti"/>
          <w:color w:val="000000" w:themeColor="text1"/>
          <w:sz w:val="20"/>
          <w:szCs w:val="20"/>
          <w:lang w:eastAsia="es-MX"/>
        </w:rPr>
      </w:pPr>
    </w:p>
    <w:p w14:paraId="65CE256F" w14:textId="0945AF3B" w:rsidR="008917A9" w:rsidRPr="00716999" w:rsidRDefault="008917A9"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El Instituto solo recibirá o aceptará el servicio, previa verificación del Administrador del Contrato, quienes verificarán y validarán el cumplimiento de los niveles de servicio de la campaña respectiva, con base en los reportes entregables señalados en el Anexo Técnico y sus Apéndices. y determinarán los montos de facturación correspondiente a fin de que se proceda a realizar la determinación mensual de los montos de las penas convencionales, deducciones y facturación. </w:t>
      </w:r>
    </w:p>
    <w:p w14:paraId="307F0D3C" w14:textId="77777777" w:rsidR="008917A9" w:rsidRPr="00716999" w:rsidRDefault="008917A9" w:rsidP="00821177">
      <w:pPr>
        <w:contextualSpacing/>
        <w:jc w:val="both"/>
        <w:rPr>
          <w:rFonts w:ascii="Montserrat" w:hAnsi="Montserrat" w:cs="Mongolian Baiti"/>
          <w:color w:val="000000" w:themeColor="text1"/>
          <w:sz w:val="20"/>
          <w:szCs w:val="20"/>
          <w:lang w:eastAsia="es-MX"/>
        </w:rPr>
      </w:pPr>
    </w:p>
    <w:p w14:paraId="152B7E95" w14:textId="77777777" w:rsidR="008917A9" w:rsidRPr="00716999" w:rsidRDefault="008917A9"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Para lo anterior, el Administrador de Contrato emitirá el “Acta administrativa de entrega-recepción mensual del Servicio de Centros de Contacto”, la periodicidad del acta deberá ser mensual a partir de la firma del contrato del servicio solicitado y deberá realizarse dentro de los 15 días naturales posteriores al cierre de mes.</w:t>
      </w:r>
    </w:p>
    <w:p w14:paraId="5777D911" w14:textId="77777777" w:rsidR="004871DA" w:rsidRPr="00716999" w:rsidRDefault="004871DA" w:rsidP="00821177">
      <w:pPr>
        <w:contextualSpacing/>
        <w:jc w:val="both"/>
        <w:rPr>
          <w:rFonts w:ascii="Montserrat" w:hAnsi="Montserrat" w:cs="Mongolian Baiti"/>
          <w:color w:val="000000" w:themeColor="text1"/>
          <w:sz w:val="20"/>
          <w:szCs w:val="20"/>
          <w:lang w:eastAsia="es-MX"/>
        </w:rPr>
      </w:pPr>
    </w:p>
    <w:p w14:paraId="7746C7D8" w14:textId="77777777" w:rsidR="004871DA" w:rsidRPr="00716999" w:rsidRDefault="004871DA" w:rsidP="00821177">
      <w:pPr>
        <w:contextualSpacing/>
        <w:jc w:val="both"/>
        <w:rPr>
          <w:rFonts w:ascii="Montserrat" w:hAnsi="Montserrat" w:cs="Mongolian Baiti"/>
          <w:b/>
          <w:color w:val="000000" w:themeColor="text1"/>
          <w:sz w:val="20"/>
          <w:szCs w:val="20"/>
        </w:rPr>
      </w:pPr>
      <w:r w:rsidRPr="00716999">
        <w:rPr>
          <w:rFonts w:ascii="Montserrat" w:hAnsi="Montserrat" w:cs="Mongolian Baiti"/>
          <w:color w:val="000000" w:themeColor="text1"/>
          <w:sz w:val="20"/>
          <w:szCs w:val="20"/>
        </w:rPr>
        <w:t xml:space="preserve">La documentación comprobatoria deberá contar con la autorización de la Coordinación de Servicios de Infraestructura Tecnológica Institucional, quedando obligado el proveedor a entregar previamente su factura en la Coordinación de Servicios de Infraestructura Tecnológica Institucional de la Dirección de Innovación y Desarrollo Tecnológico del Instituto Mexicano del Seguro Social, ubicada en </w:t>
      </w:r>
      <w:r w:rsidRPr="00716999">
        <w:rPr>
          <w:rFonts w:ascii="Montserrat" w:hAnsi="Montserrat" w:cs="Mongolian Baiti"/>
          <w:b/>
          <w:color w:val="000000" w:themeColor="text1"/>
          <w:sz w:val="20"/>
          <w:szCs w:val="20"/>
        </w:rPr>
        <w:t>Calle Toledo No. 21, Piso 6, Col. Juárez, Alcaldía Cuauhtémoc, C.P. 06600, Ciudad de México.</w:t>
      </w:r>
    </w:p>
    <w:p w14:paraId="49DB25D2" w14:textId="77777777" w:rsidR="004871DA" w:rsidRPr="00716999" w:rsidRDefault="004871DA" w:rsidP="00821177">
      <w:pPr>
        <w:contextualSpacing/>
        <w:jc w:val="both"/>
        <w:rPr>
          <w:rFonts w:ascii="Montserrat" w:hAnsi="Montserrat" w:cs="Mongolian Baiti"/>
          <w:color w:val="000000" w:themeColor="text1"/>
          <w:sz w:val="20"/>
          <w:szCs w:val="20"/>
          <w:lang w:eastAsia="es-MX"/>
        </w:rPr>
      </w:pPr>
    </w:p>
    <w:p w14:paraId="507457C5" w14:textId="77777777" w:rsidR="004871DA" w:rsidRPr="00716999" w:rsidRDefault="004871DA"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En caso de aplicar, de igual manera, “EL PROVEEDOR” deberá de entregar nota de crédito a favor de “EL INSTITUTO” por el importe de la aplicación de penas convencionales derivados de atrasos o deductivas por las deficiencias en el servicio. Asimismo, el proveedor deberá entregar a “EL INSTITUTO” junto con la factura de cobro respectiva, la “Opinión de Cumplimiento de Obligaciones en materia de Seguridad Social” vigente y positiva. La “Opinión de Cumplimiento de Obligaciones en materia de Seguridad Social” con una vigencia de 30 días naturales a partir del día de su emisión.</w:t>
      </w:r>
    </w:p>
    <w:p w14:paraId="1A58068C" w14:textId="77777777" w:rsidR="004871DA" w:rsidRPr="00716999" w:rsidRDefault="004871DA" w:rsidP="00821177">
      <w:pPr>
        <w:contextualSpacing/>
        <w:jc w:val="both"/>
        <w:rPr>
          <w:rFonts w:ascii="Montserrat" w:hAnsi="Montserrat" w:cs="Mongolian Baiti"/>
          <w:color w:val="000000" w:themeColor="text1"/>
          <w:sz w:val="20"/>
          <w:szCs w:val="20"/>
        </w:rPr>
      </w:pPr>
    </w:p>
    <w:p w14:paraId="6724C434" w14:textId="77777777" w:rsidR="005352AB" w:rsidRPr="00716999" w:rsidRDefault="005352AB" w:rsidP="00821177">
      <w:pPr>
        <w:pStyle w:val="Ttulo2"/>
        <w:numPr>
          <w:ilvl w:val="0"/>
          <w:numId w:val="1"/>
        </w:numPr>
        <w:tabs>
          <w:tab w:val="center" w:pos="426"/>
        </w:tabs>
        <w:spacing w:before="0" w:after="0"/>
        <w:ind w:left="0" w:firstLine="0"/>
        <w:contextualSpacing/>
        <w:jc w:val="both"/>
        <w:rPr>
          <w:rFonts w:ascii="Montserrat" w:hAnsi="Montserrat" w:cs="Mongolian Baiti"/>
          <w:color w:val="000000" w:themeColor="text1"/>
          <w:sz w:val="20"/>
          <w:szCs w:val="20"/>
        </w:rPr>
      </w:pPr>
      <w:bookmarkStart w:id="78" w:name="_Toc97059215"/>
      <w:bookmarkStart w:id="79" w:name="_Toc218693083"/>
      <w:r w:rsidRPr="00716999">
        <w:rPr>
          <w:rFonts w:ascii="Montserrat" w:hAnsi="Montserrat" w:cs="Mongolian Baiti"/>
          <w:color w:val="000000" w:themeColor="text1"/>
          <w:sz w:val="20"/>
          <w:szCs w:val="20"/>
        </w:rPr>
        <w:t>Otorgamiento de Anticipo</w:t>
      </w:r>
      <w:bookmarkEnd w:id="78"/>
      <w:bookmarkEnd w:id="79"/>
    </w:p>
    <w:p w14:paraId="0887E5EC" w14:textId="77777777" w:rsidR="00BD4761" w:rsidRPr="00716999" w:rsidRDefault="00BD4761" w:rsidP="00821177">
      <w:pPr>
        <w:contextualSpacing/>
        <w:jc w:val="both"/>
        <w:rPr>
          <w:rFonts w:ascii="Montserrat" w:hAnsi="Montserrat" w:cs="Mongolian Baiti"/>
          <w:i/>
          <w:color w:val="000000" w:themeColor="text1"/>
          <w:sz w:val="20"/>
          <w:szCs w:val="20"/>
        </w:rPr>
      </w:pPr>
    </w:p>
    <w:p w14:paraId="608C38D8" w14:textId="77777777" w:rsidR="00BD4761" w:rsidRPr="00716999" w:rsidRDefault="008917A9" w:rsidP="00821177">
      <w:pPr>
        <w:pStyle w:val="Prrafodelista"/>
        <w:ind w:left="0"/>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No Aplica</w:t>
      </w:r>
    </w:p>
    <w:p w14:paraId="7E6D9374" w14:textId="77777777" w:rsidR="00BD4761" w:rsidRPr="00716999" w:rsidRDefault="00BD4761" w:rsidP="00821177">
      <w:pPr>
        <w:contextualSpacing/>
        <w:jc w:val="both"/>
        <w:rPr>
          <w:rFonts w:ascii="Montserrat" w:hAnsi="Montserrat" w:cs="Mongolian Baiti"/>
          <w:i/>
          <w:color w:val="000000" w:themeColor="text1"/>
          <w:sz w:val="20"/>
          <w:szCs w:val="20"/>
        </w:rPr>
      </w:pPr>
    </w:p>
    <w:p w14:paraId="28FD0879" w14:textId="742D57C1" w:rsidR="007924A6" w:rsidRPr="00716999" w:rsidRDefault="007924A6" w:rsidP="00821177">
      <w:pPr>
        <w:pStyle w:val="Ttulo2"/>
        <w:numPr>
          <w:ilvl w:val="0"/>
          <w:numId w:val="1"/>
        </w:numPr>
        <w:tabs>
          <w:tab w:val="center" w:pos="426"/>
        </w:tabs>
        <w:spacing w:before="0" w:after="0"/>
        <w:ind w:left="0" w:firstLine="0"/>
        <w:contextualSpacing/>
        <w:jc w:val="both"/>
        <w:rPr>
          <w:rFonts w:ascii="Montserrat" w:hAnsi="Montserrat" w:cs="Mongolian Baiti"/>
          <w:color w:val="000000" w:themeColor="text1"/>
          <w:sz w:val="20"/>
          <w:szCs w:val="20"/>
        </w:rPr>
      </w:pPr>
      <w:bookmarkStart w:id="80" w:name="_Toc218693084"/>
      <w:bookmarkStart w:id="81" w:name="_Toc97059216"/>
      <w:r w:rsidRPr="00716999">
        <w:rPr>
          <w:rFonts w:ascii="Montserrat" w:hAnsi="Montserrat" w:cs="Mongolian Baiti"/>
          <w:color w:val="000000" w:themeColor="text1"/>
          <w:sz w:val="20"/>
          <w:szCs w:val="20"/>
        </w:rPr>
        <w:t>Aviso de privacid</w:t>
      </w:r>
      <w:r w:rsidR="005E034C" w:rsidRPr="00716999">
        <w:rPr>
          <w:rFonts w:ascii="Montserrat" w:hAnsi="Montserrat" w:cs="Mongolian Baiti"/>
          <w:color w:val="000000" w:themeColor="text1"/>
          <w:sz w:val="20"/>
          <w:szCs w:val="20"/>
        </w:rPr>
        <w:t>ad</w:t>
      </w:r>
      <w:bookmarkEnd w:id="80"/>
    </w:p>
    <w:p w14:paraId="7F3A14B7" w14:textId="77777777" w:rsidR="007924A6" w:rsidRPr="00716999" w:rsidRDefault="007924A6" w:rsidP="00821177">
      <w:pPr>
        <w:pStyle w:val="Ttulo2"/>
        <w:tabs>
          <w:tab w:val="center" w:pos="426"/>
        </w:tabs>
        <w:spacing w:before="0" w:after="0"/>
        <w:contextualSpacing/>
        <w:jc w:val="both"/>
        <w:rPr>
          <w:rFonts w:ascii="Montserrat" w:hAnsi="Montserrat" w:cs="Mongolian Baiti"/>
          <w:color w:val="000000" w:themeColor="text1"/>
          <w:sz w:val="20"/>
          <w:szCs w:val="20"/>
        </w:rPr>
      </w:pPr>
    </w:p>
    <w:p w14:paraId="4CBEB2F0" w14:textId="0E3AC23B" w:rsidR="006A7C88" w:rsidRPr="00716999" w:rsidRDefault="008917A9" w:rsidP="00821177">
      <w:pPr>
        <w:pStyle w:val="Ttulo2"/>
        <w:tabs>
          <w:tab w:val="center" w:pos="426"/>
        </w:tabs>
        <w:spacing w:before="0" w:after="0"/>
        <w:contextualSpacing/>
        <w:jc w:val="both"/>
        <w:rPr>
          <w:rFonts w:ascii="Montserrat" w:hAnsi="Montserrat" w:cs="Mongolian Baiti"/>
          <w:color w:val="000000" w:themeColor="text1"/>
          <w:sz w:val="20"/>
          <w:szCs w:val="20"/>
        </w:rPr>
      </w:pPr>
      <w:bookmarkStart w:id="82" w:name="_Toc218693085"/>
      <w:r w:rsidRPr="00716999">
        <w:rPr>
          <w:rFonts w:ascii="Montserrat" w:hAnsi="Montserrat" w:cs="Mongolian Baiti"/>
          <w:color w:val="000000" w:themeColor="text1"/>
          <w:sz w:val="20"/>
          <w:szCs w:val="20"/>
        </w:rPr>
        <w:t>Confidencialidad</w:t>
      </w:r>
      <w:bookmarkEnd w:id="81"/>
      <w:bookmarkEnd w:id="82"/>
    </w:p>
    <w:p w14:paraId="4AE38D4F" w14:textId="77777777" w:rsidR="006A7C88" w:rsidRPr="00716999" w:rsidRDefault="006A7C88" w:rsidP="00821177">
      <w:pPr>
        <w:contextualSpacing/>
        <w:jc w:val="both"/>
        <w:rPr>
          <w:rFonts w:ascii="Montserrat" w:hAnsi="Montserrat" w:cs="Mongolian Baiti"/>
          <w:color w:val="000000" w:themeColor="text1"/>
          <w:sz w:val="20"/>
          <w:szCs w:val="20"/>
        </w:rPr>
      </w:pPr>
    </w:p>
    <w:p w14:paraId="16B0EDAA"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Instituto y el Proveedor convienen en considerar como confidencial todo material impreso o electrónico con todos los datos, grabaciones, programas de cómputo o cualquier otro material impreso o electrónico que contenga información jurídica, operativa, técnica, financiera o de análisis, registros, documentos, especificaciones, productos, informes, dictámenes y desarrollos a que tenga acceso o que le sean proporcionados con motivo de la prestación del presente servicio. </w:t>
      </w:r>
    </w:p>
    <w:p w14:paraId="1C9A3DB2" w14:textId="77777777" w:rsidR="006A7C88" w:rsidRPr="00716999" w:rsidRDefault="006A7C88" w:rsidP="00821177">
      <w:pPr>
        <w:contextualSpacing/>
        <w:jc w:val="both"/>
        <w:rPr>
          <w:rFonts w:ascii="Montserrat" w:hAnsi="Montserrat" w:cs="Mongolian Baiti"/>
          <w:color w:val="000000" w:themeColor="text1"/>
          <w:sz w:val="20"/>
          <w:szCs w:val="20"/>
        </w:rPr>
      </w:pPr>
    </w:p>
    <w:p w14:paraId="643D8C36"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lastRenderedPageBreak/>
        <w:t xml:space="preserve">De igual forma, será considerada como confidencial aquella información proporcionada por el Instituto Mexicano del Seguro Social para la ejecución del servicio que preste al Proveedor y sea propiedad exclusiva del Instituto Mexicano del Seguro Social. </w:t>
      </w:r>
    </w:p>
    <w:p w14:paraId="2838D673" w14:textId="77777777" w:rsidR="006A7C88" w:rsidRPr="00716999" w:rsidRDefault="006A7C88" w:rsidP="00821177">
      <w:pPr>
        <w:contextualSpacing/>
        <w:jc w:val="both"/>
        <w:rPr>
          <w:rFonts w:ascii="Montserrat" w:hAnsi="Montserrat" w:cs="Mongolian Baiti"/>
          <w:color w:val="000000" w:themeColor="text1"/>
          <w:sz w:val="20"/>
          <w:szCs w:val="20"/>
        </w:rPr>
      </w:pPr>
    </w:p>
    <w:p w14:paraId="2787C3A9" w14:textId="70F206F2"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Por lo anterior, el Proveedor reconoce que queda prohibida su difusión total o parcial en su favor o de terceros ajenos a la relación contractual, por cualquier medio, entre otros de manera enunciativa más no limitativa: vía oral, impresa, electrónica, magnética, óptica y en general ningún medio, conforme el plazo señalado en </w:t>
      </w:r>
      <w:r w:rsidR="0024101E" w:rsidRPr="00716999">
        <w:rPr>
          <w:rFonts w:ascii="Montserrat" w:hAnsi="Montserrat" w:cs="Mongolian Baiti"/>
          <w:iCs/>
          <w:sz w:val="20"/>
          <w:szCs w:val="20"/>
        </w:rPr>
        <w:t>La nueva Ley General de Transparencia y Acceso a la Información Pública publicada el 20 de marzo de 2025 y vigente desde el 21 de marzo de 2025</w:t>
      </w:r>
      <w:r w:rsidR="00D651FC" w:rsidRPr="00716999">
        <w:rPr>
          <w:rFonts w:ascii="Montserrat" w:hAnsi="Montserrat" w:cs="Mongolian Baiti"/>
          <w:iCs/>
          <w:sz w:val="20"/>
          <w:szCs w:val="20"/>
        </w:rPr>
        <w:t xml:space="preserve"> </w:t>
      </w:r>
      <w:r w:rsidRPr="00716999">
        <w:rPr>
          <w:rFonts w:ascii="Montserrat" w:hAnsi="Montserrat" w:cs="Mongolian Baiti"/>
          <w:color w:val="000000" w:themeColor="text1"/>
          <w:sz w:val="20"/>
          <w:szCs w:val="20"/>
        </w:rPr>
        <w:t xml:space="preserve">y demás disposiciones aplicables en la materia. </w:t>
      </w:r>
    </w:p>
    <w:p w14:paraId="1E69E19E" w14:textId="77777777" w:rsidR="006A7C88" w:rsidRPr="00716999" w:rsidRDefault="006A7C88" w:rsidP="00821177">
      <w:pPr>
        <w:contextualSpacing/>
        <w:jc w:val="both"/>
        <w:rPr>
          <w:rFonts w:ascii="Montserrat" w:hAnsi="Montserrat" w:cs="Mongolian Baiti"/>
          <w:color w:val="000000" w:themeColor="text1"/>
          <w:sz w:val="20"/>
          <w:szCs w:val="20"/>
        </w:rPr>
      </w:pPr>
    </w:p>
    <w:p w14:paraId="5F013F37"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En este sentido el Proveedor acepta la prohibición señalada en el párrafo anterior, comprende inclusive, en forma enunciativa, que no se podrá llevar a cabo la difusión de la información del Instituto con fines de lucro, comerciales, académicos, educativos o para cualquier otro ajeno al objeto de la presente contratación, por lo que el Proveedor se responsabilizará del uso y cuidado de la información. </w:t>
      </w:r>
    </w:p>
    <w:p w14:paraId="4DE3127F" w14:textId="77777777" w:rsidR="006A7C88" w:rsidRPr="00716999" w:rsidRDefault="006A7C88" w:rsidP="00821177">
      <w:pPr>
        <w:contextualSpacing/>
        <w:jc w:val="both"/>
        <w:rPr>
          <w:rFonts w:ascii="Montserrat" w:hAnsi="Montserrat" w:cs="Mongolian Baiti"/>
          <w:color w:val="000000" w:themeColor="text1"/>
          <w:sz w:val="20"/>
          <w:szCs w:val="20"/>
        </w:rPr>
      </w:pPr>
    </w:p>
    <w:p w14:paraId="1B497319"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Por lo expuesto, el Proveedor se obliga a lo siguiente:</w:t>
      </w:r>
    </w:p>
    <w:p w14:paraId="6BD13B34" w14:textId="77777777" w:rsidR="006A7C88" w:rsidRPr="00716999" w:rsidRDefault="006A7C88" w:rsidP="00821177">
      <w:pPr>
        <w:ind w:left="-567"/>
        <w:contextualSpacing/>
        <w:jc w:val="both"/>
        <w:rPr>
          <w:rFonts w:ascii="Montserrat" w:hAnsi="Montserrat" w:cs="Mongolian Baiti"/>
          <w:color w:val="000000" w:themeColor="text1"/>
          <w:sz w:val="20"/>
          <w:szCs w:val="20"/>
        </w:rPr>
      </w:pPr>
    </w:p>
    <w:p w14:paraId="54D931C6" w14:textId="77777777" w:rsidR="006A7C88" w:rsidRPr="00716999" w:rsidRDefault="006A7C88" w:rsidP="00821177">
      <w:pPr>
        <w:ind w:left="284" w:hanging="284"/>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w:t>
      </w:r>
      <w:r w:rsidRPr="00716999">
        <w:rPr>
          <w:rFonts w:ascii="Montserrat" w:hAnsi="Montserrat" w:cs="Mongolian Baiti"/>
          <w:color w:val="000000" w:themeColor="text1"/>
          <w:sz w:val="20"/>
          <w:szCs w:val="20"/>
        </w:rPr>
        <w:tab/>
        <w:t xml:space="preserve">Mantener absoluta confidencialidad de la información a la cual tenga acceso, siendo responsable de que cada uno de los integrantes del personal asignado para el desarrollo y operación del proyecto, respetará el manejo correcto de la información. </w:t>
      </w:r>
    </w:p>
    <w:p w14:paraId="2B576ABF" w14:textId="77777777" w:rsidR="006A7C88" w:rsidRPr="00716999" w:rsidRDefault="006A7C88" w:rsidP="00821177">
      <w:pPr>
        <w:ind w:left="284" w:hanging="284"/>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w:t>
      </w:r>
      <w:r w:rsidRPr="00716999">
        <w:rPr>
          <w:rFonts w:ascii="Montserrat" w:hAnsi="Montserrat" w:cs="Mongolian Baiti"/>
          <w:color w:val="000000" w:themeColor="text1"/>
          <w:sz w:val="20"/>
          <w:szCs w:val="20"/>
        </w:rPr>
        <w:tab/>
        <w:t>Toda la información a que tenga acceso el personal del Proveedor que designe para la prestación de los servicios materia de la presente contratación, es considerada de carácter confidencial, por lo que el Proveedor deberá garantizar que por ningún motivo se viole ninguno de los siguientes acuerdos:</w:t>
      </w:r>
    </w:p>
    <w:p w14:paraId="53A6F7DA" w14:textId="77777777" w:rsidR="006A7C88" w:rsidRPr="00716999" w:rsidRDefault="006A7C88" w:rsidP="00821177">
      <w:pPr>
        <w:ind w:left="-567"/>
        <w:contextualSpacing/>
        <w:jc w:val="both"/>
        <w:rPr>
          <w:rFonts w:ascii="Montserrat" w:hAnsi="Montserrat" w:cs="Mongolian Baiti"/>
          <w:color w:val="000000" w:themeColor="text1"/>
          <w:sz w:val="20"/>
          <w:szCs w:val="20"/>
        </w:rPr>
      </w:pPr>
    </w:p>
    <w:p w14:paraId="477F5790" w14:textId="77777777" w:rsidR="006A7C88" w:rsidRPr="00716999" w:rsidRDefault="006A7C88" w:rsidP="00821177">
      <w:pPr>
        <w:ind w:left="709" w:hanging="425"/>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o</w:t>
      </w:r>
      <w:r w:rsidRPr="00716999">
        <w:rPr>
          <w:rFonts w:ascii="Montserrat" w:hAnsi="Montserrat" w:cs="Mongolian Baiti"/>
          <w:color w:val="000000" w:themeColor="text1"/>
          <w:sz w:val="20"/>
          <w:szCs w:val="20"/>
        </w:rPr>
        <w:tab/>
        <w:t xml:space="preserve">La información del Instituto Mexicano del Seguro Social y a la cual tenga acceso el personal del Proveedor no deberá ser copiada o respaldada en ningún de los equipos del personal del Proveedor sin autorización previa y por escrito por parte del Instituto. </w:t>
      </w:r>
    </w:p>
    <w:p w14:paraId="7B4F0254" w14:textId="77777777" w:rsidR="006A7C88" w:rsidRPr="00716999" w:rsidRDefault="006A7C88" w:rsidP="00821177">
      <w:pPr>
        <w:ind w:left="709" w:hanging="425"/>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o</w:t>
      </w:r>
      <w:r w:rsidRPr="00716999">
        <w:rPr>
          <w:rFonts w:ascii="Montserrat" w:hAnsi="Montserrat" w:cs="Mongolian Baiti"/>
          <w:color w:val="000000" w:themeColor="text1"/>
          <w:sz w:val="20"/>
          <w:szCs w:val="20"/>
        </w:rPr>
        <w:tab/>
        <w:t xml:space="preserve">El acceso a la información del Instituto Mexicano del Seguro Social sólo podrá ser por personal autorizado del Instituto. </w:t>
      </w:r>
    </w:p>
    <w:p w14:paraId="21195A9C" w14:textId="77777777" w:rsidR="006A7C88" w:rsidRPr="00716999" w:rsidRDefault="006A7C88" w:rsidP="00821177">
      <w:pPr>
        <w:ind w:left="709" w:hanging="425"/>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o</w:t>
      </w:r>
      <w:r w:rsidRPr="00716999">
        <w:rPr>
          <w:rFonts w:ascii="Montserrat" w:hAnsi="Montserrat" w:cs="Mongolian Baiti"/>
          <w:color w:val="000000" w:themeColor="text1"/>
          <w:sz w:val="20"/>
          <w:szCs w:val="20"/>
        </w:rPr>
        <w:tab/>
        <w:t xml:space="preserve">De no cumplir con alguna de esas premisas, se considerará como una falta al acuerdo de confidencialidad que aceptó el Proveedor, en los términos del contrato que al efecto se suscriba. </w:t>
      </w:r>
    </w:p>
    <w:p w14:paraId="64B5E385" w14:textId="77777777" w:rsidR="006A7C88" w:rsidRPr="00716999" w:rsidRDefault="006A7C88" w:rsidP="00821177">
      <w:pPr>
        <w:ind w:left="-567"/>
        <w:contextualSpacing/>
        <w:jc w:val="both"/>
        <w:rPr>
          <w:rFonts w:ascii="Montserrat" w:hAnsi="Montserrat" w:cs="Mongolian Baiti"/>
          <w:color w:val="000000" w:themeColor="text1"/>
          <w:sz w:val="20"/>
          <w:szCs w:val="20"/>
        </w:rPr>
      </w:pPr>
    </w:p>
    <w:p w14:paraId="30E63EC8"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Cualquier persona que tuviera acceso a dicha información deberá ser advertida de lo convenido en esta contratación, comprometiéndose a observar y cumplir con lo establecido en el Anexo Técnico y sus Apéndices. </w:t>
      </w:r>
    </w:p>
    <w:p w14:paraId="0C0353DA" w14:textId="77777777" w:rsidR="006A7C88" w:rsidRPr="00716999" w:rsidRDefault="006A7C88" w:rsidP="00821177">
      <w:pPr>
        <w:contextualSpacing/>
        <w:jc w:val="both"/>
        <w:rPr>
          <w:rFonts w:ascii="Montserrat" w:hAnsi="Montserrat" w:cs="Mongolian Baiti"/>
          <w:color w:val="000000" w:themeColor="text1"/>
          <w:sz w:val="20"/>
          <w:szCs w:val="20"/>
        </w:rPr>
      </w:pPr>
    </w:p>
    <w:p w14:paraId="76B499D3"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Instituto y el Proveedor convienen en que no será considerada como sujeta a las obligaciones de confidencialidad la siguiente documentación e información:</w:t>
      </w:r>
    </w:p>
    <w:p w14:paraId="097E265F" w14:textId="77777777" w:rsidR="0043009E" w:rsidRPr="00716999" w:rsidRDefault="0043009E" w:rsidP="00821177">
      <w:pPr>
        <w:contextualSpacing/>
        <w:jc w:val="both"/>
        <w:rPr>
          <w:rFonts w:ascii="Montserrat" w:hAnsi="Montserrat" w:cs="Mongolian Baiti"/>
          <w:color w:val="000000" w:themeColor="text1"/>
          <w:sz w:val="20"/>
          <w:szCs w:val="20"/>
        </w:rPr>
      </w:pPr>
    </w:p>
    <w:p w14:paraId="4792C195" w14:textId="77777777" w:rsidR="006A7C88" w:rsidRPr="00716999" w:rsidRDefault="006A7C88" w:rsidP="00821177">
      <w:pPr>
        <w:ind w:left="284" w:hanging="284"/>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w:t>
      </w:r>
      <w:r w:rsidRPr="00716999">
        <w:rPr>
          <w:rFonts w:ascii="Montserrat" w:hAnsi="Montserrat" w:cs="Mongolian Baiti"/>
          <w:color w:val="000000" w:themeColor="text1"/>
          <w:sz w:val="20"/>
          <w:szCs w:val="20"/>
        </w:rPr>
        <w:tab/>
        <w:t>Aquella que sea conocida públicamente.</w:t>
      </w:r>
    </w:p>
    <w:p w14:paraId="64195E5F" w14:textId="77777777" w:rsidR="006A7C88" w:rsidRPr="00716999" w:rsidRDefault="006A7C88" w:rsidP="00821177">
      <w:pPr>
        <w:ind w:left="284" w:hanging="284"/>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w:t>
      </w:r>
      <w:r w:rsidRPr="00716999">
        <w:rPr>
          <w:rFonts w:ascii="Montserrat" w:hAnsi="Montserrat" w:cs="Mongolian Baiti"/>
          <w:color w:val="000000" w:themeColor="text1"/>
          <w:sz w:val="20"/>
          <w:szCs w:val="20"/>
        </w:rPr>
        <w:tab/>
        <w:t xml:space="preserve">La que haya sido puesta a disposición de las partes por un tercero, antes de la fecha de celebración del presente anexo en forma confidencial. </w:t>
      </w:r>
    </w:p>
    <w:p w14:paraId="3C465C45" w14:textId="77777777" w:rsidR="006A7C88" w:rsidRPr="00716999" w:rsidRDefault="006A7C88" w:rsidP="00821177">
      <w:pPr>
        <w:ind w:left="284" w:hanging="284"/>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lastRenderedPageBreak/>
        <w:t>•</w:t>
      </w:r>
      <w:r w:rsidRPr="00716999">
        <w:rPr>
          <w:rFonts w:ascii="Montserrat" w:hAnsi="Montserrat" w:cs="Mongolian Baiti"/>
          <w:color w:val="000000" w:themeColor="text1"/>
          <w:sz w:val="20"/>
          <w:szCs w:val="20"/>
        </w:rPr>
        <w:tab/>
        <w:t xml:space="preserve">La que haya sido desarrollada independientemente o adquirida por cualquiera de las partes, sin violar las estipulaciones del presente contrato o la que genere o desarrolle el Proveedor en su centro de desarrollo. </w:t>
      </w:r>
    </w:p>
    <w:p w14:paraId="724EA346" w14:textId="77777777" w:rsidR="006A7C88" w:rsidRPr="00716999" w:rsidRDefault="006A7C88" w:rsidP="00821177">
      <w:pPr>
        <w:ind w:left="284" w:hanging="284"/>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w:t>
      </w:r>
      <w:r w:rsidRPr="00716999">
        <w:rPr>
          <w:rFonts w:ascii="Montserrat" w:hAnsi="Montserrat" w:cs="Mongolian Baiti"/>
          <w:color w:val="000000" w:themeColor="text1"/>
          <w:sz w:val="20"/>
          <w:szCs w:val="20"/>
        </w:rPr>
        <w:tab/>
        <w:t xml:space="preserve">Aquella cuya revelación haya sido aprobada previamente por escrito. </w:t>
      </w:r>
    </w:p>
    <w:p w14:paraId="4DDA96F6" w14:textId="77777777" w:rsidR="006A7C88" w:rsidRPr="00716999" w:rsidRDefault="006A7C88" w:rsidP="00821177">
      <w:pPr>
        <w:ind w:left="284" w:hanging="284"/>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w:t>
      </w:r>
      <w:r w:rsidRPr="00716999">
        <w:rPr>
          <w:rFonts w:ascii="Montserrat" w:hAnsi="Montserrat" w:cs="Mongolian Baiti"/>
          <w:color w:val="000000" w:themeColor="text1"/>
          <w:sz w:val="20"/>
          <w:szCs w:val="20"/>
        </w:rPr>
        <w:tab/>
        <w:t xml:space="preserve">La que, de acuerdo con la Ley u orden judicial o administrativa, deba ser suministrada a terceras personas. </w:t>
      </w:r>
    </w:p>
    <w:p w14:paraId="55DE2FCF" w14:textId="77777777" w:rsidR="006A7C88" w:rsidRPr="00716999" w:rsidRDefault="006A7C88" w:rsidP="00821177">
      <w:pPr>
        <w:ind w:left="-567"/>
        <w:contextualSpacing/>
        <w:jc w:val="both"/>
        <w:rPr>
          <w:rFonts w:ascii="Montserrat" w:hAnsi="Montserrat" w:cs="Mongolian Baiti"/>
          <w:color w:val="000000" w:themeColor="text1"/>
          <w:sz w:val="20"/>
          <w:szCs w:val="20"/>
        </w:rPr>
      </w:pPr>
    </w:p>
    <w:p w14:paraId="47DD0D3D"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Toda la información que el Instituto proporcione al Proveedor para la prestación del servicio no otorgará a este la titularidad o derechos de autor o de cualquier otra naturaleza.</w:t>
      </w:r>
    </w:p>
    <w:p w14:paraId="0651AC5D" w14:textId="77777777" w:rsidR="006A7C88" w:rsidRPr="00716999" w:rsidRDefault="006A7C88" w:rsidP="00821177">
      <w:pPr>
        <w:contextualSpacing/>
        <w:jc w:val="both"/>
        <w:rPr>
          <w:rFonts w:ascii="Montserrat" w:hAnsi="Montserrat" w:cs="Mongolian Baiti"/>
          <w:color w:val="000000" w:themeColor="text1"/>
          <w:sz w:val="20"/>
          <w:szCs w:val="20"/>
        </w:rPr>
      </w:pPr>
    </w:p>
    <w:p w14:paraId="064E1F0A" w14:textId="6E48927A"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proveedor deberá suscribir una cláusula de confidencialidad que se incluirá en el contrato de servicios que se celebre entre el Instituto y el Proveedor, así como los que se celebren entre proveedor y su personal, acorde a la normatividad vigente en materia de protección de datos personales, a los cuales tendrán acceso con motivo del presente servicio. En dicha cláusula se incluirán entre otros requisitos los establecidos en la </w:t>
      </w:r>
      <w:r w:rsidR="008D37A7" w:rsidRPr="00716999">
        <w:rPr>
          <w:rFonts w:ascii="Montserrat" w:hAnsi="Montserrat" w:cs="Mongolian Baiti"/>
          <w:color w:val="000000" w:themeColor="text1"/>
          <w:sz w:val="20"/>
          <w:szCs w:val="20"/>
        </w:rPr>
        <w:t>Ley General de Transparencia y Acceso a la Información Pública</w:t>
      </w:r>
      <w:r w:rsidRPr="00716999">
        <w:rPr>
          <w:rFonts w:ascii="Montserrat" w:hAnsi="Montserrat" w:cs="Mongolian Baiti"/>
          <w:color w:val="000000" w:themeColor="text1"/>
          <w:sz w:val="20"/>
          <w:szCs w:val="20"/>
        </w:rPr>
        <w:t>, en los Lineamientos de Protección de Datos Personales vigentes y en la Ley Federal de Protección de Datos Personales en Posesión de los Particulares, así como los demás ordenamientos legales que resulten aplicables.</w:t>
      </w:r>
    </w:p>
    <w:p w14:paraId="7E097F65" w14:textId="77777777" w:rsidR="006A7C88" w:rsidRPr="00716999" w:rsidRDefault="006A7C88" w:rsidP="00821177">
      <w:pPr>
        <w:contextualSpacing/>
        <w:jc w:val="both"/>
        <w:rPr>
          <w:rFonts w:ascii="Montserrat" w:hAnsi="Montserrat" w:cs="Mongolian Baiti"/>
          <w:color w:val="000000" w:themeColor="text1"/>
          <w:sz w:val="20"/>
          <w:szCs w:val="20"/>
        </w:rPr>
      </w:pPr>
    </w:p>
    <w:p w14:paraId="4D6951CF"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La citada cláusula de confidencialidad es enunciativa más no limitativa por lo que para su aplicación se sujetará de manera irrestricta a las leyes de la materia aplicables al caso en particular, así como a los criterios y normatividad, correspondientes que el Instituto Nacional de Transparencia, Acceso a la Información y Protección de Datos Personales (INAI) haya emitido con antelación y que pudiese emitir posterior a la firma del contrato.</w:t>
      </w:r>
    </w:p>
    <w:p w14:paraId="5C743F73" w14:textId="77777777" w:rsidR="006A7C88" w:rsidRPr="00716999" w:rsidRDefault="006A7C88" w:rsidP="00821177">
      <w:pPr>
        <w:contextualSpacing/>
        <w:jc w:val="both"/>
        <w:rPr>
          <w:rFonts w:ascii="Montserrat" w:hAnsi="Montserrat" w:cs="Mongolian Baiti"/>
          <w:color w:val="000000" w:themeColor="text1"/>
          <w:sz w:val="20"/>
          <w:szCs w:val="20"/>
        </w:rPr>
      </w:pPr>
    </w:p>
    <w:p w14:paraId="72B30307"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Con el objeto de garantizar que el proveedor únicamente utilizará dichos datos personales, se establecen las siguientes medidas en materia de protección de datos personales a las que estará obligado el proveedor a cumplir durante la prestación del servicio, en el entendido que su incumplimiento dará lugar a la imposición de penas convencionales descritas en el presente documento y su anexo técnico.</w:t>
      </w:r>
    </w:p>
    <w:p w14:paraId="58882518" w14:textId="77777777" w:rsidR="006A7C88" w:rsidRPr="00716999" w:rsidRDefault="006A7C88" w:rsidP="00821177">
      <w:pPr>
        <w:contextualSpacing/>
        <w:jc w:val="both"/>
        <w:rPr>
          <w:rFonts w:ascii="Montserrat" w:hAnsi="Montserrat" w:cs="Mongolian Baiti"/>
          <w:color w:val="000000" w:themeColor="text1"/>
          <w:sz w:val="20"/>
          <w:szCs w:val="20"/>
        </w:rPr>
      </w:pPr>
    </w:p>
    <w:p w14:paraId="7A03E5CD" w14:textId="77777777" w:rsidR="006A7C88" w:rsidRPr="00716999" w:rsidRDefault="006A7C88" w:rsidP="00821177">
      <w:pPr>
        <w:ind w:left="426"/>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1.</w:t>
      </w:r>
      <w:r w:rsidRPr="00716999">
        <w:rPr>
          <w:rFonts w:ascii="Montserrat" w:hAnsi="Montserrat" w:cs="Mongolian Baiti"/>
          <w:color w:val="000000" w:themeColor="text1"/>
          <w:sz w:val="20"/>
          <w:szCs w:val="20"/>
        </w:rPr>
        <w:tab/>
        <w:t>Utilizar únicamente los datos personales que le entregará el Instituto para estar en condiciones de realizar la aplicación de las encuestas de calidad dirigidas exclusivamente a los usuarios de los servicios que lo requieran o bien, en su caso para los fines que señalen las demás campañas que hagan uso de datos personales.</w:t>
      </w:r>
    </w:p>
    <w:p w14:paraId="0293F2BF" w14:textId="77777777" w:rsidR="006A7C88" w:rsidRPr="00716999" w:rsidRDefault="006A7C88" w:rsidP="00821177">
      <w:pPr>
        <w:ind w:left="426"/>
        <w:contextualSpacing/>
        <w:jc w:val="both"/>
        <w:rPr>
          <w:rFonts w:ascii="Montserrat" w:hAnsi="Montserrat" w:cs="Mongolian Baiti"/>
          <w:color w:val="000000" w:themeColor="text1"/>
          <w:sz w:val="20"/>
          <w:szCs w:val="20"/>
        </w:rPr>
      </w:pPr>
    </w:p>
    <w:p w14:paraId="00D433E0" w14:textId="4DD672A5" w:rsidR="006A7C88" w:rsidRPr="00716999" w:rsidRDefault="006A7C88" w:rsidP="00821177">
      <w:pPr>
        <w:ind w:left="426"/>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2.</w:t>
      </w:r>
      <w:r w:rsidRPr="00716999">
        <w:rPr>
          <w:rFonts w:ascii="Montserrat" w:hAnsi="Montserrat" w:cs="Mongolian Baiti"/>
          <w:color w:val="000000" w:themeColor="text1"/>
          <w:sz w:val="20"/>
          <w:szCs w:val="20"/>
        </w:rPr>
        <w:tab/>
        <w:t xml:space="preserve">Implementar medidas de seguridad conforme a lo establecido en la </w:t>
      </w:r>
      <w:r w:rsidR="008D37A7" w:rsidRPr="00716999">
        <w:rPr>
          <w:rFonts w:ascii="Montserrat" w:hAnsi="Montserrat" w:cs="Mongolian Baiti"/>
          <w:color w:val="000000" w:themeColor="text1"/>
          <w:sz w:val="20"/>
          <w:szCs w:val="20"/>
        </w:rPr>
        <w:t>Ley General de Transparencia y Acceso a la Información Pública</w:t>
      </w:r>
      <w:r w:rsidRPr="00716999">
        <w:rPr>
          <w:rFonts w:ascii="Montserrat" w:hAnsi="Montserrat" w:cs="Mongolian Baiti"/>
          <w:color w:val="000000" w:themeColor="text1"/>
          <w:sz w:val="20"/>
          <w:szCs w:val="20"/>
        </w:rPr>
        <w:t>, en los Lineamientos de Protección de Datos Personales vigentes y en la Ley Federal de Protección de Datos Personales en Posesión de los Particulares, así como los demás ordenamientos legales que resulten aplicables, para lo cual el proveedor se obliga a elaborar y presentar al momento de formular su propuesta técnica, un “Sistema de Gestión de Seguridad de Datos Personales (SGSDP)”, el cual deberá cumplir con los supuestos normativos que permitan salvaguardar y asegurar la protección de los datos personales que en su caso sean proporcionados por el Instituto.</w:t>
      </w:r>
    </w:p>
    <w:p w14:paraId="67D6CB7A" w14:textId="77777777" w:rsidR="006A7C88" w:rsidRPr="00716999" w:rsidRDefault="006A7C88" w:rsidP="00821177">
      <w:pPr>
        <w:ind w:left="-567"/>
        <w:contextualSpacing/>
        <w:jc w:val="both"/>
        <w:rPr>
          <w:rFonts w:ascii="Montserrat" w:hAnsi="Montserrat" w:cs="Mongolian Baiti"/>
          <w:color w:val="000000" w:themeColor="text1"/>
          <w:sz w:val="20"/>
          <w:szCs w:val="20"/>
        </w:rPr>
      </w:pPr>
    </w:p>
    <w:p w14:paraId="3648F383"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Para la elaboración del SGSDP deberán considerarse las disposiciones establecidas en materia de seguridad de datos personales, incluyendo las administrativas, físicas y técnicas que permitan proteger los datos personales que obrarán en los archivos del proveedor contra daño, pérdida, alteración, destrucción o el uso, acceso o tratamiento no autorizado. Así mismo dicho documento deberá contener como mínimo lo siguiente:</w:t>
      </w:r>
    </w:p>
    <w:p w14:paraId="27B2BA6A" w14:textId="77777777" w:rsidR="006A7C88" w:rsidRPr="00716999" w:rsidRDefault="006A7C88" w:rsidP="00821177">
      <w:pPr>
        <w:ind w:left="-567"/>
        <w:contextualSpacing/>
        <w:jc w:val="both"/>
        <w:rPr>
          <w:rFonts w:ascii="Montserrat" w:hAnsi="Montserrat" w:cs="Mongolian Baiti"/>
          <w:color w:val="000000" w:themeColor="text1"/>
          <w:sz w:val="20"/>
          <w:szCs w:val="20"/>
        </w:rPr>
      </w:pPr>
    </w:p>
    <w:p w14:paraId="0EA63579" w14:textId="77777777" w:rsidR="006A7C88" w:rsidRPr="00716999" w:rsidRDefault="006A7C88" w:rsidP="00821177">
      <w:pPr>
        <w:contextualSpacing/>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A.</w:t>
      </w:r>
      <w:r w:rsidRPr="00716999">
        <w:rPr>
          <w:rFonts w:ascii="Montserrat" w:hAnsi="Montserrat" w:cs="Mongolian Baiti"/>
          <w:b/>
          <w:color w:val="000000" w:themeColor="text1"/>
          <w:sz w:val="20"/>
          <w:szCs w:val="20"/>
        </w:rPr>
        <w:tab/>
        <w:t>Alcances y objetivos de la gestión de los datos personales;</w:t>
      </w:r>
    </w:p>
    <w:p w14:paraId="195E28F1"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Al desarrollar este punto, el proveedor deberá considerar que el Instituto únicamente le entregará el nombre, teléfono (s) y correo electrónico respecto de los usuarios a los que deberá aplicar la encuesta de calidad del servicio. Así mismo deberá contemplar que el objetivo de la gestión de dichos datos personales es exclusivamente poder contactar a estos usuarios a efecto de aplicarles la referida encuesta.</w:t>
      </w:r>
    </w:p>
    <w:p w14:paraId="4C55720D" w14:textId="77777777" w:rsidR="006A7C88" w:rsidRPr="00716999" w:rsidRDefault="006A7C88" w:rsidP="00821177">
      <w:pPr>
        <w:contextualSpacing/>
        <w:jc w:val="both"/>
        <w:rPr>
          <w:rFonts w:ascii="Montserrat" w:hAnsi="Montserrat" w:cs="Mongolian Baiti"/>
          <w:color w:val="000000" w:themeColor="text1"/>
          <w:sz w:val="20"/>
          <w:szCs w:val="20"/>
        </w:rPr>
      </w:pPr>
    </w:p>
    <w:p w14:paraId="05054806" w14:textId="77777777" w:rsidR="006A7C88" w:rsidRPr="00716999" w:rsidRDefault="006A7C88" w:rsidP="00821177">
      <w:pPr>
        <w:contextualSpacing/>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B.</w:t>
      </w:r>
      <w:r w:rsidRPr="00716999">
        <w:rPr>
          <w:rFonts w:ascii="Montserrat" w:hAnsi="Montserrat" w:cs="Mongolian Baiti"/>
          <w:b/>
          <w:color w:val="000000" w:themeColor="text1"/>
          <w:sz w:val="20"/>
          <w:szCs w:val="20"/>
        </w:rPr>
        <w:tab/>
        <w:t xml:space="preserve">Política de gestión de datos personales. </w:t>
      </w:r>
    </w:p>
    <w:p w14:paraId="36A8C5DA"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al momento de elaborar su política de gestión relacionada con los datos personales que el Instituto le entregará, deberá asumir el compromiso formal y por escrito de orientar dicha política de forma tal que se garantice la utilización de dichos datos a efecto de aplicarles la encuesta de calidad relacionada con este servicio, así como también se asegure su conservación, seguridad y su eliminación una vez concluida la relación contractual entre las partes.</w:t>
      </w:r>
    </w:p>
    <w:p w14:paraId="03BB1477" w14:textId="77777777" w:rsidR="006A7C88" w:rsidRPr="00716999" w:rsidRDefault="006A7C88" w:rsidP="00821177">
      <w:pPr>
        <w:contextualSpacing/>
        <w:jc w:val="both"/>
        <w:rPr>
          <w:rFonts w:ascii="Montserrat" w:hAnsi="Montserrat" w:cs="Mongolian Baiti"/>
          <w:color w:val="000000" w:themeColor="text1"/>
          <w:sz w:val="20"/>
          <w:szCs w:val="20"/>
        </w:rPr>
      </w:pPr>
    </w:p>
    <w:p w14:paraId="3B0CCBA8" w14:textId="77777777" w:rsidR="006A7C88" w:rsidRPr="00716999" w:rsidRDefault="006A7C88" w:rsidP="00821177">
      <w:pPr>
        <w:contextualSpacing/>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C.</w:t>
      </w:r>
      <w:r w:rsidRPr="00716999">
        <w:rPr>
          <w:rFonts w:ascii="Montserrat" w:hAnsi="Montserrat" w:cs="Mongolian Baiti"/>
          <w:b/>
          <w:color w:val="000000" w:themeColor="text1"/>
          <w:sz w:val="20"/>
          <w:szCs w:val="20"/>
        </w:rPr>
        <w:tab/>
        <w:t>Funciones y obligaciones de quienes traten los datos personales</w:t>
      </w:r>
      <w:r w:rsidR="0043009E" w:rsidRPr="00716999">
        <w:rPr>
          <w:rFonts w:ascii="Montserrat" w:hAnsi="Montserrat" w:cs="Mongolian Baiti"/>
          <w:b/>
          <w:color w:val="000000" w:themeColor="text1"/>
          <w:sz w:val="20"/>
          <w:szCs w:val="20"/>
        </w:rPr>
        <w:t>.</w:t>
      </w:r>
    </w:p>
    <w:p w14:paraId="74EDCF3C"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Del personal del proveedor que materialmente realiza las llamadas:</w:t>
      </w:r>
    </w:p>
    <w:p w14:paraId="62341D84" w14:textId="77777777" w:rsidR="0043009E" w:rsidRPr="00716999" w:rsidRDefault="0043009E" w:rsidP="00821177">
      <w:pPr>
        <w:contextualSpacing/>
        <w:jc w:val="both"/>
        <w:rPr>
          <w:rFonts w:ascii="Montserrat" w:hAnsi="Montserrat" w:cs="Mongolian Baiti"/>
          <w:color w:val="000000" w:themeColor="text1"/>
          <w:sz w:val="20"/>
          <w:szCs w:val="20"/>
        </w:rPr>
      </w:pPr>
    </w:p>
    <w:p w14:paraId="045D4060"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Su función será la de realizar las llamadas a los usuarios del servicio, utilizar únicamente estos datos personales para realizar las llamadas a los referidos usuarios con propósito de que contesten dicha encuesta, guardar absoluta confidencialidad respecto de estos datos personales a los que tendrán acceso y abstenerse de copiar por cualquier medio dichos datos personales y/o transferirlos a cualquier persona.</w:t>
      </w:r>
    </w:p>
    <w:p w14:paraId="087B5A2D" w14:textId="77777777" w:rsidR="006A7C88" w:rsidRPr="00716999" w:rsidRDefault="006A7C88" w:rsidP="00821177">
      <w:pPr>
        <w:contextualSpacing/>
        <w:jc w:val="both"/>
        <w:rPr>
          <w:rFonts w:ascii="Montserrat" w:hAnsi="Montserrat" w:cs="Mongolian Baiti"/>
          <w:color w:val="000000" w:themeColor="text1"/>
          <w:sz w:val="20"/>
          <w:szCs w:val="20"/>
        </w:rPr>
      </w:pPr>
    </w:p>
    <w:p w14:paraId="7F3F25C5"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Del personal del proveedor que supervise el levantamiento telefónico:</w:t>
      </w:r>
    </w:p>
    <w:p w14:paraId="3498E3F6" w14:textId="77777777" w:rsidR="006A7C88" w:rsidRPr="00716999" w:rsidRDefault="006A7C88" w:rsidP="00821177">
      <w:pPr>
        <w:contextualSpacing/>
        <w:jc w:val="both"/>
        <w:rPr>
          <w:rFonts w:ascii="Montserrat" w:hAnsi="Montserrat" w:cs="Mongolian Baiti"/>
          <w:color w:val="000000" w:themeColor="text1"/>
          <w:sz w:val="20"/>
          <w:szCs w:val="20"/>
        </w:rPr>
      </w:pPr>
    </w:p>
    <w:p w14:paraId="686E35B2"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Su función será la de supervisar la forma en la que se desarrollan las llamadas a los usuarios del servicio durante la aplicación de las encuestas de calidad. Tendrán las obligaciones siguientes: verificar que el personal que supervisan únicamente utilice los datos personales a los que tienen acceso para realizar las llamadas a los referidos usuarios con propósito de que contesten dicha encuesta, guardar absoluta confidencialidad respecto de estos datos personales a los que también tendrán acceso y verificar que el personal que supervisan se abstenga de copiar por cualquier medio dichos datos personales y/o de transferirlos a cualquier persona.</w:t>
      </w:r>
    </w:p>
    <w:p w14:paraId="670EEBFE" w14:textId="77777777" w:rsidR="006A7C88" w:rsidRPr="00716999" w:rsidRDefault="006A7C88" w:rsidP="00821177">
      <w:pPr>
        <w:contextualSpacing/>
        <w:jc w:val="both"/>
        <w:rPr>
          <w:rFonts w:ascii="Montserrat" w:hAnsi="Montserrat" w:cs="Mongolian Baiti"/>
          <w:color w:val="000000" w:themeColor="text1"/>
          <w:sz w:val="20"/>
          <w:szCs w:val="20"/>
        </w:rPr>
      </w:pPr>
    </w:p>
    <w:p w14:paraId="4280528E"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Del demás personal del proveedor que participe en la encuesta:</w:t>
      </w:r>
    </w:p>
    <w:p w14:paraId="4FEBDEE9" w14:textId="77777777" w:rsidR="006A7C88" w:rsidRPr="00716999" w:rsidRDefault="006A7C88" w:rsidP="00821177">
      <w:pPr>
        <w:contextualSpacing/>
        <w:jc w:val="both"/>
        <w:rPr>
          <w:rFonts w:ascii="Montserrat" w:hAnsi="Montserrat" w:cs="Mongolian Baiti"/>
          <w:color w:val="000000" w:themeColor="text1"/>
          <w:sz w:val="20"/>
          <w:szCs w:val="20"/>
        </w:rPr>
      </w:pPr>
    </w:p>
    <w:p w14:paraId="26D37BDE"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Las funciones de dicho personal serán determinadas por el propio Proveedor de acuerdo con la organización interna de su empresa. No obstante este personal tendrá las siguientes obligaciones: utilizar los datos personales de los usuarios del servicio que sean </w:t>
      </w:r>
      <w:r w:rsidRPr="00716999">
        <w:rPr>
          <w:rFonts w:ascii="Montserrat" w:hAnsi="Montserrat" w:cs="Mongolian Baiti"/>
          <w:color w:val="000000" w:themeColor="text1"/>
          <w:sz w:val="20"/>
          <w:szCs w:val="20"/>
        </w:rPr>
        <w:lastRenderedPageBreak/>
        <w:t>puestos bajo su conocimiento, con motivo de su labor dentro de la empresa, exclusivamente para lograr como fin la aplicación de encuestas de calidad dirigidas estos usuarios, guardar absoluta confidencialidad respecto de estos datos personales a los que podrán tener acceso y abstenerse de copiar por cualquier medio dichos datos personales y/o de transferirlos a cualquier persona.</w:t>
      </w:r>
    </w:p>
    <w:p w14:paraId="1A43CAB8" w14:textId="77777777" w:rsidR="006A7C88" w:rsidRPr="00716999" w:rsidRDefault="006A7C88" w:rsidP="00821177">
      <w:pPr>
        <w:contextualSpacing/>
        <w:jc w:val="both"/>
        <w:rPr>
          <w:rFonts w:ascii="Montserrat" w:hAnsi="Montserrat" w:cs="Mongolian Baiti"/>
          <w:color w:val="000000" w:themeColor="text1"/>
          <w:sz w:val="20"/>
          <w:szCs w:val="20"/>
        </w:rPr>
      </w:pPr>
    </w:p>
    <w:p w14:paraId="35C4AADE" w14:textId="77777777" w:rsidR="006A7C88" w:rsidRPr="00716999" w:rsidRDefault="006A7C88" w:rsidP="00821177">
      <w:pPr>
        <w:contextualSpacing/>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D.</w:t>
      </w:r>
      <w:r w:rsidRPr="00716999">
        <w:rPr>
          <w:rFonts w:ascii="Montserrat" w:hAnsi="Montserrat" w:cs="Mongolian Baiti"/>
          <w:b/>
          <w:color w:val="000000" w:themeColor="text1"/>
          <w:sz w:val="20"/>
          <w:szCs w:val="20"/>
        </w:rPr>
        <w:tab/>
        <w:t>Inventario de datos personales;</w:t>
      </w:r>
    </w:p>
    <w:p w14:paraId="54DBDF10"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En el desarrollo de este punto, se deberá considerar que el Instituto entregará al proveedor únicamente el nombre, teléfono (s) y correo electrónico respecto de los usuarios a los que deberá aplicar la encuesta de calidad del; estos 3 datos personales componen el inventario.</w:t>
      </w:r>
    </w:p>
    <w:p w14:paraId="12094F8B" w14:textId="77777777" w:rsidR="006A7C88" w:rsidRPr="00716999" w:rsidRDefault="006A7C88" w:rsidP="00821177">
      <w:pPr>
        <w:contextualSpacing/>
        <w:jc w:val="both"/>
        <w:rPr>
          <w:rFonts w:ascii="Montserrat" w:hAnsi="Montserrat" w:cs="Mongolian Baiti"/>
          <w:color w:val="000000" w:themeColor="text1"/>
          <w:sz w:val="20"/>
          <w:szCs w:val="20"/>
        </w:rPr>
      </w:pPr>
    </w:p>
    <w:p w14:paraId="0A3D3C19" w14:textId="77777777" w:rsidR="006A7C88" w:rsidRPr="00716999" w:rsidRDefault="006A7C88" w:rsidP="00821177">
      <w:pPr>
        <w:contextualSpacing/>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E.</w:t>
      </w:r>
      <w:r w:rsidRPr="00716999">
        <w:rPr>
          <w:rFonts w:ascii="Montserrat" w:hAnsi="Montserrat" w:cs="Mongolian Baiti"/>
          <w:b/>
          <w:color w:val="000000" w:themeColor="text1"/>
          <w:sz w:val="20"/>
          <w:szCs w:val="20"/>
        </w:rPr>
        <w:tab/>
        <w:t>Riesgos a los que están sujetos los datos personales</w:t>
      </w:r>
    </w:p>
    <w:p w14:paraId="6A375230"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Los riesgos a los que podrían estar sujetos los datos personales de los usuarios del servicio durante la aplicación de las encuestas de calidad pueden ser: que sean utilizados para fines distintos a los establecidos, que sean copiados y/o transmitidos a un tercero sin autorización expresa de sus titulares.</w:t>
      </w:r>
    </w:p>
    <w:p w14:paraId="6758E3BC" w14:textId="77777777" w:rsidR="006A7C88" w:rsidRPr="00716999" w:rsidRDefault="006A7C88" w:rsidP="00821177">
      <w:pPr>
        <w:contextualSpacing/>
        <w:jc w:val="both"/>
        <w:rPr>
          <w:rFonts w:ascii="Montserrat" w:hAnsi="Montserrat" w:cs="Mongolian Baiti"/>
          <w:color w:val="000000" w:themeColor="text1"/>
          <w:sz w:val="20"/>
          <w:szCs w:val="20"/>
        </w:rPr>
      </w:pPr>
    </w:p>
    <w:p w14:paraId="58259D81"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Es importante precisar que estos riesgos se encuentran minimizados en virtud de las obligaciones impuestas al proveedor en materia de protección de datos personales, de las penas convencionales que el propio servicio establece para el caso de incumplimiento con respecto a dichas obligaciones y por el establecimiento de las medidas de seguridad que impiden lo anterior.</w:t>
      </w:r>
    </w:p>
    <w:p w14:paraId="36184185" w14:textId="77777777" w:rsidR="006A7C88" w:rsidRPr="00716999" w:rsidRDefault="006A7C88" w:rsidP="00821177">
      <w:pPr>
        <w:contextualSpacing/>
        <w:jc w:val="both"/>
        <w:rPr>
          <w:rFonts w:ascii="Montserrat" w:hAnsi="Montserrat" w:cs="Mongolian Baiti"/>
          <w:color w:val="000000" w:themeColor="text1"/>
          <w:sz w:val="20"/>
          <w:szCs w:val="20"/>
        </w:rPr>
      </w:pPr>
    </w:p>
    <w:p w14:paraId="5B96551F" w14:textId="77777777" w:rsidR="006A7C88" w:rsidRPr="00716999" w:rsidRDefault="006A7C88" w:rsidP="00821177">
      <w:pPr>
        <w:contextualSpacing/>
        <w:jc w:val="both"/>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F.</w:t>
      </w:r>
      <w:r w:rsidRPr="00716999">
        <w:rPr>
          <w:rFonts w:ascii="Montserrat" w:hAnsi="Montserrat" w:cs="Mongolian Baiti"/>
          <w:b/>
          <w:color w:val="000000" w:themeColor="text1"/>
          <w:sz w:val="20"/>
          <w:szCs w:val="20"/>
        </w:rPr>
        <w:tab/>
        <w:t>Medidas de seguridad.</w:t>
      </w:r>
    </w:p>
    <w:p w14:paraId="314C5CE1"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Proveedor al momento de desarrollar este punto, propondrá al Instituto medidas de seguridad administrativas, físicas y técnicas que permitan proteger los datos personales que obraran en sus archivos contra daño, pérdida, alteración, destrucción o el uso, acceso o tratamiento no autorizado. Además de las medidas propuestas por el proveedor se deberán establecer las siguientes:</w:t>
      </w:r>
    </w:p>
    <w:p w14:paraId="5993FCAD" w14:textId="77777777" w:rsidR="006A7C88" w:rsidRPr="00716999" w:rsidRDefault="006A7C88" w:rsidP="00821177">
      <w:pPr>
        <w:contextualSpacing/>
        <w:jc w:val="both"/>
        <w:rPr>
          <w:rFonts w:ascii="Montserrat" w:hAnsi="Montserrat" w:cs="Mongolian Baiti"/>
          <w:color w:val="000000" w:themeColor="text1"/>
          <w:sz w:val="20"/>
          <w:szCs w:val="20"/>
        </w:rPr>
      </w:pPr>
    </w:p>
    <w:p w14:paraId="1D5169FE"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F.1. Que los datos personales que le entregará el Instituto sean resguardados en un solo servidor con acceso restringido mediante contraseñas de seguridad, de acuerdo con lo establecido en el Anexo Técnico y al cual solo podrá acceder el empleado del proveedor que éste designe y cuyo nombre deberá informar por escrito al Instituto.</w:t>
      </w:r>
    </w:p>
    <w:p w14:paraId="575BF363" w14:textId="77777777" w:rsidR="006A7C88" w:rsidRPr="00716999" w:rsidRDefault="006A7C88" w:rsidP="00821177">
      <w:pPr>
        <w:contextualSpacing/>
        <w:jc w:val="both"/>
        <w:rPr>
          <w:rFonts w:ascii="Montserrat" w:hAnsi="Montserrat" w:cs="Mongolian Baiti"/>
          <w:color w:val="000000" w:themeColor="text1"/>
          <w:sz w:val="20"/>
          <w:szCs w:val="20"/>
        </w:rPr>
      </w:pPr>
    </w:p>
    <w:p w14:paraId="7D950D0E"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F.2. Implementar en los dispositivos que utilice al momento de aplicar las encuestas telefónicas el mecanismo que imposibilite al personal que realizará el levantamiento de las encuestas vía telefónica o bien al personal que lo supervisará, grabar por cualquier medio estos datos personales o efectuar un retiro no autorizado de los mismos.</w:t>
      </w:r>
    </w:p>
    <w:p w14:paraId="5A22C819" w14:textId="77777777" w:rsidR="006A7C88" w:rsidRPr="00716999" w:rsidRDefault="006A7C88" w:rsidP="00821177">
      <w:pPr>
        <w:contextualSpacing/>
        <w:jc w:val="both"/>
        <w:rPr>
          <w:rFonts w:ascii="Montserrat" w:hAnsi="Montserrat" w:cs="Mongolian Baiti"/>
          <w:color w:val="000000" w:themeColor="text1"/>
          <w:sz w:val="20"/>
          <w:szCs w:val="20"/>
        </w:rPr>
      </w:pPr>
    </w:p>
    <w:p w14:paraId="03634439"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F.3. Implementar protocolos de revisión aplicables a los empleados del proveedor al momento de retirarse de sus instalaciones para asegurar que no lleven consigo copia escrita o en medio óptico que contenga los datos personales que le entregará el Instituto con motivo de las presentes campañas.</w:t>
      </w:r>
    </w:p>
    <w:p w14:paraId="123CE9B8" w14:textId="77777777" w:rsidR="006A7C88" w:rsidRPr="00716999" w:rsidRDefault="006A7C88" w:rsidP="00821177">
      <w:pPr>
        <w:contextualSpacing/>
        <w:jc w:val="both"/>
        <w:rPr>
          <w:rFonts w:ascii="Montserrat" w:hAnsi="Montserrat" w:cs="Mongolian Baiti"/>
          <w:color w:val="000000" w:themeColor="text1"/>
          <w:sz w:val="20"/>
          <w:szCs w:val="20"/>
        </w:rPr>
      </w:pPr>
    </w:p>
    <w:p w14:paraId="45DEF55C"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lastRenderedPageBreak/>
        <w:t>3.</w:t>
      </w:r>
      <w:r w:rsidRPr="00716999">
        <w:rPr>
          <w:rFonts w:ascii="Montserrat" w:hAnsi="Montserrat" w:cs="Mongolian Baiti"/>
          <w:color w:val="000000" w:themeColor="text1"/>
          <w:sz w:val="20"/>
          <w:szCs w:val="20"/>
        </w:rPr>
        <w:tab/>
        <w:t>Guardar confidencialidad respecto de los datos personales que le entregará el Instituto.</w:t>
      </w:r>
    </w:p>
    <w:p w14:paraId="1577A922" w14:textId="77777777" w:rsidR="006A7C88" w:rsidRPr="00716999" w:rsidRDefault="006A7C88" w:rsidP="00821177">
      <w:pPr>
        <w:contextualSpacing/>
        <w:jc w:val="both"/>
        <w:rPr>
          <w:rFonts w:ascii="Montserrat" w:hAnsi="Montserrat" w:cs="Mongolian Baiti"/>
          <w:color w:val="000000" w:themeColor="text1"/>
          <w:sz w:val="20"/>
          <w:szCs w:val="20"/>
        </w:rPr>
      </w:pPr>
    </w:p>
    <w:p w14:paraId="2AA0479B"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4.</w:t>
      </w:r>
      <w:r w:rsidRPr="00716999">
        <w:rPr>
          <w:rFonts w:ascii="Montserrat" w:hAnsi="Montserrat" w:cs="Mongolian Baiti"/>
          <w:color w:val="000000" w:themeColor="text1"/>
          <w:sz w:val="20"/>
          <w:szCs w:val="20"/>
        </w:rPr>
        <w:tab/>
        <w:t>Suprimir de cualquiera de sus bases o registros electrónicos o escritos los datos personales y/o cualquier información que el Instituto haya entregado o se haya generado como resultado de la prestación del servicio una vez cumplida la relación contractual entre las partes, por lo anterior, el Proveedor deberá aplicar los procedimientos de borrado seguro en los equipos de cómputo y dispositivos utilizados para procesar y almacenar dicha información.</w:t>
      </w:r>
    </w:p>
    <w:p w14:paraId="61E7DF5F" w14:textId="77777777" w:rsidR="006A7C88" w:rsidRPr="00716999" w:rsidRDefault="006A7C88" w:rsidP="00821177">
      <w:pPr>
        <w:contextualSpacing/>
        <w:jc w:val="both"/>
        <w:rPr>
          <w:rFonts w:ascii="Montserrat" w:hAnsi="Montserrat" w:cs="Mongolian Baiti"/>
          <w:color w:val="000000" w:themeColor="text1"/>
          <w:sz w:val="20"/>
          <w:szCs w:val="20"/>
        </w:rPr>
      </w:pPr>
    </w:p>
    <w:p w14:paraId="17712617" w14:textId="77777777"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5.</w:t>
      </w:r>
      <w:r w:rsidRPr="00716999">
        <w:rPr>
          <w:rFonts w:ascii="Montserrat" w:hAnsi="Montserrat" w:cs="Mongolian Baiti"/>
          <w:color w:val="000000" w:themeColor="text1"/>
          <w:sz w:val="20"/>
          <w:szCs w:val="20"/>
        </w:rPr>
        <w:tab/>
        <w:t>Abstenerse de transferir en cualquier momento los datos personales que le entregará el Instituto, salvo en el caso de que el IMSS así lo determine por escrito.</w:t>
      </w:r>
    </w:p>
    <w:p w14:paraId="6ACF0D61" w14:textId="77777777" w:rsidR="006A7C88" w:rsidRPr="00716999" w:rsidRDefault="006A7C88" w:rsidP="00821177">
      <w:pPr>
        <w:contextualSpacing/>
        <w:jc w:val="both"/>
        <w:rPr>
          <w:rFonts w:ascii="Montserrat" w:hAnsi="Montserrat" w:cs="Mongolian Baiti"/>
          <w:color w:val="000000" w:themeColor="text1"/>
          <w:sz w:val="20"/>
          <w:szCs w:val="20"/>
        </w:rPr>
      </w:pPr>
    </w:p>
    <w:p w14:paraId="244137F4" w14:textId="77777777" w:rsidR="008917A9" w:rsidRPr="00716999" w:rsidRDefault="008917A9" w:rsidP="00821177">
      <w:pPr>
        <w:pStyle w:val="Ttulo2"/>
        <w:tabs>
          <w:tab w:val="center" w:pos="426"/>
        </w:tabs>
        <w:spacing w:before="0" w:after="0"/>
        <w:ind w:right="51"/>
        <w:contextualSpacing/>
        <w:jc w:val="both"/>
        <w:rPr>
          <w:rFonts w:ascii="Montserrat" w:hAnsi="Montserrat" w:cs="Mongolian Baiti"/>
          <w:color w:val="000000" w:themeColor="text1"/>
          <w:sz w:val="20"/>
          <w:szCs w:val="20"/>
        </w:rPr>
      </w:pPr>
      <w:bookmarkStart w:id="83" w:name="_Toc97059217"/>
      <w:bookmarkStart w:id="84" w:name="_Toc218693086"/>
      <w:r w:rsidRPr="00716999">
        <w:rPr>
          <w:rFonts w:ascii="Montserrat" w:hAnsi="Montserrat" w:cs="Mongolian Baiti"/>
          <w:color w:val="000000" w:themeColor="text1"/>
          <w:sz w:val="20"/>
          <w:szCs w:val="20"/>
        </w:rPr>
        <w:t>Propiedad Intelectual y Derechos de autor</w:t>
      </w:r>
      <w:bookmarkEnd w:id="83"/>
      <w:bookmarkEnd w:id="84"/>
    </w:p>
    <w:p w14:paraId="750C4CE6" w14:textId="77777777" w:rsidR="006A7C88" w:rsidRPr="00716999" w:rsidRDefault="006A7C88" w:rsidP="00821177">
      <w:pPr>
        <w:contextualSpacing/>
        <w:jc w:val="both"/>
        <w:rPr>
          <w:rFonts w:ascii="Montserrat" w:hAnsi="Montserrat" w:cs="Mongolian Baiti"/>
          <w:color w:val="000000" w:themeColor="text1"/>
          <w:sz w:val="20"/>
          <w:szCs w:val="20"/>
        </w:rPr>
      </w:pPr>
    </w:p>
    <w:p w14:paraId="73EF1BC6" w14:textId="27F4B153" w:rsidR="006A7C88" w:rsidRPr="00716999" w:rsidRDefault="006A7C88"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El Proveedor en un término no mayor a 10 (diez) días naturales posteriores a la firma del contrato, deberá presentar escrito firmado por su representante legal de la empresa a las áreas técnica y requirentes en el que se obliga a liberar al Instituto Mexicano del Seguro Social de toda responsabilidad de carácter civil, mercantil, penal o administrativa que, en su caso, se ocasione con motivo de la infracción de derechos de autor, patentes, marcas u otros derechos de propiedad industrial o intelectual a nivel nacional o internacional, además de no encontrarse en ninguno de los supuesto de infracción a la Ley Federal del Derecho de Autor, ni a la Ley </w:t>
      </w:r>
      <w:r w:rsidR="0019048A" w:rsidRPr="00716999">
        <w:rPr>
          <w:rFonts w:ascii="Montserrat" w:hAnsi="Montserrat" w:cs="Mongolian Baiti"/>
          <w:color w:val="000000" w:themeColor="text1"/>
          <w:sz w:val="20"/>
          <w:szCs w:val="20"/>
        </w:rPr>
        <w:t>Federal de Protección a</w:t>
      </w:r>
      <w:r w:rsidRPr="00716999">
        <w:rPr>
          <w:rFonts w:ascii="Montserrat" w:hAnsi="Montserrat" w:cs="Mongolian Baiti"/>
          <w:color w:val="000000" w:themeColor="text1"/>
          <w:sz w:val="20"/>
          <w:szCs w:val="20"/>
        </w:rPr>
        <w:t xml:space="preserve"> la Propiedad Industrial. En el entendido de que en el caso de que sobreviniera alguna reclamación en contra del Instituto Mexicano del Seguro Social, por cualquiera de las causas antes mencionadas, el Proveedor se compromete a llevar a cabo las acciones necesarias para garantizar la liberación del Instituto de cualquier controversia o responsabilidad de carácter civil, mercantil, penal o administrativa que, en su caso, se ocasione. La responsabilidad de carácter civil, mercantil, penal o administrativa en cuanto a patentes, marcas y derechos de autor será únicamente respecto de la solución ofrecida por el Proveedor adjudicado.</w:t>
      </w:r>
    </w:p>
    <w:p w14:paraId="37095D76" w14:textId="77777777" w:rsidR="006A7C88" w:rsidRPr="00716999" w:rsidRDefault="006A7C88" w:rsidP="00821177">
      <w:pPr>
        <w:contextualSpacing/>
        <w:jc w:val="both"/>
        <w:rPr>
          <w:rFonts w:ascii="Montserrat" w:hAnsi="Montserrat" w:cs="Mongolian Baiti"/>
          <w:color w:val="000000" w:themeColor="text1"/>
          <w:sz w:val="20"/>
          <w:szCs w:val="20"/>
        </w:rPr>
      </w:pPr>
    </w:p>
    <w:p w14:paraId="26AA059D" w14:textId="34C0102E" w:rsidR="007A55D0" w:rsidRPr="00716999" w:rsidRDefault="007A55D0" w:rsidP="00821177">
      <w:pPr>
        <w:pStyle w:val="Ttulo2"/>
        <w:numPr>
          <w:ilvl w:val="0"/>
          <w:numId w:val="1"/>
        </w:numPr>
        <w:tabs>
          <w:tab w:val="center" w:pos="426"/>
        </w:tabs>
        <w:spacing w:before="0" w:after="0"/>
        <w:ind w:left="0" w:right="51" w:firstLine="0"/>
        <w:contextualSpacing/>
        <w:jc w:val="both"/>
        <w:rPr>
          <w:rFonts w:ascii="Montserrat" w:hAnsi="Montserrat" w:cs="Mongolian Baiti"/>
          <w:color w:val="000000" w:themeColor="text1"/>
          <w:sz w:val="20"/>
          <w:szCs w:val="20"/>
          <w:lang w:eastAsia="es-MX"/>
        </w:rPr>
      </w:pPr>
      <w:bookmarkStart w:id="85" w:name="_Toc95930008"/>
      <w:bookmarkStart w:id="86" w:name="_Toc97059210"/>
      <w:bookmarkStart w:id="87" w:name="_Toc97059218"/>
      <w:r w:rsidRPr="00716999">
        <w:rPr>
          <w:rFonts w:ascii="Montserrat" w:hAnsi="Montserrat" w:cs="Mongolian Baiti"/>
          <w:color w:val="000000" w:themeColor="text1"/>
          <w:sz w:val="20"/>
          <w:szCs w:val="20"/>
        </w:rPr>
        <w:t xml:space="preserve"> </w:t>
      </w:r>
      <w:bookmarkStart w:id="88" w:name="_Toc218693087"/>
      <w:r w:rsidRPr="00716999">
        <w:rPr>
          <w:rFonts w:ascii="Montserrat" w:hAnsi="Montserrat" w:cs="Mongolian Baiti"/>
          <w:color w:val="000000" w:themeColor="text1"/>
          <w:sz w:val="20"/>
          <w:szCs w:val="20"/>
        </w:rPr>
        <w:t>Responsabilidad Civil.</w:t>
      </w:r>
      <w:bookmarkEnd w:id="85"/>
      <w:bookmarkEnd w:id="86"/>
      <w:bookmarkEnd w:id="88"/>
    </w:p>
    <w:p w14:paraId="63A61D1E" w14:textId="77777777" w:rsidR="007A55D0" w:rsidRPr="00716999" w:rsidRDefault="007A55D0" w:rsidP="00821177">
      <w:pPr>
        <w:pStyle w:val="Prrafodelista"/>
        <w:ind w:left="360"/>
        <w:jc w:val="both"/>
        <w:rPr>
          <w:rFonts w:ascii="Montserrat" w:hAnsi="Montserrat" w:cs="Mongolian Baiti"/>
          <w:color w:val="000000" w:themeColor="text1"/>
          <w:sz w:val="20"/>
          <w:szCs w:val="20"/>
        </w:rPr>
      </w:pPr>
    </w:p>
    <w:p w14:paraId="76B7F3DE" w14:textId="77777777" w:rsidR="007A55D0" w:rsidRPr="00716999" w:rsidRDefault="007A55D0" w:rsidP="00821177">
      <w:pPr>
        <w:pStyle w:val="Prrafodelista"/>
        <w:ind w:left="360"/>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se obliga a garantizar contra defectos de fabricación, vicios ocultos, mano de obra, infracción de derechos de autor, patentes, marcas u otros derechos de propiedad industrial o intelectual a nivel nacional o internacional los insumos respecto de los servicios y solución ofertada objeto del Anexo Técnico y sus Apéndices.</w:t>
      </w:r>
    </w:p>
    <w:p w14:paraId="0A13820A" w14:textId="77777777" w:rsidR="007A55D0" w:rsidRPr="00716999" w:rsidRDefault="007A55D0" w:rsidP="00821177">
      <w:pPr>
        <w:pStyle w:val="Prrafodelista"/>
        <w:ind w:left="360"/>
        <w:jc w:val="both"/>
        <w:rPr>
          <w:rFonts w:ascii="Montserrat" w:hAnsi="Montserrat" w:cs="Mongolian Baiti"/>
          <w:color w:val="000000" w:themeColor="text1"/>
          <w:sz w:val="20"/>
          <w:szCs w:val="20"/>
        </w:rPr>
      </w:pPr>
    </w:p>
    <w:p w14:paraId="29706CCF" w14:textId="77777777" w:rsidR="007A55D0" w:rsidRPr="00716999" w:rsidRDefault="007A55D0" w:rsidP="00821177">
      <w:pPr>
        <w:pStyle w:val="Prrafodelista"/>
        <w:ind w:left="360"/>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El Licitante garantizará que los servicios y la solución ofertada objeto del Anexo Técnico y sus Apéndices, serán prestados con el personal, supervisión y equipos señalados en el cuerpo del Anexo y sus Apéndices a entera satisfacción del Instituto, para lograr el cumplimiento del presente Anexo Técnico.</w:t>
      </w:r>
    </w:p>
    <w:p w14:paraId="590B1D5C" w14:textId="77777777" w:rsidR="007A55D0" w:rsidRPr="00716999" w:rsidRDefault="007A55D0" w:rsidP="00821177">
      <w:pPr>
        <w:pStyle w:val="Prrafodelista"/>
        <w:ind w:left="360"/>
        <w:jc w:val="both"/>
        <w:rPr>
          <w:rFonts w:ascii="Montserrat" w:hAnsi="Montserrat" w:cs="Mongolian Baiti"/>
          <w:color w:val="000000" w:themeColor="text1"/>
          <w:sz w:val="20"/>
          <w:szCs w:val="20"/>
        </w:rPr>
      </w:pPr>
    </w:p>
    <w:p w14:paraId="1A723C4C" w14:textId="77777777" w:rsidR="007A55D0" w:rsidRPr="00716999" w:rsidRDefault="007A55D0" w:rsidP="00821177">
      <w:pPr>
        <w:pStyle w:val="Prrafodelista"/>
        <w:ind w:left="360"/>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lastRenderedPageBreak/>
        <w:t>Para acreditar lo anterior el Licitante deberá presentar como parte de su propuesta técnica las licencias de uso y pólizas de mantenimiento para todos los componentes (SW y HW) que conforma la solución tecnológica propuesta por el licitante.</w:t>
      </w:r>
    </w:p>
    <w:p w14:paraId="2B7FFC56" w14:textId="77777777" w:rsidR="007A55D0" w:rsidRPr="00716999" w:rsidRDefault="007A55D0" w:rsidP="00821177">
      <w:pPr>
        <w:pStyle w:val="Prrafodelista"/>
        <w:ind w:left="360"/>
        <w:jc w:val="both"/>
        <w:rPr>
          <w:rFonts w:ascii="Montserrat" w:hAnsi="Montserrat" w:cs="Mongolian Baiti"/>
          <w:iCs/>
          <w:color w:val="000000" w:themeColor="text1"/>
          <w:sz w:val="20"/>
          <w:szCs w:val="20"/>
        </w:rPr>
      </w:pPr>
    </w:p>
    <w:p w14:paraId="68004914" w14:textId="77777777" w:rsidR="007A55D0" w:rsidRPr="00716999" w:rsidRDefault="007A55D0" w:rsidP="00821177">
      <w:pPr>
        <w:pStyle w:val="Prrafodelista"/>
        <w:ind w:left="360"/>
        <w:jc w:val="both"/>
        <w:rPr>
          <w:rFonts w:ascii="Montserrat" w:hAnsi="Montserrat" w:cs="Mongolian Baiti"/>
          <w:iCs/>
          <w:color w:val="000000" w:themeColor="text1"/>
          <w:sz w:val="20"/>
          <w:szCs w:val="20"/>
        </w:rPr>
      </w:pPr>
      <w:r w:rsidRPr="00716999">
        <w:rPr>
          <w:rFonts w:ascii="Montserrat" w:hAnsi="Montserrat" w:cs="Mongolian Baiti"/>
          <w:iCs/>
          <w:color w:val="000000" w:themeColor="text1"/>
          <w:sz w:val="20"/>
          <w:szCs w:val="20"/>
        </w:rPr>
        <w:t>El Licitante adjudicado deberá entregar copia de estas licencias y polizas de mantenimiento vigentes al IMSS, previo al inicio de la operación. En caso de incumplimiento se aplicarán las penas convencionales o en su caso las deductivas correspondientes.</w:t>
      </w:r>
    </w:p>
    <w:p w14:paraId="6E007C4C" w14:textId="77777777" w:rsidR="007A55D0" w:rsidRPr="00716999" w:rsidRDefault="007A55D0" w:rsidP="00821177">
      <w:pPr>
        <w:pStyle w:val="Prrafodelista"/>
        <w:ind w:left="360"/>
        <w:jc w:val="both"/>
        <w:rPr>
          <w:rFonts w:ascii="Montserrat" w:hAnsi="Montserrat" w:cs="Mongolian Baiti"/>
          <w:color w:val="000000" w:themeColor="text1"/>
          <w:sz w:val="20"/>
          <w:szCs w:val="20"/>
        </w:rPr>
      </w:pPr>
    </w:p>
    <w:p w14:paraId="23AD6F5D" w14:textId="77777777" w:rsidR="007A55D0" w:rsidRPr="00716999" w:rsidRDefault="007A55D0" w:rsidP="00821177">
      <w:pPr>
        <w:pStyle w:val="Ttulo1"/>
        <w:numPr>
          <w:ilvl w:val="0"/>
          <w:numId w:val="1"/>
        </w:numPr>
        <w:spacing w:before="0" w:after="0"/>
        <w:contextualSpacing/>
        <w:jc w:val="both"/>
        <w:rPr>
          <w:rFonts w:ascii="Montserrat" w:hAnsi="Montserrat" w:cs="Mongolian Baiti"/>
          <w:color w:val="000000" w:themeColor="text1"/>
          <w:sz w:val="20"/>
          <w:szCs w:val="20"/>
        </w:rPr>
      </w:pPr>
      <w:bookmarkStart w:id="89" w:name="_Toc97059211"/>
      <w:bookmarkStart w:id="90" w:name="_Toc218693088"/>
      <w:r w:rsidRPr="00716999">
        <w:rPr>
          <w:rFonts w:ascii="Montserrat" w:hAnsi="Montserrat" w:cs="Mongolian Baiti"/>
          <w:color w:val="000000" w:themeColor="text1"/>
          <w:sz w:val="20"/>
          <w:szCs w:val="20"/>
        </w:rPr>
        <w:t>Póliza de Responsabilidad Civil.</w:t>
      </w:r>
      <w:bookmarkEnd w:id="89"/>
      <w:bookmarkEnd w:id="90"/>
    </w:p>
    <w:p w14:paraId="4F961116" w14:textId="77777777" w:rsidR="007A55D0" w:rsidRPr="00716999" w:rsidRDefault="007A55D0" w:rsidP="00821177">
      <w:pPr>
        <w:pStyle w:val="Prrafodelista"/>
        <w:ind w:left="360"/>
        <w:jc w:val="both"/>
        <w:rPr>
          <w:rFonts w:ascii="Montserrat" w:hAnsi="Montserrat" w:cs="Mongolian Baiti"/>
          <w:color w:val="000000" w:themeColor="text1"/>
          <w:sz w:val="20"/>
          <w:szCs w:val="20"/>
        </w:rPr>
      </w:pPr>
    </w:p>
    <w:p w14:paraId="6921F2B3" w14:textId="6CA35EC8" w:rsidR="001B1B52" w:rsidRPr="00716999" w:rsidRDefault="007A55D0" w:rsidP="00821177">
      <w:pPr>
        <w:pStyle w:val="Prrafodelista"/>
        <w:ind w:left="360"/>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No se requiere</w:t>
      </w:r>
    </w:p>
    <w:p w14:paraId="62AF8D69" w14:textId="77777777" w:rsidR="004A7735" w:rsidRPr="00716999" w:rsidRDefault="004A7735" w:rsidP="00821177">
      <w:pPr>
        <w:pStyle w:val="Prrafodelista"/>
        <w:ind w:left="360"/>
        <w:jc w:val="both"/>
        <w:rPr>
          <w:rFonts w:ascii="Montserrat" w:hAnsi="Montserrat" w:cs="Mongolian Baiti"/>
          <w:color w:val="000000" w:themeColor="text1"/>
          <w:sz w:val="20"/>
          <w:szCs w:val="20"/>
        </w:rPr>
      </w:pPr>
    </w:p>
    <w:p w14:paraId="61E1ABBE" w14:textId="0B4F1088" w:rsidR="001B1B52" w:rsidRPr="00716999" w:rsidRDefault="004A7735" w:rsidP="00821177">
      <w:pPr>
        <w:pStyle w:val="Ttulo1"/>
        <w:numPr>
          <w:ilvl w:val="0"/>
          <w:numId w:val="1"/>
        </w:numPr>
        <w:spacing w:before="0" w:after="0"/>
        <w:contextualSpacing/>
        <w:jc w:val="both"/>
        <w:rPr>
          <w:rFonts w:ascii="Montserrat" w:hAnsi="Montserrat" w:cs="Mongolian Baiti"/>
          <w:color w:val="000000" w:themeColor="text1"/>
          <w:sz w:val="20"/>
          <w:szCs w:val="20"/>
        </w:rPr>
      </w:pPr>
      <w:bookmarkStart w:id="91" w:name="_Toc160015640"/>
      <w:bookmarkStart w:id="92" w:name="_Hlk160019418"/>
      <w:bookmarkStart w:id="93" w:name="_Toc218693089"/>
      <w:r w:rsidRPr="00716999">
        <w:rPr>
          <w:rFonts w:ascii="Montserrat" w:hAnsi="Montserrat" w:cs="Mongolian Baiti"/>
          <w:color w:val="000000" w:themeColor="text1"/>
          <w:sz w:val="20"/>
          <w:szCs w:val="20"/>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bookmarkEnd w:id="91"/>
      <w:bookmarkEnd w:id="92"/>
      <w:r w:rsidR="00747D22" w:rsidRPr="00716999">
        <w:rPr>
          <w:rFonts w:ascii="Montserrat" w:hAnsi="Montserrat" w:cs="Mongolian Baiti"/>
          <w:color w:val="000000" w:themeColor="text1"/>
          <w:sz w:val="20"/>
          <w:szCs w:val="20"/>
        </w:rPr>
        <w:t>.</w:t>
      </w:r>
      <w:bookmarkEnd w:id="93"/>
    </w:p>
    <w:p w14:paraId="12615D7F" w14:textId="77777777" w:rsidR="00747D22" w:rsidRPr="00716999" w:rsidRDefault="00747D22" w:rsidP="00821177">
      <w:pPr>
        <w:contextualSpacing/>
        <w:rPr>
          <w:rFonts w:ascii="Montserrat" w:hAnsi="Montserrat" w:cs="Mongolian Baiti"/>
          <w:color w:val="000000" w:themeColor="text1"/>
          <w:sz w:val="20"/>
          <w:szCs w:val="20"/>
        </w:rPr>
      </w:pPr>
    </w:p>
    <w:p w14:paraId="2EC30D99" w14:textId="77777777" w:rsidR="00747D22" w:rsidRPr="00716999" w:rsidRDefault="00747D22" w:rsidP="00821177">
      <w:pPr>
        <w:contextualSpacing/>
        <w:jc w:val="both"/>
        <w:rPr>
          <w:rFonts w:ascii="Montserrat" w:hAnsi="Montserrat" w:cs="Mongolian Baiti"/>
          <w:color w:val="000000" w:themeColor="text1"/>
          <w:sz w:val="20"/>
          <w:szCs w:val="20"/>
        </w:rPr>
      </w:pPr>
      <w:bookmarkStart w:id="94" w:name="_Hlk160019425"/>
      <w:r w:rsidRPr="00716999">
        <w:rPr>
          <w:rFonts w:ascii="Montserrat" w:hAnsi="Montserrat" w:cs="Mongolian Baiti"/>
          <w:color w:val="000000" w:themeColor="text1"/>
          <w:sz w:val="20"/>
          <w:szCs w:val="20"/>
        </w:rPr>
        <w:t xml:space="preserve">No aplica. </w:t>
      </w:r>
      <w:bookmarkEnd w:id="94"/>
    </w:p>
    <w:p w14:paraId="66F495C0" w14:textId="77777777" w:rsidR="004A7735" w:rsidRPr="00716999" w:rsidRDefault="004A7735" w:rsidP="00821177">
      <w:pPr>
        <w:contextualSpacing/>
        <w:rPr>
          <w:rFonts w:ascii="Montserrat" w:hAnsi="Montserrat" w:cs="Mongolian Baiti"/>
          <w:color w:val="000000" w:themeColor="text1"/>
          <w:sz w:val="20"/>
          <w:szCs w:val="20"/>
        </w:rPr>
      </w:pPr>
    </w:p>
    <w:p w14:paraId="7D534C4F" w14:textId="0EAC912B" w:rsidR="008917A9" w:rsidRPr="00716999" w:rsidRDefault="008917A9" w:rsidP="00821177">
      <w:pPr>
        <w:pStyle w:val="Ttulo1"/>
        <w:numPr>
          <w:ilvl w:val="0"/>
          <w:numId w:val="1"/>
        </w:numPr>
        <w:spacing w:before="0" w:after="0"/>
        <w:contextualSpacing/>
        <w:jc w:val="both"/>
        <w:rPr>
          <w:rFonts w:ascii="Montserrat" w:hAnsi="Montserrat" w:cs="Mongolian Baiti"/>
          <w:color w:val="000000" w:themeColor="text1"/>
          <w:sz w:val="20"/>
          <w:szCs w:val="20"/>
        </w:rPr>
      </w:pPr>
      <w:bookmarkStart w:id="95" w:name="_Toc218693090"/>
      <w:r w:rsidRPr="00716999">
        <w:rPr>
          <w:rFonts w:ascii="Montserrat" w:hAnsi="Montserrat" w:cs="Mongolian Baiti"/>
          <w:color w:val="000000" w:themeColor="text1"/>
          <w:sz w:val="20"/>
          <w:szCs w:val="20"/>
        </w:rPr>
        <w:t>Causales de rescisión de contrato</w:t>
      </w:r>
      <w:r w:rsidR="006A7C88" w:rsidRPr="00716999">
        <w:rPr>
          <w:rFonts w:ascii="Montserrat" w:hAnsi="Montserrat" w:cs="Mongolian Baiti"/>
          <w:color w:val="000000" w:themeColor="text1"/>
          <w:sz w:val="20"/>
          <w:szCs w:val="20"/>
        </w:rPr>
        <w:t>.</w:t>
      </w:r>
      <w:bookmarkEnd w:id="87"/>
      <w:bookmarkEnd w:id="95"/>
    </w:p>
    <w:p w14:paraId="7FA367BC" w14:textId="77777777" w:rsidR="006A7C88" w:rsidRPr="00716999" w:rsidRDefault="006A7C88" w:rsidP="00821177">
      <w:pPr>
        <w:contextualSpacing/>
        <w:jc w:val="both"/>
        <w:rPr>
          <w:rFonts w:ascii="Montserrat" w:hAnsi="Montserrat" w:cs="Mongolian Baiti"/>
          <w:color w:val="000000" w:themeColor="text1"/>
          <w:sz w:val="20"/>
          <w:szCs w:val="20"/>
          <w:lang w:eastAsia="es-MX"/>
        </w:rPr>
      </w:pPr>
    </w:p>
    <w:p w14:paraId="3ACF8D03" w14:textId="77777777" w:rsidR="006A7C88" w:rsidRPr="00716999" w:rsidRDefault="006A7C88"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El Instituto podrá rescindir administrativamente, en cualquier momento, el (los) contrato(s) que, en su caso, sea(n) adjudicado(s) con motivo de la presente licitación, cuando el proveedor incurra en incumplimiento de cualquiera de las obligaciones a su cargo, de conformidad con el procedimiento previsto en el Artículo 54 de la Ley, en el supuesto de que el contrato se rescinda, no procederá el cobro de penas convencionales por atraso, ni la contabilización de la mismas al hacer efectiva la garantía de cumplimiento.</w:t>
      </w:r>
    </w:p>
    <w:p w14:paraId="47616D5A" w14:textId="77777777" w:rsidR="006A7C88" w:rsidRPr="00716999" w:rsidRDefault="006A7C88" w:rsidP="00821177">
      <w:pPr>
        <w:contextualSpacing/>
        <w:jc w:val="both"/>
        <w:rPr>
          <w:rFonts w:ascii="Montserrat" w:hAnsi="Montserrat" w:cs="Mongolian Baiti"/>
          <w:color w:val="000000" w:themeColor="text1"/>
          <w:sz w:val="20"/>
          <w:szCs w:val="20"/>
          <w:lang w:eastAsia="es-MX"/>
        </w:rPr>
      </w:pPr>
    </w:p>
    <w:p w14:paraId="7FACF78C" w14:textId="77777777" w:rsidR="006A7C88" w:rsidRPr="00716999" w:rsidRDefault="006A7C88"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De manera enunciativa más no limitativa se señalan como causales de rescisión las siguientes:</w:t>
      </w:r>
    </w:p>
    <w:p w14:paraId="29A1BE9B" w14:textId="77777777" w:rsidR="006A7C88" w:rsidRPr="00716999" w:rsidRDefault="006A7C88" w:rsidP="00821177">
      <w:pPr>
        <w:contextualSpacing/>
        <w:jc w:val="both"/>
        <w:rPr>
          <w:rFonts w:ascii="Montserrat" w:hAnsi="Montserrat" w:cs="Mongolian Baiti"/>
          <w:color w:val="000000" w:themeColor="text1"/>
          <w:sz w:val="20"/>
          <w:szCs w:val="20"/>
          <w:lang w:eastAsia="es-MX"/>
        </w:rPr>
      </w:pPr>
    </w:p>
    <w:p w14:paraId="3D1A06D1" w14:textId="77777777" w:rsidR="006A7C88" w:rsidRPr="00716999" w:rsidRDefault="006A7C88"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w:t>
      </w:r>
      <w:r w:rsidRPr="00716999">
        <w:rPr>
          <w:rFonts w:ascii="Montserrat" w:hAnsi="Montserrat" w:cs="Mongolian Baiti"/>
          <w:color w:val="000000" w:themeColor="text1"/>
          <w:sz w:val="20"/>
          <w:szCs w:val="20"/>
        </w:rPr>
        <w:tab/>
      </w:r>
      <w:r w:rsidRPr="00716999">
        <w:rPr>
          <w:rFonts w:ascii="Montserrat" w:hAnsi="Montserrat" w:cs="Mongolian Baiti"/>
          <w:color w:val="000000" w:themeColor="text1"/>
          <w:sz w:val="20"/>
          <w:szCs w:val="20"/>
          <w:lang w:eastAsia="es-MX"/>
        </w:rPr>
        <w:t>En caso de no iniciar la totalidad de la atención a usuarios de los servicios de centro de contacto a entera satisfacción de las área usuaria del contrato y área técnica, con servicios funcionales de conformidad a lo establecido en el presente documento, en los primeros 3 días naturales posteriores al arranque establecido (el día posterior a la notificación del fallo) por causas atribuibles al licitante, el Instituto podrá iniciar el procedimiento de rescisión del contrato.</w:t>
      </w:r>
    </w:p>
    <w:p w14:paraId="2A8456D8" w14:textId="77777777" w:rsidR="006A7C88" w:rsidRPr="00716999" w:rsidRDefault="006A7C88" w:rsidP="00821177">
      <w:pPr>
        <w:ind w:left="284" w:hanging="284"/>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w:t>
      </w:r>
      <w:r w:rsidRPr="00716999">
        <w:rPr>
          <w:rFonts w:ascii="Montserrat" w:hAnsi="Montserrat" w:cs="Mongolian Baiti"/>
          <w:color w:val="000000" w:themeColor="text1"/>
          <w:sz w:val="20"/>
          <w:szCs w:val="20"/>
          <w:lang w:eastAsia="es-MX"/>
        </w:rPr>
        <w:tab/>
        <w:t xml:space="preserve">Mal uso, abuso, vicios ocultos o cualquier forma de hacer público o transferir en cualquier momento los datos personales entregados por el Instituto a cualquier tercero sin contar con la autorización por escrito del IMSS. </w:t>
      </w:r>
    </w:p>
    <w:p w14:paraId="32046AEB" w14:textId="77777777" w:rsidR="006A7C88" w:rsidRPr="00716999" w:rsidRDefault="006A7C88" w:rsidP="00821177">
      <w:pPr>
        <w:ind w:left="284" w:hanging="284"/>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w:t>
      </w:r>
      <w:r w:rsidRPr="00716999">
        <w:rPr>
          <w:rFonts w:ascii="Montserrat" w:hAnsi="Montserrat" w:cs="Mongolian Baiti"/>
          <w:color w:val="000000" w:themeColor="text1"/>
          <w:sz w:val="20"/>
          <w:szCs w:val="20"/>
          <w:lang w:eastAsia="es-MX"/>
        </w:rPr>
        <w:tab/>
        <w:t>Utilizar los datos personales entregados por el Instituto: para fines distintos a los establecidos en cada una de las campañas que hacen uso de datos personales.</w:t>
      </w:r>
    </w:p>
    <w:p w14:paraId="6E869A07" w14:textId="77777777" w:rsidR="006A7C88" w:rsidRPr="00716999" w:rsidRDefault="006A7C88" w:rsidP="00821177">
      <w:pPr>
        <w:ind w:left="284" w:hanging="284"/>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w:t>
      </w:r>
      <w:r w:rsidRPr="00716999">
        <w:rPr>
          <w:rFonts w:ascii="Montserrat" w:hAnsi="Montserrat" w:cs="Mongolian Baiti"/>
          <w:color w:val="000000" w:themeColor="text1"/>
          <w:sz w:val="20"/>
          <w:szCs w:val="20"/>
          <w:lang w:eastAsia="es-MX"/>
        </w:rPr>
        <w:tab/>
        <w:t>No guardar confidencialidad respecto de los datos personales entregados por el Instituto.</w:t>
      </w:r>
    </w:p>
    <w:p w14:paraId="3CCFE485" w14:textId="77777777" w:rsidR="006A7C88" w:rsidRPr="00716999" w:rsidRDefault="006A7C88" w:rsidP="00821177">
      <w:pPr>
        <w:ind w:left="284" w:hanging="284"/>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lastRenderedPageBreak/>
        <w:t>•</w:t>
      </w:r>
      <w:r w:rsidRPr="00716999">
        <w:rPr>
          <w:rFonts w:ascii="Montserrat" w:hAnsi="Montserrat" w:cs="Mongolian Baiti"/>
          <w:color w:val="000000" w:themeColor="text1"/>
          <w:sz w:val="20"/>
          <w:szCs w:val="20"/>
          <w:lang w:eastAsia="es-MX"/>
        </w:rPr>
        <w:tab/>
        <w:t>En caso de indisponibilidad del servicio por más de 8 horas hábiles continuas de cualquiera de las siguientes campañas:</w:t>
      </w:r>
    </w:p>
    <w:p w14:paraId="0E7EA467" w14:textId="77777777" w:rsidR="006A7C88" w:rsidRPr="00716999" w:rsidRDefault="006A7C88" w:rsidP="00821177">
      <w:pPr>
        <w:ind w:left="426"/>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o</w:t>
      </w:r>
      <w:r w:rsidRPr="00716999">
        <w:rPr>
          <w:rFonts w:ascii="Montserrat" w:hAnsi="Montserrat" w:cs="Mongolian Baiti"/>
          <w:color w:val="000000" w:themeColor="text1"/>
          <w:sz w:val="20"/>
          <w:szCs w:val="20"/>
          <w:lang w:eastAsia="es-MX"/>
        </w:rPr>
        <w:tab/>
        <w:t>Cita Médica Telefónica</w:t>
      </w:r>
    </w:p>
    <w:p w14:paraId="2B75ADFB" w14:textId="77777777" w:rsidR="006A7C88" w:rsidRPr="00716999" w:rsidRDefault="006A7C88" w:rsidP="00821177">
      <w:pPr>
        <w:ind w:left="426"/>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o</w:t>
      </w:r>
      <w:r w:rsidRPr="00716999">
        <w:rPr>
          <w:rFonts w:ascii="Montserrat" w:hAnsi="Montserrat" w:cs="Mongolian Baiti"/>
          <w:color w:val="000000" w:themeColor="text1"/>
          <w:sz w:val="20"/>
          <w:szCs w:val="20"/>
          <w:lang w:eastAsia="es-MX"/>
        </w:rPr>
        <w:tab/>
        <w:t>Código Infarto Siglo XXI</w:t>
      </w:r>
    </w:p>
    <w:p w14:paraId="5CA03040" w14:textId="77777777" w:rsidR="006A7C88" w:rsidRPr="00716999" w:rsidRDefault="006A7C88" w:rsidP="00821177">
      <w:pPr>
        <w:ind w:left="426"/>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o</w:t>
      </w:r>
      <w:r w:rsidRPr="00716999">
        <w:rPr>
          <w:rFonts w:ascii="Montserrat" w:hAnsi="Montserrat" w:cs="Mongolian Baiti"/>
          <w:color w:val="000000" w:themeColor="text1"/>
          <w:sz w:val="20"/>
          <w:szCs w:val="20"/>
          <w:lang w:eastAsia="es-MX"/>
        </w:rPr>
        <w:tab/>
        <w:t>Código Infarto La Raza</w:t>
      </w:r>
    </w:p>
    <w:p w14:paraId="0867FEB0" w14:textId="77777777" w:rsidR="006A7C88" w:rsidRPr="00716999" w:rsidRDefault="006A7C88" w:rsidP="00821177">
      <w:pPr>
        <w:ind w:left="426"/>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w:t>
      </w:r>
      <w:r w:rsidRPr="00716999">
        <w:rPr>
          <w:rFonts w:ascii="Montserrat" w:hAnsi="Montserrat" w:cs="Mongolian Baiti"/>
          <w:color w:val="000000" w:themeColor="text1"/>
          <w:sz w:val="20"/>
          <w:szCs w:val="20"/>
          <w:lang w:eastAsia="es-MX"/>
        </w:rPr>
        <w:tab/>
        <w:t>En caso de indisponibilidad del servicio por más de 12 horas hábiles continuas en las campañas no incluidas en el párrafo anterior:</w:t>
      </w:r>
    </w:p>
    <w:p w14:paraId="18A26DF2" w14:textId="77777777" w:rsidR="006A7C88" w:rsidRPr="00716999" w:rsidRDefault="006A7C88" w:rsidP="00821177">
      <w:pPr>
        <w:ind w:left="426"/>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o</w:t>
      </w:r>
      <w:r w:rsidRPr="00716999">
        <w:rPr>
          <w:rFonts w:ascii="Montserrat" w:hAnsi="Montserrat" w:cs="Mongolian Baiti"/>
          <w:color w:val="000000" w:themeColor="text1"/>
          <w:sz w:val="20"/>
          <w:szCs w:val="20"/>
          <w:lang w:eastAsia="es-MX"/>
        </w:rPr>
        <w:tab/>
        <w:t>Mesa de Servicios Tecnológicos</w:t>
      </w:r>
    </w:p>
    <w:p w14:paraId="2A60A5BF" w14:textId="77777777" w:rsidR="006A7C88" w:rsidRPr="00716999" w:rsidRDefault="006A7C88" w:rsidP="00821177">
      <w:pPr>
        <w:ind w:left="426"/>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o</w:t>
      </w:r>
      <w:r w:rsidRPr="00716999">
        <w:rPr>
          <w:rFonts w:ascii="Montserrat" w:hAnsi="Montserrat" w:cs="Mongolian Baiti"/>
          <w:color w:val="000000" w:themeColor="text1"/>
          <w:sz w:val="20"/>
          <w:szCs w:val="20"/>
          <w:lang w:eastAsia="es-MX"/>
        </w:rPr>
        <w:tab/>
        <w:t>Modelo Preventivo de Enfermedades Crónicas</w:t>
      </w:r>
    </w:p>
    <w:p w14:paraId="58C35924" w14:textId="77777777" w:rsidR="006A7C88" w:rsidRPr="00716999" w:rsidRDefault="006A7C88" w:rsidP="00821177">
      <w:pPr>
        <w:ind w:left="-567"/>
        <w:contextualSpacing/>
        <w:jc w:val="both"/>
        <w:rPr>
          <w:rFonts w:ascii="Montserrat" w:hAnsi="Montserrat" w:cs="Mongolian Baiti"/>
          <w:color w:val="000000" w:themeColor="text1"/>
          <w:sz w:val="20"/>
          <w:szCs w:val="20"/>
          <w:lang w:eastAsia="es-MX"/>
        </w:rPr>
      </w:pPr>
    </w:p>
    <w:p w14:paraId="593FA23A" w14:textId="77777777" w:rsidR="006A7C88" w:rsidRPr="00716999" w:rsidRDefault="006A7C88"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El Instituto podrá a su juicio suspender el trámite del procedimiento de rescisión, cuando se hubiera iniciado un procedimiento de conciliación respecto del contrato materia de la rescisión.</w:t>
      </w:r>
    </w:p>
    <w:p w14:paraId="793F7757" w14:textId="77777777" w:rsidR="0043009E" w:rsidRPr="00716999" w:rsidRDefault="0043009E" w:rsidP="00821177">
      <w:pPr>
        <w:contextualSpacing/>
        <w:jc w:val="both"/>
        <w:rPr>
          <w:rFonts w:ascii="Montserrat" w:hAnsi="Montserrat" w:cs="Mongolian Baiti"/>
          <w:color w:val="000000" w:themeColor="text1"/>
          <w:sz w:val="20"/>
          <w:szCs w:val="20"/>
          <w:lang w:eastAsia="es-MX"/>
        </w:rPr>
      </w:pPr>
    </w:p>
    <w:p w14:paraId="12D23081" w14:textId="77777777" w:rsidR="008917A9" w:rsidRPr="00716999" w:rsidRDefault="008917A9" w:rsidP="00821177">
      <w:pPr>
        <w:pStyle w:val="Ttulo2"/>
        <w:numPr>
          <w:ilvl w:val="0"/>
          <w:numId w:val="1"/>
        </w:numPr>
        <w:tabs>
          <w:tab w:val="center" w:pos="426"/>
        </w:tabs>
        <w:spacing w:before="0" w:after="0"/>
        <w:ind w:left="0" w:right="51" w:firstLine="0"/>
        <w:contextualSpacing/>
        <w:rPr>
          <w:rFonts w:ascii="Montserrat" w:hAnsi="Montserrat" w:cs="Mongolian Baiti"/>
          <w:color w:val="000000" w:themeColor="text1"/>
          <w:sz w:val="20"/>
          <w:szCs w:val="20"/>
          <w:lang w:eastAsia="es-MX"/>
        </w:rPr>
      </w:pPr>
      <w:bookmarkStart w:id="96" w:name="_Toc97059219"/>
      <w:bookmarkStart w:id="97" w:name="_Toc218693091"/>
      <w:r w:rsidRPr="00716999">
        <w:rPr>
          <w:rFonts w:ascii="Montserrat" w:hAnsi="Montserrat" w:cs="Mongolian Baiti"/>
          <w:color w:val="000000" w:themeColor="text1"/>
          <w:sz w:val="20"/>
          <w:szCs w:val="20"/>
          <w:lang w:eastAsia="es-MX"/>
        </w:rPr>
        <w:t>Área requirente</w:t>
      </w:r>
      <w:r w:rsidR="006A7C88" w:rsidRPr="00716999">
        <w:rPr>
          <w:rFonts w:ascii="Montserrat" w:hAnsi="Montserrat" w:cs="Mongolian Baiti"/>
          <w:color w:val="000000" w:themeColor="text1"/>
          <w:sz w:val="20"/>
          <w:szCs w:val="20"/>
          <w:lang w:eastAsia="es-MX"/>
        </w:rPr>
        <w:t>.</w:t>
      </w:r>
      <w:bookmarkEnd w:id="96"/>
      <w:bookmarkEnd w:id="97"/>
    </w:p>
    <w:p w14:paraId="249B8DEC" w14:textId="77777777" w:rsidR="006A7C88" w:rsidRPr="00716999" w:rsidRDefault="006A7C88" w:rsidP="00821177">
      <w:pPr>
        <w:contextualSpacing/>
        <w:rPr>
          <w:rFonts w:ascii="Montserrat" w:hAnsi="Montserrat" w:cs="Mongolian Baiti"/>
          <w:color w:val="000000" w:themeColor="text1"/>
          <w:sz w:val="20"/>
          <w:szCs w:val="20"/>
          <w:lang w:eastAsia="es-MX"/>
        </w:rPr>
      </w:pPr>
    </w:p>
    <w:p w14:paraId="7EA04E07" w14:textId="77777777" w:rsidR="006A7C88" w:rsidRPr="00716999" w:rsidRDefault="006A7C88"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La Coordinación de Servicios de Infraestructura Tecnológica Institucional fungirá como Administrador de Contrato y Área Requirente para el procedimiento de contratación, el cual se realizará conforme a las necesidades realizadas por las áreas usuarias:</w:t>
      </w:r>
    </w:p>
    <w:p w14:paraId="66DE64B1" w14:textId="77777777" w:rsidR="006A7C88" w:rsidRPr="00716999" w:rsidRDefault="006A7C88" w:rsidP="00821177">
      <w:pPr>
        <w:contextualSpacing/>
        <w:rPr>
          <w:rFonts w:ascii="Montserrat" w:hAnsi="Montserrat" w:cs="Mongolian Baiti"/>
          <w:color w:val="000000" w:themeColor="text1"/>
          <w:sz w:val="20"/>
          <w:szCs w:val="20"/>
          <w:lang w:eastAsia="es-MX"/>
        </w:rPr>
      </w:pPr>
    </w:p>
    <w:tbl>
      <w:tblPr>
        <w:tblW w:w="9782" w:type="dxa"/>
        <w:jc w:val="center"/>
        <w:tblLayout w:type="fixed"/>
        <w:tblCellMar>
          <w:left w:w="0" w:type="dxa"/>
          <w:right w:w="0" w:type="dxa"/>
        </w:tblCellMar>
        <w:tblLook w:val="04A0" w:firstRow="1" w:lastRow="0" w:firstColumn="1" w:lastColumn="0" w:noHBand="0" w:noVBand="1"/>
      </w:tblPr>
      <w:tblGrid>
        <w:gridCol w:w="1829"/>
        <w:gridCol w:w="1936"/>
        <w:gridCol w:w="1952"/>
        <w:gridCol w:w="2396"/>
        <w:gridCol w:w="1669"/>
      </w:tblGrid>
      <w:tr w:rsidR="006A7C88" w:rsidRPr="00716999" w14:paraId="3182A3D2" w14:textId="77777777" w:rsidTr="003118EE">
        <w:trPr>
          <w:cantSplit/>
          <w:trHeight w:val="682"/>
          <w:tblHeader/>
          <w:jc w:val="center"/>
        </w:trPr>
        <w:tc>
          <w:tcPr>
            <w:tcW w:w="1829" w:type="dxa"/>
            <w:tcBorders>
              <w:top w:val="single" w:sz="8" w:space="0" w:color="auto"/>
              <w:left w:val="single" w:sz="8" w:space="0" w:color="auto"/>
              <w:bottom w:val="single" w:sz="8" w:space="0" w:color="auto"/>
              <w:right w:val="single" w:sz="8" w:space="0" w:color="auto"/>
            </w:tcBorders>
            <w:shd w:val="clear" w:color="auto" w:fill="C5E0B3"/>
            <w:vAlign w:val="center"/>
          </w:tcPr>
          <w:p w14:paraId="7CC9C7C5" w14:textId="77777777" w:rsidR="006A7C88" w:rsidRPr="00716999" w:rsidRDefault="006A7C88" w:rsidP="00821177">
            <w:pPr>
              <w:ind w:left="46" w:right="81"/>
              <w:contextualSpacing/>
              <w:jc w:val="center"/>
              <w:rPr>
                <w:rFonts w:ascii="Montserrat" w:eastAsia="Calibri" w:hAnsi="Montserrat" w:cs="Mongolian Baiti"/>
                <w:b/>
                <w:color w:val="000000" w:themeColor="text1"/>
                <w:sz w:val="20"/>
                <w:szCs w:val="20"/>
                <w:lang w:eastAsia="en-US"/>
              </w:rPr>
            </w:pPr>
            <w:r w:rsidRPr="00716999">
              <w:rPr>
                <w:rFonts w:ascii="Montserrat" w:eastAsia="Calibri" w:hAnsi="Montserrat" w:cs="Mongolian Baiti"/>
                <w:b/>
                <w:color w:val="000000" w:themeColor="text1"/>
                <w:sz w:val="20"/>
                <w:szCs w:val="20"/>
                <w:lang w:eastAsia="en-US"/>
              </w:rPr>
              <w:t>Área Usuaria/Campaña</w:t>
            </w:r>
          </w:p>
        </w:tc>
        <w:tc>
          <w:tcPr>
            <w:tcW w:w="1936" w:type="dxa"/>
            <w:tcBorders>
              <w:top w:val="single" w:sz="8" w:space="0" w:color="auto"/>
              <w:left w:val="nil"/>
              <w:bottom w:val="single" w:sz="8" w:space="0" w:color="auto"/>
              <w:right w:val="single" w:sz="8" w:space="0" w:color="auto"/>
            </w:tcBorders>
            <w:shd w:val="clear" w:color="auto" w:fill="C5E0B3"/>
            <w:tcMar>
              <w:top w:w="0" w:type="dxa"/>
              <w:left w:w="108" w:type="dxa"/>
              <w:bottom w:w="0" w:type="dxa"/>
              <w:right w:w="108" w:type="dxa"/>
            </w:tcMar>
            <w:vAlign w:val="center"/>
          </w:tcPr>
          <w:p w14:paraId="6401B8DD" w14:textId="77777777" w:rsidR="006A7C88" w:rsidRPr="00716999" w:rsidRDefault="006A7C88" w:rsidP="00821177">
            <w:pPr>
              <w:ind w:left="94" w:right="8"/>
              <w:contextualSpacing/>
              <w:jc w:val="center"/>
              <w:rPr>
                <w:rFonts w:ascii="Montserrat" w:eastAsia="Calibri" w:hAnsi="Montserrat" w:cs="Mongolian Baiti"/>
                <w:b/>
                <w:color w:val="000000" w:themeColor="text1"/>
                <w:sz w:val="20"/>
                <w:szCs w:val="20"/>
                <w:lang w:eastAsia="en-US"/>
              </w:rPr>
            </w:pPr>
            <w:r w:rsidRPr="00716999">
              <w:rPr>
                <w:rFonts w:ascii="Montserrat" w:eastAsia="Calibri" w:hAnsi="Montserrat" w:cs="Mongolian Baiti"/>
                <w:b/>
                <w:color w:val="000000" w:themeColor="text1"/>
                <w:sz w:val="20"/>
                <w:szCs w:val="20"/>
                <w:lang w:eastAsia="en-US"/>
              </w:rPr>
              <w:t>Nombre</w:t>
            </w:r>
          </w:p>
        </w:tc>
        <w:tc>
          <w:tcPr>
            <w:tcW w:w="1952" w:type="dxa"/>
            <w:tcBorders>
              <w:top w:val="single" w:sz="8" w:space="0" w:color="auto"/>
              <w:left w:val="nil"/>
              <w:bottom w:val="single" w:sz="8" w:space="0" w:color="auto"/>
              <w:right w:val="single" w:sz="4" w:space="0" w:color="auto"/>
            </w:tcBorders>
            <w:shd w:val="clear" w:color="auto" w:fill="C5E0B3"/>
            <w:vAlign w:val="center"/>
          </w:tcPr>
          <w:p w14:paraId="311DF07F" w14:textId="77777777" w:rsidR="006A7C88" w:rsidRPr="00716999" w:rsidRDefault="006A7C88" w:rsidP="00821177">
            <w:pPr>
              <w:ind w:left="109" w:right="142"/>
              <w:contextualSpacing/>
              <w:jc w:val="center"/>
              <w:rPr>
                <w:rFonts w:ascii="Montserrat" w:eastAsia="Calibri" w:hAnsi="Montserrat" w:cs="Mongolian Baiti"/>
                <w:b/>
                <w:color w:val="000000" w:themeColor="text1"/>
                <w:sz w:val="20"/>
                <w:szCs w:val="20"/>
                <w:lang w:eastAsia="en-US"/>
              </w:rPr>
            </w:pPr>
            <w:r w:rsidRPr="00716999">
              <w:rPr>
                <w:rFonts w:ascii="Montserrat" w:eastAsia="Calibri" w:hAnsi="Montserrat" w:cs="Mongolian Baiti"/>
                <w:b/>
                <w:color w:val="000000" w:themeColor="text1"/>
                <w:sz w:val="20"/>
                <w:szCs w:val="20"/>
                <w:lang w:eastAsia="en-US"/>
              </w:rPr>
              <w:t>Cargo</w:t>
            </w:r>
          </w:p>
        </w:tc>
        <w:tc>
          <w:tcPr>
            <w:tcW w:w="2396" w:type="dxa"/>
            <w:tcBorders>
              <w:top w:val="single" w:sz="8" w:space="0" w:color="auto"/>
              <w:left w:val="single" w:sz="4" w:space="0" w:color="auto"/>
              <w:bottom w:val="single" w:sz="8" w:space="0" w:color="auto"/>
              <w:right w:val="single" w:sz="8" w:space="0" w:color="auto"/>
            </w:tcBorders>
            <w:shd w:val="clear" w:color="auto" w:fill="C5E0B3"/>
            <w:vAlign w:val="center"/>
          </w:tcPr>
          <w:p w14:paraId="649FF56D" w14:textId="77777777" w:rsidR="006A7C88" w:rsidRPr="00716999" w:rsidRDefault="006A7C88" w:rsidP="00821177">
            <w:pPr>
              <w:ind w:left="157"/>
              <w:contextualSpacing/>
              <w:jc w:val="center"/>
              <w:rPr>
                <w:rFonts w:ascii="Montserrat" w:eastAsia="Calibri" w:hAnsi="Montserrat" w:cs="Mongolian Baiti"/>
                <w:b/>
                <w:color w:val="000000" w:themeColor="text1"/>
                <w:sz w:val="20"/>
                <w:szCs w:val="20"/>
                <w:lang w:eastAsia="en-US"/>
              </w:rPr>
            </w:pPr>
            <w:r w:rsidRPr="00716999">
              <w:rPr>
                <w:rFonts w:ascii="Montserrat" w:eastAsia="Calibri" w:hAnsi="Montserrat" w:cs="Mongolian Baiti"/>
                <w:b/>
                <w:color w:val="000000" w:themeColor="text1"/>
                <w:sz w:val="20"/>
                <w:szCs w:val="20"/>
                <w:lang w:eastAsia="en-US"/>
              </w:rPr>
              <w:t>Correo electrónico institucional</w:t>
            </w:r>
          </w:p>
        </w:tc>
        <w:tc>
          <w:tcPr>
            <w:tcW w:w="1669" w:type="dxa"/>
            <w:tcBorders>
              <w:top w:val="single" w:sz="8" w:space="0" w:color="auto"/>
              <w:left w:val="nil"/>
              <w:bottom w:val="single" w:sz="8" w:space="0" w:color="auto"/>
              <w:right w:val="single" w:sz="8" w:space="0" w:color="auto"/>
            </w:tcBorders>
            <w:shd w:val="clear" w:color="auto" w:fill="C5E0B3"/>
            <w:vAlign w:val="center"/>
          </w:tcPr>
          <w:p w14:paraId="679746C3" w14:textId="77777777" w:rsidR="006A7C88" w:rsidRPr="00716999" w:rsidRDefault="006A7C88" w:rsidP="00821177">
            <w:pPr>
              <w:ind w:left="157" w:right="96"/>
              <w:contextualSpacing/>
              <w:jc w:val="center"/>
              <w:rPr>
                <w:rFonts w:ascii="Montserrat" w:eastAsia="Calibri" w:hAnsi="Montserrat" w:cs="Mongolian Baiti"/>
                <w:b/>
                <w:color w:val="000000" w:themeColor="text1"/>
                <w:sz w:val="20"/>
                <w:szCs w:val="20"/>
                <w:lang w:eastAsia="en-US"/>
              </w:rPr>
            </w:pPr>
            <w:r w:rsidRPr="00716999">
              <w:rPr>
                <w:rFonts w:ascii="Montserrat" w:eastAsia="Calibri" w:hAnsi="Montserrat" w:cs="Mongolian Baiti"/>
                <w:b/>
                <w:color w:val="000000" w:themeColor="text1"/>
                <w:sz w:val="20"/>
                <w:szCs w:val="20"/>
                <w:lang w:eastAsia="en-US"/>
              </w:rPr>
              <w:t>Teléfono y extensión</w:t>
            </w:r>
          </w:p>
        </w:tc>
      </w:tr>
      <w:tr w:rsidR="006A7C88" w:rsidRPr="00716999" w14:paraId="2CCAFDBD" w14:textId="77777777" w:rsidTr="003118EE">
        <w:trPr>
          <w:jc w:val="center"/>
        </w:trPr>
        <w:tc>
          <w:tcPr>
            <w:tcW w:w="1829" w:type="dxa"/>
            <w:tcBorders>
              <w:top w:val="nil"/>
              <w:left w:val="single" w:sz="8" w:space="0" w:color="auto"/>
              <w:bottom w:val="single" w:sz="8" w:space="0" w:color="auto"/>
              <w:right w:val="single" w:sz="8" w:space="0" w:color="auto"/>
            </w:tcBorders>
          </w:tcPr>
          <w:p w14:paraId="7BD3883A" w14:textId="3A7D7579" w:rsidR="00A81454" w:rsidRPr="00716999" w:rsidRDefault="006A7C88" w:rsidP="00821177">
            <w:pPr>
              <w:ind w:left="46" w:right="81"/>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Campaña </w:t>
            </w:r>
            <w:r w:rsidR="00A81454" w:rsidRPr="00716999">
              <w:rPr>
                <w:rFonts w:ascii="Montserrat" w:hAnsi="Montserrat" w:cs="Mongolian Baiti"/>
                <w:color w:val="000000" w:themeColor="text1"/>
                <w:sz w:val="20"/>
                <w:szCs w:val="20"/>
              </w:rPr>
              <w:t>Código Infarto CMN Siglo XXI</w:t>
            </w:r>
          </w:p>
        </w:tc>
        <w:tc>
          <w:tcPr>
            <w:tcW w:w="1936" w:type="dxa"/>
            <w:tcBorders>
              <w:top w:val="nil"/>
              <w:left w:val="nil"/>
              <w:bottom w:val="single" w:sz="8" w:space="0" w:color="auto"/>
              <w:right w:val="single" w:sz="8" w:space="0" w:color="auto"/>
            </w:tcBorders>
            <w:tcMar>
              <w:top w:w="0" w:type="dxa"/>
              <w:left w:w="108" w:type="dxa"/>
              <w:bottom w:w="0" w:type="dxa"/>
              <w:right w:w="108" w:type="dxa"/>
            </w:tcMar>
          </w:tcPr>
          <w:p w14:paraId="7D1E0A35" w14:textId="77777777" w:rsidR="006A7C88" w:rsidRPr="00716999" w:rsidRDefault="006A7C88" w:rsidP="00821177">
            <w:pPr>
              <w:ind w:left="94" w:right="8"/>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Dr. Guillermo Saturno Chiu</w:t>
            </w:r>
          </w:p>
          <w:p w14:paraId="2DD924DD" w14:textId="77777777" w:rsidR="006A7C88" w:rsidRPr="00716999" w:rsidRDefault="006A7C88" w:rsidP="00821177">
            <w:pPr>
              <w:ind w:left="94" w:right="8"/>
              <w:contextualSpacing/>
              <w:jc w:val="both"/>
              <w:rPr>
                <w:rFonts w:ascii="Montserrat" w:hAnsi="Montserrat" w:cs="Mongolian Baiti"/>
                <w:color w:val="000000" w:themeColor="text1"/>
                <w:sz w:val="20"/>
                <w:szCs w:val="20"/>
              </w:rPr>
            </w:pPr>
          </w:p>
          <w:p w14:paraId="7E680C1F" w14:textId="77777777" w:rsidR="006A7C88" w:rsidRPr="00716999" w:rsidRDefault="006A7C88" w:rsidP="00821177">
            <w:pPr>
              <w:ind w:left="94" w:right="8"/>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Dr. Sergio Rafael Claire Guzmán</w:t>
            </w:r>
          </w:p>
          <w:p w14:paraId="1614380B" w14:textId="2B1AE7AF" w:rsidR="00D568E8" w:rsidRPr="00716999" w:rsidRDefault="00A81454" w:rsidP="00821177">
            <w:pPr>
              <w:ind w:left="94" w:right="8"/>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Dr. Pedro Rivera Lara</w:t>
            </w:r>
            <w:r w:rsidR="0090342C" w:rsidRPr="00716999">
              <w:rPr>
                <w:rFonts w:ascii="Montserrat" w:hAnsi="Montserrat" w:cs="Mongolian Baiti"/>
                <w:color w:val="000000" w:themeColor="text1"/>
                <w:sz w:val="20"/>
                <w:szCs w:val="20"/>
              </w:rPr>
              <w:t>.</w:t>
            </w:r>
          </w:p>
        </w:tc>
        <w:tc>
          <w:tcPr>
            <w:tcW w:w="1952" w:type="dxa"/>
            <w:tcBorders>
              <w:top w:val="single" w:sz="8" w:space="0" w:color="auto"/>
              <w:left w:val="nil"/>
              <w:bottom w:val="single" w:sz="8" w:space="0" w:color="auto"/>
              <w:right w:val="single" w:sz="4" w:space="0" w:color="auto"/>
            </w:tcBorders>
          </w:tcPr>
          <w:p w14:paraId="20B6C87A" w14:textId="77777777" w:rsidR="006A7C88" w:rsidRPr="00716999" w:rsidRDefault="006A7C88" w:rsidP="00821177">
            <w:pPr>
              <w:ind w:left="109" w:right="142"/>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Titular de la Dirección General de la UMAE Cardiología CMN “Siglo XXI”</w:t>
            </w:r>
          </w:p>
          <w:p w14:paraId="1F35B8EE" w14:textId="77777777" w:rsidR="006A7C88" w:rsidRPr="00716999" w:rsidRDefault="006A7C88" w:rsidP="00821177">
            <w:pPr>
              <w:ind w:left="109" w:right="142"/>
              <w:contextualSpacing/>
              <w:jc w:val="both"/>
              <w:rPr>
                <w:rFonts w:ascii="Montserrat" w:hAnsi="Montserrat" w:cs="Mongolian Baiti"/>
                <w:color w:val="000000" w:themeColor="text1"/>
                <w:sz w:val="20"/>
                <w:szCs w:val="20"/>
              </w:rPr>
            </w:pPr>
          </w:p>
          <w:p w14:paraId="5EF9BCA3" w14:textId="77777777" w:rsidR="006A7C88" w:rsidRPr="00716999" w:rsidRDefault="006A7C88" w:rsidP="00821177">
            <w:pPr>
              <w:ind w:left="109" w:right="142"/>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Titular de la Dirección Médica de la UMAE Cardiología CMN Siglo XXI</w:t>
            </w:r>
          </w:p>
          <w:p w14:paraId="391ACE32" w14:textId="77777777" w:rsidR="00A81454" w:rsidRPr="00716999" w:rsidRDefault="00A81454" w:rsidP="00821177">
            <w:pPr>
              <w:ind w:left="109" w:right="142"/>
              <w:contextualSpacing/>
              <w:jc w:val="both"/>
              <w:rPr>
                <w:rFonts w:ascii="Montserrat" w:hAnsi="Montserrat" w:cs="Mongolian Baiti"/>
                <w:color w:val="000000" w:themeColor="text1"/>
                <w:sz w:val="20"/>
                <w:szCs w:val="20"/>
              </w:rPr>
            </w:pPr>
          </w:p>
          <w:p w14:paraId="6B04364F" w14:textId="3087991F" w:rsidR="00A81454" w:rsidRPr="00716999" w:rsidRDefault="00A81454" w:rsidP="00821177">
            <w:pPr>
              <w:ind w:left="109" w:right="142"/>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Titular de Urgencias UMAE Cardiología CMN Siglo XXI</w:t>
            </w:r>
          </w:p>
        </w:tc>
        <w:tc>
          <w:tcPr>
            <w:tcW w:w="2396" w:type="dxa"/>
            <w:tcBorders>
              <w:top w:val="nil"/>
              <w:left w:val="single" w:sz="4" w:space="0" w:color="auto"/>
              <w:bottom w:val="single" w:sz="8" w:space="0" w:color="auto"/>
              <w:right w:val="single" w:sz="8" w:space="0" w:color="auto"/>
            </w:tcBorders>
          </w:tcPr>
          <w:p w14:paraId="1BA46937" w14:textId="77777777" w:rsidR="006A7C88" w:rsidRPr="00716999" w:rsidRDefault="006A7C88" w:rsidP="00821177">
            <w:pPr>
              <w:ind w:left="81"/>
              <w:contextualSpacing/>
              <w:jc w:val="both"/>
              <w:rPr>
                <w:rFonts w:ascii="Montserrat" w:hAnsi="Montserrat" w:cs="Mongolian Baiti"/>
                <w:color w:val="000000" w:themeColor="text1"/>
                <w:sz w:val="20"/>
                <w:szCs w:val="20"/>
                <w:u w:val="single"/>
              </w:rPr>
            </w:pPr>
            <w:hyperlink r:id="rId12" w:history="1">
              <w:r w:rsidRPr="00716999">
                <w:rPr>
                  <w:rStyle w:val="Hipervnculo"/>
                  <w:rFonts w:ascii="Montserrat" w:hAnsi="Montserrat" w:cs="Mongolian Baiti"/>
                  <w:color w:val="000000" w:themeColor="text1"/>
                  <w:sz w:val="20"/>
                  <w:szCs w:val="20"/>
                </w:rPr>
                <w:t>guillermo.saturno@imss.gob.mx</w:t>
              </w:r>
            </w:hyperlink>
          </w:p>
          <w:p w14:paraId="7CB63A2B" w14:textId="184B256E" w:rsidR="006A7C88" w:rsidRPr="00716999" w:rsidRDefault="006A7C88" w:rsidP="00821177">
            <w:pPr>
              <w:ind w:left="81"/>
              <w:contextualSpacing/>
              <w:rPr>
                <w:rFonts w:ascii="Montserrat" w:hAnsi="Montserrat" w:cs="Mongolian Baiti"/>
                <w:color w:val="000000" w:themeColor="text1"/>
                <w:sz w:val="20"/>
                <w:szCs w:val="20"/>
                <w:u w:val="single"/>
              </w:rPr>
            </w:pPr>
            <w:r w:rsidRPr="00716999">
              <w:rPr>
                <w:rFonts w:ascii="Montserrat" w:hAnsi="Montserrat" w:cs="Mongolian Baiti"/>
                <w:color w:val="000000" w:themeColor="text1"/>
                <w:sz w:val="20"/>
                <w:szCs w:val="20"/>
                <w:u w:val="single"/>
              </w:rPr>
              <w:t>sergio.claire@imss.gob.mx</w:t>
            </w:r>
          </w:p>
          <w:p w14:paraId="4B2B7A25" w14:textId="7621AAE5" w:rsidR="00A81454" w:rsidRPr="00716999" w:rsidRDefault="00FC12A8" w:rsidP="00821177">
            <w:pPr>
              <w:ind w:left="81"/>
              <w:contextualSpacing/>
              <w:rPr>
                <w:rFonts w:ascii="Montserrat" w:hAnsi="Montserrat" w:cs="Mongolian Baiti"/>
                <w:color w:val="000000" w:themeColor="text1"/>
                <w:sz w:val="20"/>
                <w:szCs w:val="20"/>
                <w:u w:val="single"/>
              </w:rPr>
            </w:pPr>
            <w:r w:rsidRPr="00716999">
              <w:rPr>
                <w:rFonts w:ascii="Montserrat" w:hAnsi="Montserrat" w:cs="Mongolian Baiti"/>
                <w:color w:val="000000" w:themeColor="text1"/>
                <w:sz w:val="20"/>
                <w:szCs w:val="20"/>
                <w:u w:val="single"/>
              </w:rPr>
              <w:t>pedro.rivera@imss.gob.mx</w:t>
            </w:r>
          </w:p>
          <w:p w14:paraId="75E2865E" w14:textId="77777777" w:rsidR="00A81454" w:rsidRPr="00716999" w:rsidRDefault="00A81454" w:rsidP="00821177">
            <w:pPr>
              <w:contextualSpacing/>
              <w:jc w:val="both"/>
              <w:rPr>
                <w:rFonts w:ascii="Montserrat" w:hAnsi="Montserrat" w:cs="Mongolian Baiti"/>
                <w:color w:val="000000" w:themeColor="text1"/>
                <w:sz w:val="20"/>
                <w:szCs w:val="20"/>
                <w:u w:val="single"/>
              </w:rPr>
            </w:pPr>
          </w:p>
        </w:tc>
        <w:tc>
          <w:tcPr>
            <w:tcW w:w="1669" w:type="dxa"/>
            <w:tcBorders>
              <w:top w:val="nil"/>
              <w:left w:val="nil"/>
              <w:bottom w:val="single" w:sz="8" w:space="0" w:color="auto"/>
              <w:right w:val="single" w:sz="8" w:space="0" w:color="auto"/>
            </w:tcBorders>
          </w:tcPr>
          <w:p w14:paraId="03EB9761" w14:textId="77777777" w:rsidR="006A7C88" w:rsidRPr="00716999" w:rsidRDefault="006A7C88" w:rsidP="00821177">
            <w:pPr>
              <w:ind w:right="96"/>
              <w:contextualSpacing/>
              <w:jc w:val="both"/>
              <w:rPr>
                <w:rFonts w:ascii="Montserrat" w:hAnsi="Montserrat" w:cs="Mongolian Baiti"/>
                <w:color w:val="000000" w:themeColor="text1"/>
                <w:sz w:val="20"/>
                <w:szCs w:val="20"/>
              </w:rPr>
            </w:pPr>
          </w:p>
          <w:p w14:paraId="001B279A" w14:textId="77777777" w:rsidR="006A7C88" w:rsidRPr="00716999" w:rsidRDefault="006A7C88" w:rsidP="00821177">
            <w:pPr>
              <w:ind w:right="96"/>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56 27 69 00 Ext. 22000</w:t>
            </w:r>
          </w:p>
        </w:tc>
      </w:tr>
      <w:tr w:rsidR="006A7C88" w:rsidRPr="00716999" w14:paraId="7C35255A" w14:textId="77777777" w:rsidTr="003118EE">
        <w:trPr>
          <w:jc w:val="center"/>
        </w:trPr>
        <w:tc>
          <w:tcPr>
            <w:tcW w:w="1829" w:type="dxa"/>
            <w:tcBorders>
              <w:top w:val="nil"/>
              <w:left w:val="single" w:sz="8" w:space="0" w:color="auto"/>
              <w:bottom w:val="single" w:sz="8" w:space="0" w:color="auto"/>
              <w:right w:val="single" w:sz="8" w:space="0" w:color="auto"/>
            </w:tcBorders>
          </w:tcPr>
          <w:p w14:paraId="0274F762" w14:textId="1D713EEB" w:rsidR="00A81454" w:rsidRPr="00716999" w:rsidRDefault="006A7C88" w:rsidP="00821177">
            <w:pPr>
              <w:ind w:left="46" w:right="81"/>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Campaña </w:t>
            </w:r>
            <w:r w:rsidR="00A81454" w:rsidRPr="00716999">
              <w:rPr>
                <w:rFonts w:ascii="Montserrat" w:hAnsi="Montserrat" w:cs="Mongolian Baiti"/>
                <w:color w:val="000000" w:themeColor="text1"/>
                <w:sz w:val="20"/>
                <w:szCs w:val="20"/>
              </w:rPr>
              <w:t>Código Infarto CMN La Raza</w:t>
            </w:r>
          </w:p>
        </w:tc>
        <w:tc>
          <w:tcPr>
            <w:tcW w:w="1936" w:type="dxa"/>
            <w:tcBorders>
              <w:top w:val="nil"/>
              <w:left w:val="nil"/>
              <w:bottom w:val="single" w:sz="8" w:space="0" w:color="auto"/>
              <w:right w:val="single" w:sz="8" w:space="0" w:color="auto"/>
            </w:tcBorders>
            <w:tcMar>
              <w:top w:w="0" w:type="dxa"/>
              <w:left w:w="108" w:type="dxa"/>
              <w:bottom w:w="0" w:type="dxa"/>
              <w:right w:w="108" w:type="dxa"/>
            </w:tcMar>
          </w:tcPr>
          <w:p w14:paraId="497CBCFB" w14:textId="2683F683" w:rsidR="00FC12A8" w:rsidRPr="00716999" w:rsidRDefault="00FC12A8" w:rsidP="00821177">
            <w:pPr>
              <w:ind w:left="94" w:right="8"/>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Andrés García Rincón</w:t>
            </w:r>
          </w:p>
          <w:p w14:paraId="16B78D80" w14:textId="77CE7786" w:rsidR="00A81454" w:rsidRPr="00716999" w:rsidRDefault="00A81454" w:rsidP="00821177">
            <w:pPr>
              <w:ind w:left="94" w:right="8"/>
              <w:contextualSpacing/>
              <w:jc w:val="both"/>
              <w:rPr>
                <w:rFonts w:ascii="Montserrat" w:hAnsi="Montserrat" w:cs="Mongolian Baiti"/>
                <w:color w:val="000000" w:themeColor="text1"/>
                <w:sz w:val="20"/>
                <w:szCs w:val="20"/>
              </w:rPr>
            </w:pPr>
          </w:p>
        </w:tc>
        <w:tc>
          <w:tcPr>
            <w:tcW w:w="1952" w:type="dxa"/>
            <w:tcBorders>
              <w:top w:val="single" w:sz="8" w:space="0" w:color="auto"/>
              <w:left w:val="nil"/>
              <w:bottom w:val="single" w:sz="8" w:space="0" w:color="auto"/>
              <w:right w:val="single" w:sz="4" w:space="0" w:color="auto"/>
            </w:tcBorders>
          </w:tcPr>
          <w:p w14:paraId="5F1E04DD" w14:textId="3769CC92" w:rsidR="00A81454" w:rsidRPr="00716999" w:rsidRDefault="00A81454" w:rsidP="00821177">
            <w:pPr>
              <w:ind w:left="109" w:right="142"/>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Jefa del Departamento Clínico de Admisión Continua, UMAE Especialidades </w:t>
            </w:r>
            <w:r w:rsidRPr="00716999">
              <w:rPr>
                <w:rFonts w:ascii="Montserrat" w:hAnsi="Montserrat" w:cs="Mongolian Baiti"/>
                <w:color w:val="000000" w:themeColor="text1"/>
                <w:sz w:val="20"/>
                <w:szCs w:val="20"/>
              </w:rPr>
              <w:lastRenderedPageBreak/>
              <w:t>CMN La Raza SXXI</w:t>
            </w:r>
          </w:p>
          <w:p w14:paraId="43084F65" w14:textId="77777777" w:rsidR="006A7C88" w:rsidRPr="00716999" w:rsidRDefault="006A7C88" w:rsidP="00821177">
            <w:pPr>
              <w:ind w:right="142"/>
              <w:contextualSpacing/>
              <w:jc w:val="both"/>
              <w:rPr>
                <w:rFonts w:ascii="Montserrat" w:hAnsi="Montserrat" w:cs="Mongolian Baiti"/>
                <w:color w:val="000000" w:themeColor="text1"/>
                <w:sz w:val="20"/>
                <w:szCs w:val="20"/>
              </w:rPr>
            </w:pPr>
          </w:p>
        </w:tc>
        <w:tc>
          <w:tcPr>
            <w:tcW w:w="2396" w:type="dxa"/>
            <w:tcBorders>
              <w:top w:val="nil"/>
              <w:left w:val="single" w:sz="4" w:space="0" w:color="auto"/>
              <w:bottom w:val="single" w:sz="8" w:space="0" w:color="auto"/>
              <w:right w:val="single" w:sz="8" w:space="0" w:color="auto"/>
            </w:tcBorders>
          </w:tcPr>
          <w:p w14:paraId="76DE92BC" w14:textId="5E673345" w:rsidR="00FC12A8" w:rsidRPr="00716999" w:rsidRDefault="00FC12A8" w:rsidP="00821177">
            <w:pPr>
              <w:ind w:left="81"/>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lastRenderedPageBreak/>
              <w:t>andres.garciar@imss.gob.mx</w:t>
            </w:r>
          </w:p>
          <w:p w14:paraId="19D45CB7" w14:textId="77777777" w:rsidR="006A7C88" w:rsidRPr="00716999" w:rsidRDefault="006A7C88" w:rsidP="00821177">
            <w:pPr>
              <w:contextualSpacing/>
              <w:jc w:val="both"/>
              <w:rPr>
                <w:rFonts w:ascii="Montserrat" w:hAnsi="Montserrat" w:cs="Mongolian Baiti"/>
                <w:color w:val="000000" w:themeColor="text1"/>
                <w:sz w:val="20"/>
                <w:szCs w:val="20"/>
                <w:u w:val="single"/>
              </w:rPr>
            </w:pPr>
          </w:p>
        </w:tc>
        <w:tc>
          <w:tcPr>
            <w:tcW w:w="1669" w:type="dxa"/>
            <w:tcBorders>
              <w:top w:val="nil"/>
              <w:left w:val="nil"/>
              <w:bottom w:val="single" w:sz="8" w:space="0" w:color="auto"/>
              <w:right w:val="single" w:sz="8" w:space="0" w:color="auto"/>
            </w:tcBorders>
          </w:tcPr>
          <w:p w14:paraId="02F585AB" w14:textId="77777777" w:rsidR="006A7C88" w:rsidRPr="00716999" w:rsidRDefault="006A7C88" w:rsidP="00821177">
            <w:pPr>
              <w:ind w:right="96"/>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57 27 59 00 Ext. 23000</w:t>
            </w:r>
          </w:p>
          <w:p w14:paraId="2015928B" w14:textId="77777777" w:rsidR="006A7C88" w:rsidRPr="00716999" w:rsidRDefault="006A7C88" w:rsidP="00821177">
            <w:pPr>
              <w:ind w:right="96"/>
              <w:contextualSpacing/>
              <w:jc w:val="both"/>
              <w:rPr>
                <w:rFonts w:ascii="Montserrat" w:hAnsi="Montserrat" w:cs="Mongolian Baiti"/>
                <w:color w:val="000000" w:themeColor="text1"/>
                <w:sz w:val="20"/>
                <w:szCs w:val="20"/>
              </w:rPr>
            </w:pPr>
          </w:p>
          <w:p w14:paraId="76A3926C" w14:textId="77777777" w:rsidR="006A7C88" w:rsidRPr="00716999" w:rsidRDefault="006A7C88" w:rsidP="00821177">
            <w:pPr>
              <w:ind w:right="96"/>
              <w:contextualSpacing/>
              <w:jc w:val="both"/>
              <w:rPr>
                <w:rFonts w:ascii="Montserrat" w:hAnsi="Montserrat" w:cs="Mongolian Baiti"/>
                <w:color w:val="000000" w:themeColor="text1"/>
                <w:sz w:val="20"/>
                <w:szCs w:val="20"/>
              </w:rPr>
            </w:pPr>
          </w:p>
        </w:tc>
      </w:tr>
      <w:tr w:rsidR="006A7C88" w:rsidRPr="00716999" w14:paraId="05C24ECC" w14:textId="77777777" w:rsidTr="0090342C">
        <w:trPr>
          <w:trHeight w:hRule="exact" w:val="1369"/>
          <w:jc w:val="center"/>
        </w:trPr>
        <w:tc>
          <w:tcPr>
            <w:tcW w:w="1829" w:type="dxa"/>
            <w:tcBorders>
              <w:top w:val="nil"/>
              <w:left w:val="single" w:sz="8" w:space="0" w:color="auto"/>
              <w:bottom w:val="single" w:sz="8" w:space="0" w:color="auto"/>
              <w:right w:val="single" w:sz="8" w:space="0" w:color="auto"/>
            </w:tcBorders>
          </w:tcPr>
          <w:p w14:paraId="1DE6F219" w14:textId="5BD0E8CD" w:rsidR="006A7C88" w:rsidRPr="00716999" w:rsidRDefault="006A7C88" w:rsidP="00821177">
            <w:pPr>
              <w:ind w:left="46" w:right="81"/>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Campaña</w:t>
            </w:r>
            <w:r w:rsidR="006C5355" w:rsidRPr="00716999">
              <w:rPr>
                <w:rFonts w:ascii="Montserrat" w:hAnsi="Montserrat" w:cs="Mongolian Baiti"/>
                <w:color w:val="000000" w:themeColor="text1"/>
                <w:sz w:val="20"/>
                <w:szCs w:val="20"/>
              </w:rPr>
              <w:t xml:space="preserve"> </w:t>
            </w:r>
            <w:r w:rsidR="00A81454" w:rsidRPr="00716999">
              <w:rPr>
                <w:rFonts w:ascii="Montserrat" w:eastAsia="Calibri" w:hAnsi="Montserrat" w:cs="Mongolian Baiti"/>
                <w:color w:val="000000" w:themeColor="text1"/>
                <w:sz w:val="20"/>
                <w:szCs w:val="20"/>
                <w:lang w:eastAsia="en-US"/>
              </w:rPr>
              <w:t>Cita Médica Telefónica</w:t>
            </w:r>
          </w:p>
        </w:tc>
        <w:tc>
          <w:tcPr>
            <w:tcW w:w="1936" w:type="dxa"/>
            <w:tcBorders>
              <w:top w:val="nil"/>
              <w:left w:val="nil"/>
              <w:bottom w:val="single" w:sz="8" w:space="0" w:color="auto"/>
              <w:right w:val="single" w:sz="8" w:space="0" w:color="auto"/>
            </w:tcBorders>
            <w:tcMar>
              <w:top w:w="0" w:type="dxa"/>
              <w:left w:w="108" w:type="dxa"/>
              <w:bottom w:w="0" w:type="dxa"/>
              <w:right w:w="108" w:type="dxa"/>
            </w:tcMar>
          </w:tcPr>
          <w:p w14:paraId="59158656" w14:textId="5D817877" w:rsidR="006A7C88" w:rsidRPr="00716999" w:rsidRDefault="00A81454" w:rsidP="00821177">
            <w:pPr>
              <w:ind w:left="43"/>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Dr. Ernesto Krug Llamas</w:t>
            </w:r>
          </w:p>
          <w:p w14:paraId="29CF7E57" w14:textId="77777777" w:rsidR="006A7C88" w:rsidRPr="00716999" w:rsidRDefault="006A7C88" w:rsidP="00821177">
            <w:pPr>
              <w:ind w:left="43"/>
              <w:contextualSpacing/>
              <w:jc w:val="both"/>
              <w:rPr>
                <w:rFonts w:ascii="Montserrat" w:hAnsi="Montserrat" w:cs="Mongolian Baiti"/>
                <w:color w:val="000000" w:themeColor="text1"/>
                <w:sz w:val="20"/>
                <w:szCs w:val="20"/>
              </w:rPr>
            </w:pPr>
          </w:p>
          <w:p w14:paraId="4E196F43" w14:textId="79F05CA3" w:rsidR="006A7C88" w:rsidRPr="00716999" w:rsidRDefault="00E6343A" w:rsidP="00821177">
            <w:pPr>
              <w:ind w:left="43"/>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Dra. Hortensia Vega Vega</w:t>
            </w:r>
          </w:p>
        </w:tc>
        <w:tc>
          <w:tcPr>
            <w:tcW w:w="1952" w:type="dxa"/>
            <w:tcBorders>
              <w:top w:val="single" w:sz="8" w:space="0" w:color="auto"/>
              <w:left w:val="nil"/>
              <w:bottom w:val="single" w:sz="8" w:space="0" w:color="auto"/>
              <w:right w:val="single" w:sz="4" w:space="0" w:color="auto"/>
            </w:tcBorders>
          </w:tcPr>
          <w:p w14:paraId="5653D207" w14:textId="5C0629ED" w:rsidR="00E6343A" w:rsidRPr="00716999" w:rsidRDefault="00E6343A" w:rsidP="00821177">
            <w:pPr>
              <w:ind w:left="109" w:right="142"/>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Titular de la Coordinación de Unidades de Primer Nivel (CUPN)</w:t>
            </w:r>
          </w:p>
          <w:p w14:paraId="7D970DA9" w14:textId="77777777" w:rsidR="00E6343A" w:rsidRPr="00716999" w:rsidRDefault="00E6343A" w:rsidP="00821177">
            <w:pPr>
              <w:ind w:left="109" w:right="142"/>
              <w:contextualSpacing/>
              <w:jc w:val="both"/>
              <w:rPr>
                <w:rFonts w:ascii="Montserrat" w:hAnsi="Montserrat" w:cs="Mongolian Baiti"/>
                <w:color w:val="000000" w:themeColor="text1"/>
                <w:sz w:val="20"/>
                <w:szCs w:val="20"/>
              </w:rPr>
            </w:pPr>
          </w:p>
          <w:p w14:paraId="40CE3F1F" w14:textId="7FE1C056" w:rsidR="00E6343A" w:rsidRPr="00716999" w:rsidRDefault="00E6343A" w:rsidP="00821177">
            <w:pPr>
              <w:ind w:left="109" w:right="142"/>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Coordinadora de Programas Médios</w:t>
            </w:r>
          </w:p>
        </w:tc>
        <w:tc>
          <w:tcPr>
            <w:tcW w:w="2396" w:type="dxa"/>
            <w:tcBorders>
              <w:top w:val="nil"/>
              <w:left w:val="single" w:sz="4" w:space="0" w:color="auto"/>
              <w:bottom w:val="single" w:sz="8" w:space="0" w:color="auto"/>
              <w:right w:val="single" w:sz="8" w:space="0" w:color="auto"/>
            </w:tcBorders>
          </w:tcPr>
          <w:p w14:paraId="13FD4617" w14:textId="02395C55" w:rsidR="006A7C88" w:rsidRPr="00716999" w:rsidRDefault="001A148D" w:rsidP="00821177">
            <w:pPr>
              <w:ind w:left="157"/>
              <w:contextualSpacing/>
              <w:jc w:val="both"/>
              <w:rPr>
                <w:rFonts w:ascii="Montserrat" w:eastAsia="Calibri" w:hAnsi="Montserrat" w:cs="Mongolian Baiti"/>
                <w:color w:val="000000" w:themeColor="text1"/>
                <w:sz w:val="20"/>
                <w:szCs w:val="20"/>
                <w:u w:val="single"/>
                <w:lang w:eastAsia="en-US"/>
              </w:rPr>
            </w:pPr>
            <w:hyperlink r:id="rId13" w:history="1">
              <w:r w:rsidRPr="00716999">
                <w:rPr>
                  <w:rStyle w:val="Hipervnculo"/>
                  <w:rFonts w:ascii="Montserrat" w:eastAsia="Calibri" w:hAnsi="Montserrat" w:cs="Mongolian Baiti"/>
                  <w:color w:val="000000" w:themeColor="text1"/>
                  <w:sz w:val="20"/>
                  <w:szCs w:val="20"/>
                  <w:lang w:eastAsia="en-US"/>
                </w:rPr>
                <w:t>ernesto.krug@imss.gob.mx</w:t>
              </w:r>
            </w:hyperlink>
          </w:p>
          <w:p w14:paraId="28DE1433" w14:textId="77777777" w:rsidR="00C56CE3" w:rsidRPr="00716999" w:rsidRDefault="00C56CE3" w:rsidP="00821177">
            <w:pPr>
              <w:contextualSpacing/>
              <w:jc w:val="both"/>
              <w:rPr>
                <w:rFonts w:ascii="Montserrat" w:eastAsia="Calibri" w:hAnsi="Montserrat" w:cs="Mongolian Baiti"/>
                <w:color w:val="000000" w:themeColor="text1"/>
                <w:sz w:val="20"/>
                <w:szCs w:val="20"/>
                <w:u w:val="single"/>
                <w:lang w:eastAsia="en-US"/>
              </w:rPr>
            </w:pPr>
          </w:p>
          <w:p w14:paraId="0C3C0A5F" w14:textId="54B0AEC9" w:rsidR="00C56CE3" w:rsidRPr="00716999" w:rsidRDefault="00C56CE3" w:rsidP="00821177">
            <w:pPr>
              <w:ind w:left="157"/>
              <w:contextualSpacing/>
              <w:jc w:val="both"/>
              <w:rPr>
                <w:rFonts w:ascii="Montserrat" w:eastAsia="Calibri" w:hAnsi="Montserrat" w:cs="Mongolian Baiti"/>
                <w:color w:val="000000" w:themeColor="text1"/>
                <w:sz w:val="20"/>
                <w:szCs w:val="20"/>
                <w:u w:val="single"/>
                <w:lang w:eastAsia="en-US"/>
              </w:rPr>
            </w:pPr>
            <w:r w:rsidRPr="00716999">
              <w:rPr>
                <w:rFonts w:ascii="Montserrat" w:eastAsia="Calibri" w:hAnsi="Montserrat" w:cs="Mongolian Baiti"/>
                <w:color w:val="000000" w:themeColor="text1"/>
                <w:sz w:val="20"/>
                <w:szCs w:val="20"/>
                <w:u w:val="single"/>
                <w:lang w:eastAsia="en-US"/>
              </w:rPr>
              <w:t>hortensia.vega@imss.gob.mx</w:t>
            </w:r>
          </w:p>
        </w:tc>
        <w:tc>
          <w:tcPr>
            <w:tcW w:w="1669" w:type="dxa"/>
            <w:tcBorders>
              <w:top w:val="nil"/>
              <w:left w:val="nil"/>
              <w:bottom w:val="single" w:sz="8" w:space="0" w:color="auto"/>
              <w:right w:val="single" w:sz="8" w:space="0" w:color="auto"/>
            </w:tcBorders>
          </w:tcPr>
          <w:p w14:paraId="766686AC" w14:textId="77777777" w:rsidR="006A7C88" w:rsidRPr="00716999" w:rsidRDefault="006A7C88" w:rsidP="00821177">
            <w:pPr>
              <w:ind w:right="96"/>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57 26 17 00 Ext. 16901</w:t>
            </w:r>
          </w:p>
          <w:p w14:paraId="56495C1C" w14:textId="77777777" w:rsidR="006A7C88" w:rsidRPr="00716999" w:rsidRDefault="006A7C88" w:rsidP="00821177">
            <w:pPr>
              <w:ind w:right="96"/>
              <w:contextualSpacing/>
              <w:jc w:val="both"/>
              <w:rPr>
                <w:rFonts w:ascii="Montserrat" w:hAnsi="Montserrat" w:cs="Mongolian Baiti"/>
                <w:color w:val="000000" w:themeColor="text1"/>
                <w:sz w:val="20"/>
                <w:szCs w:val="20"/>
              </w:rPr>
            </w:pPr>
          </w:p>
          <w:p w14:paraId="575F801A" w14:textId="77777777" w:rsidR="006A7C88" w:rsidRPr="00716999" w:rsidRDefault="006A7C88" w:rsidP="00821177">
            <w:pPr>
              <w:ind w:right="96"/>
              <w:contextualSpacing/>
              <w:jc w:val="both"/>
              <w:rPr>
                <w:rFonts w:ascii="Montserrat" w:hAnsi="Montserrat" w:cs="Mongolian Baiti"/>
                <w:color w:val="000000" w:themeColor="text1"/>
                <w:sz w:val="20"/>
                <w:szCs w:val="20"/>
              </w:rPr>
            </w:pPr>
          </w:p>
        </w:tc>
      </w:tr>
      <w:tr w:rsidR="006A7C88" w:rsidRPr="00716999" w14:paraId="3BA90791" w14:textId="77777777" w:rsidTr="003118EE">
        <w:trPr>
          <w:trHeight w:val="1346"/>
          <w:jc w:val="center"/>
        </w:trPr>
        <w:tc>
          <w:tcPr>
            <w:tcW w:w="1829" w:type="dxa"/>
            <w:tcBorders>
              <w:top w:val="single" w:sz="4" w:space="0" w:color="auto"/>
              <w:left w:val="single" w:sz="4" w:space="0" w:color="auto"/>
              <w:bottom w:val="single" w:sz="4" w:space="0" w:color="auto"/>
              <w:right w:val="single" w:sz="4" w:space="0" w:color="auto"/>
            </w:tcBorders>
          </w:tcPr>
          <w:p w14:paraId="0A55AA6D" w14:textId="2F5AB1F2" w:rsidR="006A7C88" w:rsidRPr="00716999" w:rsidRDefault="006A7C88" w:rsidP="00821177">
            <w:pPr>
              <w:ind w:left="46" w:right="81"/>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Campaña </w:t>
            </w:r>
            <w:r w:rsidRPr="00716999">
              <w:rPr>
                <w:rFonts w:ascii="Montserrat" w:eastAsia="Calibri" w:hAnsi="Montserrat" w:cs="Mongolian Baiti"/>
                <w:color w:val="000000" w:themeColor="text1"/>
                <w:sz w:val="20"/>
                <w:szCs w:val="20"/>
                <w:lang w:eastAsia="en-US"/>
              </w:rPr>
              <w:t>Mesa de Servicios Tecnológicos</w:t>
            </w:r>
            <w:r w:rsidR="002E7845" w:rsidRPr="00716999">
              <w:rPr>
                <w:rFonts w:ascii="Montserrat" w:eastAsia="Calibri" w:hAnsi="Montserrat" w:cs="Mongolian Baiti"/>
                <w:color w:val="000000" w:themeColor="text1"/>
                <w:sz w:val="20"/>
                <w:szCs w:val="20"/>
                <w:lang w:eastAsia="en-US"/>
              </w:rPr>
              <w:t xml:space="preserve"> (MST)</w:t>
            </w:r>
          </w:p>
        </w:tc>
        <w:tc>
          <w:tcPr>
            <w:tcW w:w="1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30E6D2" w14:textId="17968564" w:rsidR="002E7845" w:rsidRPr="00716999" w:rsidRDefault="002E7845"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Lic. Arturo Ramos Ballado</w:t>
            </w:r>
          </w:p>
          <w:p w14:paraId="0776A55B" w14:textId="77777777" w:rsidR="002E7845" w:rsidRPr="00716999" w:rsidRDefault="002E7845" w:rsidP="00821177">
            <w:pPr>
              <w:contextualSpacing/>
              <w:jc w:val="both"/>
              <w:rPr>
                <w:rFonts w:ascii="Montserrat" w:hAnsi="Montserrat" w:cs="Mongolian Baiti"/>
                <w:color w:val="000000" w:themeColor="text1"/>
                <w:sz w:val="20"/>
                <w:szCs w:val="20"/>
              </w:rPr>
            </w:pPr>
          </w:p>
          <w:p w14:paraId="03B759A3" w14:textId="1FCFDB59" w:rsidR="006A7C88" w:rsidRPr="00716999" w:rsidRDefault="002E7845" w:rsidP="00821177">
            <w:pPr>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w:t>
            </w:r>
            <w:r w:rsidR="006A7C88" w:rsidRPr="00716999">
              <w:rPr>
                <w:rFonts w:ascii="Montserrat" w:hAnsi="Montserrat" w:cs="Mongolian Baiti"/>
                <w:color w:val="000000" w:themeColor="text1"/>
                <w:sz w:val="20"/>
                <w:szCs w:val="20"/>
              </w:rPr>
              <w:t xml:space="preserve">. Juan Ramón García Padilla </w:t>
            </w:r>
          </w:p>
        </w:tc>
        <w:tc>
          <w:tcPr>
            <w:tcW w:w="1952" w:type="dxa"/>
            <w:tcBorders>
              <w:top w:val="single" w:sz="4" w:space="0" w:color="auto"/>
              <w:left w:val="single" w:sz="4" w:space="0" w:color="auto"/>
              <w:bottom w:val="single" w:sz="4" w:space="0" w:color="auto"/>
              <w:right w:val="single" w:sz="4" w:space="0" w:color="auto"/>
            </w:tcBorders>
          </w:tcPr>
          <w:p w14:paraId="2BF66C40" w14:textId="15264D44" w:rsidR="006A7C88" w:rsidRPr="00716999" w:rsidRDefault="006A7C88" w:rsidP="00821177">
            <w:pPr>
              <w:ind w:left="49" w:right="142"/>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 xml:space="preserve">Titular de la Coordinación de Monitoreo, Contacto y </w:t>
            </w:r>
            <w:r w:rsidR="002E7845" w:rsidRPr="00716999">
              <w:rPr>
                <w:rFonts w:ascii="Montserrat" w:hAnsi="Montserrat" w:cs="Mongolian Baiti"/>
                <w:color w:val="000000" w:themeColor="text1"/>
                <w:sz w:val="20"/>
                <w:szCs w:val="20"/>
              </w:rPr>
              <w:t>Riesgo Tecnológico</w:t>
            </w:r>
          </w:p>
          <w:p w14:paraId="27A3A945" w14:textId="77777777" w:rsidR="006A7C88" w:rsidRPr="00716999" w:rsidRDefault="006A7C88" w:rsidP="00821177">
            <w:pPr>
              <w:ind w:left="109" w:right="142"/>
              <w:contextualSpacing/>
              <w:jc w:val="both"/>
              <w:rPr>
                <w:rFonts w:ascii="Montserrat" w:hAnsi="Montserrat" w:cs="Mongolian Baiti"/>
                <w:color w:val="000000" w:themeColor="text1"/>
                <w:sz w:val="20"/>
                <w:szCs w:val="20"/>
              </w:rPr>
            </w:pPr>
          </w:p>
          <w:p w14:paraId="4CA1839F" w14:textId="1B66CA57" w:rsidR="006A7C88" w:rsidRPr="00716999" w:rsidRDefault="006A7C88" w:rsidP="00821177">
            <w:pPr>
              <w:ind w:right="142"/>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Titular de la División de Mesa de Servicio</w:t>
            </w:r>
            <w:r w:rsidR="002E7845" w:rsidRPr="00716999">
              <w:rPr>
                <w:rFonts w:ascii="Montserrat" w:hAnsi="Montserrat" w:cs="Mongolian Baiti"/>
                <w:color w:val="000000" w:themeColor="text1"/>
                <w:sz w:val="20"/>
                <w:szCs w:val="20"/>
              </w:rPr>
              <w:t xml:space="preserve">s </w:t>
            </w:r>
            <w:r w:rsidRPr="00716999">
              <w:rPr>
                <w:rFonts w:ascii="Montserrat" w:hAnsi="Montserrat" w:cs="Mongolian Baiti"/>
                <w:color w:val="000000" w:themeColor="text1"/>
                <w:sz w:val="20"/>
                <w:szCs w:val="20"/>
              </w:rPr>
              <w:t>Tecnológicos</w:t>
            </w:r>
          </w:p>
        </w:tc>
        <w:tc>
          <w:tcPr>
            <w:tcW w:w="2396" w:type="dxa"/>
            <w:tcBorders>
              <w:top w:val="single" w:sz="4" w:space="0" w:color="auto"/>
              <w:left w:val="single" w:sz="4" w:space="0" w:color="auto"/>
              <w:bottom w:val="single" w:sz="4" w:space="0" w:color="auto"/>
              <w:right w:val="single" w:sz="4" w:space="0" w:color="auto"/>
            </w:tcBorders>
          </w:tcPr>
          <w:p w14:paraId="6B435682" w14:textId="481B3D38" w:rsidR="006A7C88" w:rsidRPr="00716999" w:rsidRDefault="00191FBC" w:rsidP="00821177">
            <w:pPr>
              <w:ind w:left="157"/>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arturo.ramosb@imss.gob.mx</w:t>
            </w:r>
          </w:p>
          <w:p w14:paraId="3F171683" w14:textId="77777777" w:rsidR="00456744" w:rsidRPr="00716999" w:rsidRDefault="00456744" w:rsidP="00821177">
            <w:pPr>
              <w:contextualSpacing/>
              <w:jc w:val="both"/>
              <w:rPr>
                <w:rFonts w:ascii="Montserrat" w:hAnsi="Montserrat" w:cs="Mongolian Baiti"/>
                <w:color w:val="000000" w:themeColor="text1"/>
                <w:sz w:val="20"/>
                <w:szCs w:val="20"/>
              </w:rPr>
            </w:pPr>
          </w:p>
          <w:p w14:paraId="5345A2F0" w14:textId="18458BF6" w:rsidR="006A7C88" w:rsidRPr="00716999" w:rsidRDefault="006A7C88" w:rsidP="00821177">
            <w:pPr>
              <w:ind w:left="157"/>
              <w:contextualSpacing/>
              <w:jc w:val="both"/>
              <w:rPr>
                <w:rFonts w:ascii="Montserrat" w:eastAsia="Calibri" w:hAnsi="Montserrat" w:cs="Mongolian Baiti"/>
                <w:color w:val="000000" w:themeColor="text1"/>
                <w:sz w:val="20"/>
                <w:szCs w:val="20"/>
                <w:u w:val="single"/>
                <w:lang w:eastAsia="en-US"/>
              </w:rPr>
            </w:pPr>
            <w:r w:rsidRPr="00716999">
              <w:rPr>
                <w:rFonts w:ascii="Montserrat" w:hAnsi="Montserrat" w:cs="Mongolian Baiti"/>
                <w:color w:val="000000" w:themeColor="text1"/>
                <w:sz w:val="20"/>
                <w:szCs w:val="20"/>
              </w:rPr>
              <w:t>juan.garciapa@imss.gob.mx</w:t>
            </w:r>
          </w:p>
        </w:tc>
        <w:tc>
          <w:tcPr>
            <w:tcW w:w="1669" w:type="dxa"/>
            <w:tcBorders>
              <w:top w:val="single" w:sz="4" w:space="0" w:color="auto"/>
              <w:left w:val="single" w:sz="4" w:space="0" w:color="auto"/>
              <w:bottom w:val="single" w:sz="4" w:space="0" w:color="auto"/>
              <w:right w:val="single" w:sz="4" w:space="0" w:color="auto"/>
            </w:tcBorders>
          </w:tcPr>
          <w:p w14:paraId="3188C182" w14:textId="77777777" w:rsidR="006A7C88" w:rsidRPr="00716999" w:rsidRDefault="006A7C88" w:rsidP="00821177">
            <w:pPr>
              <w:ind w:right="96"/>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52 38 27 00 Ext, 12026</w:t>
            </w:r>
          </w:p>
          <w:p w14:paraId="6674566A" w14:textId="77777777" w:rsidR="006A7C88" w:rsidRPr="00716999" w:rsidRDefault="006A7C88" w:rsidP="00821177">
            <w:pPr>
              <w:ind w:right="96"/>
              <w:contextualSpacing/>
              <w:jc w:val="both"/>
              <w:rPr>
                <w:rFonts w:ascii="Montserrat" w:hAnsi="Montserrat" w:cs="Mongolian Baiti"/>
                <w:color w:val="000000" w:themeColor="text1"/>
                <w:sz w:val="20"/>
                <w:szCs w:val="20"/>
              </w:rPr>
            </w:pPr>
          </w:p>
          <w:p w14:paraId="18241792" w14:textId="77777777" w:rsidR="006A7C88" w:rsidRPr="00716999" w:rsidRDefault="006A7C88" w:rsidP="00821177">
            <w:pPr>
              <w:ind w:right="96"/>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52 38 27 00 Ext, 12355</w:t>
            </w:r>
          </w:p>
        </w:tc>
      </w:tr>
      <w:tr w:rsidR="00D568E8" w:rsidRPr="00716999" w14:paraId="2E7F4FA5" w14:textId="77777777" w:rsidTr="0090342C">
        <w:trPr>
          <w:trHeight w:val="511"/>
          <w:jc w:val="center"/>
        </w:trPr>
        <w:tc>
          <w:tcPr>
            <w:tcW w:w="1829" w:type="dxa"/>
            <w:tcBorders>
              <w:top w:val="single" w:sz="4" w:space="0" w:color="auto"/>
              <w:left w:val="single" w:sz="4" w:space="0" w:color="auto"/>
              <w:bottom w:val="single" w:sz="4" w:space="0" w:color="auto"/>
              <w:right w:val="single" w:sz="4" w:space="0" w:color="auto"/>
            </w:tcBorders>
          </w:tcPr>
          <w:p w14:paraId="5E94231C" w14:textId="6FBC1A34" w:rsidR="00D568E8" w:rsidRPr="00716999" w:rsidRDefault="00D568E8" w:rsidP="00821177">
            <w:pPr>
              <w:ind w:left="46" w:right="81"/>
              <w:contextualSpacing/>
              <w:jc w:val="both"/>
              <w:rPr>
                <w:rFonts w:ascii="Montserrat" w:hAnsi="Montserrat" w:cs="Mongolian Baiti"/>
                <w:color w:val="000000" w:themeColor="text1"/>
                <w:sz w:val="20"/>
                <w:szCs w:val="20"/>
                <w:lang w:eastAsia="en-US" w:bidi="en-US"/>
              </w:rPr>
            </w:pPr>
            <w:r w:rsidRPr="00716999">
              <w:rPr>
                <w:rFonts w:ascii="Montserrat" w:hAnsi="Montserrat" w:cs="Mongolian Baiti"/>
                <w:color w:val="000000" w:themeColor="text1"/>
                <w:sz w:val="20"/>
                <w:szCs w:val="20"/>
                <w:lang w:eastAsia="en-US" w:bidi="en-US"/>
              </w:rPr>
              <w:t xml:space="preserve"> Campaña Orientación Medica Telefónica</w:t>
            </w:r>
          </w:p>
        </w:tc>
        <w:tc>
          <w:tcPr>
            <w:tcW w:w="1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9C8A11" w14:textId="6AEB36B0" w:rsidR="002E7845" w:rsidRPr="00716999" w:rsidRDefault="002E7845" w:rsidP="00821177">
            <w:pPr>
              <w:ind w:right="8"/>
              <w:contextualSpacing/>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Dr. Ernesto Krug Llamas</w:t>
            </w:r>
          </w:p>
          <w:p w14:paraId="32627150" w14:textId="77777777" w:rsidR="002E7845" w:rsidRPr="00716999" w:rsidRDefault="002E7845" w:rsidP="00821177">
            <w:pPr>
              <w:ind w:right="8"/>
              <w:contextualSpacing/>
              <w:rPr>
                <w:rFonts w:ascii="Montserrat" w:hAnsi="Montserrat" w:cs="Mongolian Baiti"/>
                <w:color w:val="000000" w:themeColor="text1"/>
                <w:sz w:val="20"/>
                <w:szCs w:val="20"/>
              </w:rPr>
            </w:pPr>
          </w:p>
          <w:p w14:paraId="2F158211" w14:textId="0F40E24D" w:rsidR="002E7845" w:rsidRPr="00716999" w:rsidRDefault="002E7845" w:rsidP="00821177">
            <w:pPr>
              <w:ind w:right="8"/>
              <w:contextualSpacing/>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Dra. Hortensia Vega Vega</w:t>
            </w:r>
          </w:p>
          <w:p w14:paraId="38159A44" w14:textId="77777777" w:rsidR="00D568E8" w:rsidRPr="00716999" w:rsidRDefault="00D568E8" w:rsidP="00821177">
            <w:pPr>
              <w:ind w:right="8"/>
              <w:contextualSpacing/>
              <w:rPr>
                <w:rFonts w:ascii="Montserrat" w:hAnsi="Montserrat" w:cs="Mongolian Baiti"/>
                <w:color w:val="000000" w:themeColor="text1"/>
                <w:sz w:val="20"/>
                <w:szCs w:val="20"/>
              </w:rPr>
            </w:pPr>
          </w:p>
        </w:tc>
        <w:tc>
          <w:tcPr>
            <w:tcW w:w="1952" w:type="dxa"/>
            <w:tcBorders>
              <w:top w:val="single" w:sz="4" w:space="0" w:color="auto"/>
              <w:left w:val="single" w:sz="4" w:space="0" w:color="auto"/>
              <w:bottom w:val="single" w:sz="4" w:space="0" w:color="auto"/>
              <w:right w:val="single" w:sz="4" w:space="0" w:color="auto"/>
            </w:tcBorders>
          </w:tcPr>
          <w:p w14:paraId="07E4B092" w14:textId="77777777" w:rsidR="00D568E8" w:rsidRPr="00716999" w:rsidRDefault="00D568E8" w:rsidP="00821177">
            <w:pPr>
              <w:ind w:left="109" w:right="142"/>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Titular de la Coordinación de Unidades de Salud en el Primer Nivel</w:t>
            </w:r>
          </w:p>
          <w:p w14:paraId="02B9706F" w14:textId="77777777" w:rsidR="002E7845" w:rsidRPr="00716999" w:rsidRDefault="002E7845" w:rsidP="00821177">
            <w:pPr>
              <w:ind w:right="142"/>
              <w:contextualSpacing/>
              <w:jc w:val="both"/>
              <w:rPr>
                <w:rFonts w:ascii="Montserrat" w:hAnsi="Montserrat" w:cs="Mongolian Baiti"/>
                <w:color w:val="000000" w:themeColor="text1"/>
                <w:sz w:val="20"/>
                <w:szCs w:val="20"/>
              </w:rPr>
            </w:pPr>
          </w:p>
          <w:p w14:paraId="46A33255" w14:textId="77777777" w:rsidR="002E7845" w:rsidRPr="00716999" w:rsidRDefault="002E7845" w:rsidP="00821177">
            <w:pPr>
              <w:ind w:left="109" w:right="142"/>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Titular de la Coordinación de Unidades de Primer Nivel (CUPN)</w:t>
            </w:r>
          </w:p>
          <w:p w14:paraId="7DCEBC98" w14:textId="77777777" w:rsidR="002E7845" w:rsidRPr="00716999" w:rsidRDefault="002E7845" w:rsidP="00821177">
            <w:pPr>
              <w:ind w:left="109" w:right="142"/>
              <w:contextualSpacing/>
              <w:jc w:val="both"/>
              <w:rPr>
                <w:rFonts w:ascii="Montserrat" w:hAnsi="Montserrat" w:cs="Mongolian Baiti"/>
                <w:color w:val="000000" w:themeColor="text1"/>
                <w:sz w:val="20"/>
                <w:szCs w:val="20"/>
              </w:rPr>
            </w:pPr>
          </w:p>
          <w:p w14:paraId="2FCC02FD" w14:textId="029B8378" w:rsidR="002E7845" w:rsidRPr="00716999" w:rsidRDefault="002E7845" w:rsidP="00821177">
            <w:pPr>
              <w:ind w:left="109" w:right="142"/>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Coordinadora de Programas Médios</w:t>
            </w:r>
          </w:p>
        </w:tc>
        <w:tc>
          <w:tcPr>
            <w:tcW w:w="2396" w:type="dxa"/>
            <w:tcBorders>
              <w:top w:val="single" w:sz="4" w:space="0" w:color="auto"/>
              <w:left w:val="single" w:sz="4" w:space="0" w:color="auto"/>
              <w:bottom w:val="single" w:sz="4" w:space="0" w:color="auto"/>
              <w:right w:val="single" w:sz="4" w:space="0" w:color="auto"/>
            </w:tcBorders>
            <w:vAlign w:val="center"/>
          </w:tcPr>
          <w:p w14:paraId="381E1B06" w14:textId="10452B72" w:rsidR="00C56CE3" w:rsidRPr="00716999" w:rsidRDefault="00C56CE3" w:rsidP="00821177">
            <w:pPr>
              <w:ind w:left="157"/>
              <w:contextualSpacing/>
              <w:jc w:val="both"/>
              <w:rPr>
                <w:rFonts w:ascii="Montserrat" w:eastAsia="Calibri" w:hAnsi="Montserrat" w:cs="Mongolian Baiti"/>
                <w:color w:val="000000" w:themeColor="text1"/>
                <w:sz w:val="20"/>
                <w:szCs w:val="20"/>
                <w:u w:val="single"/>
                <w:lang w:eastAsia="en-US"/>
              </w:rPr>
            </w:pPr>
            <w:hyperlink r:id="rId14" w:history="1">
              <w:r w:rsidRPr="00716999">
                <w:rPr>
                  <w:rStyle w:val="Hipervnculo"/>
                  <w:rFonts w:ascii="Montserrat" w:eastAsia="Calibri" w:hAnsi="Montserrat" w:cs="Mongolian Baiti"/>
                  <w:color w:val="000000" w:themeColor="text1"/>
                  <w:sz w:val="20"/>
                  <w:szCs w:val="20"/>
                  <w:lang w:eastAsia="en-US"/>
                </w:rPr>
                <w:t>ernesto.krug@imss.gob.mx</w:t>
              </w:r>
            </w:hyperlink>
          </w:p>
          <w:p w14:paraId="141A088E" w14:textId="77777777" w:rsidR="00C56CE3" w:rsidRPr="00716999" w:rsidRDefault="00C56CE3" w:rsidP="00821177">
            <w:pPr>
              <w:ind w:left="157"/>
              <w:contextualSpacing/>
              <w:jc w:val="both"/>
              <w:rPr>
                <w:rFonts w:ascii="Montserrat" w:eastAsia="Calibri" w:hAnsi="Montserrat" w:cs="Mongolian Baiti"/>
                <w:color w:val="000000" w:themeColor="text1"/>
                <w:sz w:val="20"/>
                <w:szCs w:val="20"/>
                <w:u w:val="single"/>
                <w:lang w:eastAsia="en-US"/>
              </w:rPr>
            </w:pPr>
          </w:p>
          <w:p w14:paraId="24CD079C" w14:textId="45C6EE61" w:rsidR="00C56CE3" w:rsidRPr="00716999" w:rsidRDefault="00C56CE3" w:rsidP="00821177">
            <w:pPr>
              <w:ind w:left="157"/>
              <w:contextualSpacing/>
              <w:jc w:val="both"/>
              <w:rPr>
                <w:rFonts w:ascii="Montserrat" w:eastAsia="Calibri" w:hAnsi="Montserrat" w:cs="Mongolian Baiti"/>
                <w:color w:val="000000" w:themeColor="text1"/>
                <w:sz w:val="20"/>
                <w:szCs w:val="20"/>
                <w:u w:val="single"/>
                <w:lang w:eastAsia="en-US"/>
              </w:rPr>
            </w:pPr>
            <w:r w:rsidRPr="00716999">
              <w:rPr>
                <w:rFonts w:ascii="Montserrat" w:eastAsia="Calibri" w:hAnsi="Montserrat" w:cs="Mongolian Baiti"/>
                <w:color w:val="000000" w:themeColor="text1"/>
                <w:sz w:val="20"/>
                <w:szCs w:val="20"/>
                <w:u w:val="single"/>
                <w:lang w:eastAsia="en-US"/>
              </w:rPr>
              <w:t>hortensia.vega@imss.gob.mx</w:t>
            </w:r>
          </w:p>
        </w:tc>
        <w:tc>
          <w:tcPr>
            <w:tcW w:w="1669" w:type="dxa"/>
            <w:tcBorders>
              <w:top w:val="single" w:sz="4" w:space="0" w:color="auto"/>
              <w:left w:val="single" w:sz="4" w:space="0" w:color="auto"/>
              <w:bottom w:val="single" w:sz="4" w:space="0" w:color="auto"/>
              <w:right w:val="single" w:sz="4" w:space="0" w:color="auto"/>
            </w:tcBorders>
          </w:tcPr>
          <w:p w14:paraId="68A9B3C0" w14:textId="77777777" w:rsidR="00D568E8" w:rsidRPr="00716999" w:rsidRDefault="00D568E8" w:rsidP="00821177">
            <w:pPr>
              <w:ind w:right="96"/>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57 26 17 00 Ext. 16902</w:t>
            </w:r>
          </w:p>
          <w:p w14:paraId="5161C2E9" w14:textId="77777777" w:rsidR="00D568E8" w:rsidRPr="00716999" w:rsidRDefault="00D568E8" w:rsidP="00821177">
            <w:pPr>
              <w:ind w:right="96"/>
              <w:contextualSpacing/>
              <w:jc w:val="both"/>
              <w:rPr>
                <w:rFonts w:ascii="Montserrat" w:hAnsi="Montserrat" w:cs="Mongolian Baiti"/>
                <w:color w:val="000000" w:themeColor="text1"/>
                <w:sz w:val="20"/>
                <w:szCs w:val="20"/>
              </w:rPr>
            </w:pPr>
          </w:p>
        </w:tc>
      </w:tr>
      <w:tr w:rsidR="002E7845" w:rsidRPr="00716999" w14:paraId="6CBFC5AF" w14:textId="77777777" w:rsidTr="003118EE">
        <w:trPr>
          <w:trHeight w:val="511"/>
          <w:jc w:val="center"/>
        </w:trPr>
        <w:tc>
          <w:tcPr>
            <w:tcW w:w="1829" w:type="dxa"/>
            <w:tcBorders>
              <w:top w:val="single" w:sz="4" w:space="0" w:color="auto"/>
              <w:left w:val="single" w:sz="4" w:space="0" w:color="auto"/>
              <w:bottom w:val="single" w:sz="4" w:space="0" w:color="auto"/>
              <w:right w:val="single" w:sz="4" w:space="0" w:color="auto"/>
            </w:tcBorders>
          </w:tcPr>
          <w:p w14:paraId="5A47060E" w14:textId="338F5CDB" w:rsidR="002E7845" w:rsidRPr="00716999" w:rsidRDefault="002E7845" w:rsidP="00821177">
            <w:pPr>
              <w:ind w:left="46" w:right="81"/>
              <w:contextualSpacing/>
              <w:jc w:val="both"/>
              <w:rPr>
                <w:rFonts w:ascii="Montserrat" w:hAnsi="Montserrat" w:cs="Mongolian Baiti"/>
                <w:color w:val="000000" w:themeColor="text1"/>
                <w:sz w:val="20"/>
                <w:szCs w:val="20"/>
                <w:lang w:eastAsia="en-US" w:bidi="en-US"/>
              </w:rPr>
            </w:pPr>
            <w:r w:rsidRPr="00716999">
              <w:rPr>
                <w:rFonts w:ascii="Montserrat" w:hAnsi="Montserrat" w:cs="Mongolian Baiti"/>
                <w:color w:val="000000" w:themeColor="text1"/>
                <w:sz w:val="20"/>
                <w:szCs w:val="20"/>
                <w:lang w:eastAsia="en-US" w:bidi="en-US"/>
              </w:rPr>
              <w:t>Campaña Modelo Preventivo de Enfermedades Crónicas (MPEC)</w:t>
            </w:r>
          </w:p>
        </w:tc>
        <w:tc>
          <w:tcPr>
            <w:tcW w:w="1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BDCDE3" w14:textId="77777777" w:rsidR="00EB6B6A" w:rsidRPr="00716999" w:rsidRDefault="00EB6B6A" w:rsidP="00821177">
            <w:pPr>
              <w:ind w:right="8"/>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Dr. Ernesto Krug Llamas</w:t>
            </w:r>
          </w:p>
          <w:p w14:paraId="71C02F4F" w14:textId="77777777" w:rsidR="002E7845" w:rsidRPr="00716999" w:rsidRDefault="002E7845" w:rsidP="00821177">
            <w:pPr>
              <w:ind w:right="8"/>
              <w:contextualSpacing/>
              <w:jc w:val="both"/>
              <w:rPr>
                <w:rFonts w:ascii="Montserrat" w:hAnsi="Montserrat" w:cs="Mongolian Baiti"/>
                <w:color w:val="000000" w:themeColor="text1"/>
                <w:sz w:val="20"/>
                <w:szCs w:val="20"/>
              </w:rPr>
            </w:pPr>
          </w:p>
        </w:tc>
        <w:tc>
          <w:tcPr>
            <w:tcW w:w="1952" w:type="dxa"/>
            <w:tcBorders>
              <w:top w:val="single" w:sz="4" w:space="0" w:color="auto"/>
              <w:left w:val="single" w:sz="4" w:space="0" w:color="auto"/>
              <w:bottom w:val="single" w:sz="4" w:space="0" w:color="auto"/>
              <w:right w:val="single" w:sz="4" w:space="0" w:color="auto"/>
            </w:tcBorders>
          </w:tcPr>
          <w:p w14:paraId="74E3DCF0" w14:textId="41D0CED4" w:rsidR="002E7845" w:rsidRPr="00716999" w:rsidRDefault="00EB6B6A" w:rsidP="00821177">
            <w:pPr>
              <w:ind w:left="109" w:right="142"/>
              <w:contextualSpacing/>
              <w:jc w:val="both"/>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Titular de la Coordinación de Unidades de Primer Nivel (CUPN)</w:t>
            </w:r>
          </w:p>
        </w:tc>
        <w:tc>
          <w:tcPr>
            <w:tcW w:w="2396" w:type="dxa"/>
            <w:tcBorders>
              <w:top w:val="single" w:sz="4" w:space="0" w:color="auto"/>
              <w:left w:val="single" w:sz="4" w:space="0" w:color="auto"/>
              <w:bottom w:val="single" w:sz="4" w:space="0" w:color="auto"/>
              <w:right w:val="single" w:sz="4" w:space="0" w:color="auto"/>
            </w:tcBorders>
            <w:vAlign w:val="center"/>
          </w:tcPr>
          <w:p w14:paraId="649FCB1C" w14:textId="0CF825C2" w:rsidR="002E7845" w:rsidRPr="00716999" w:rsidRDefault="00C56CE3" w:rsidP="00821177">
            <w:pPr>
              <w:ind w:left="157"/>
              <w:contextualSpacing/>
              <w:jc w:val="both"/>
              <w:rPr>
                <w:rFonts w:ascii="Montserrat" w:hAnsi="Montserrat" w:cs="Mongolian Baiti"/>
                <w:color w:val="000000" w:themeColor="text1"/>
                <w:sz w:val="20"/>
                <w:szCs w:val="20"/>
              </w:rPr>
            </w:pPr>
            <w:r w:rsidRPr="00716999">
              <w:rPr>
                <w:rFonts w:ascii="Montserrat" w:eastAsia="Calibri" w:hAnsi="Montserrat" w:cs="Mongolian Baiti"/>
                <w:color w:val="000000" w:themeColor="text1"/>
                <w:sz w:val="20"/>
                <w:szCs w:val="20"/>
                <w:u w:val="single"/>
                <w:lang w:eastAsia="en-US"/>
              </w:rPr>
              <w:t>ernesto.krug@imss.gob.mx</w:t>
            </w:r>
          </w:p>
        </w:tc>
        <w:tc>
          <w:tcPr>
            <w:tcW w:w="1669" w:type="dxa"/>
            <w:tcBorders>
              <w:top w:val="single" w:sz="4" w:space="0" w:color="auto"/>
              <w:left w:val="single" w:sz="4" w:space="0" w:color="auto"/>
              <w:bottom w:val="single" w:sz="4" w:space="0" w:color="auto"/>
              <w:right w:val="single" w:sz="4" w:space="0" w:color="auto"/>
            </w:tcBorders>
          </w:tcPr>
          <w:p w14:paraId="613FEEFA" w14:textId="77777777" w:rsidR="002E7845" w:rsidRPr="00716999" w:rsidRDefault="002E7845" w:rsidP="00821177">
            <w:pPr>
              <w:ind w:right="96"/>
              <w:contextualSpacing/>
              <w:jc w:val="both"/>
              <w:rPr>
                <w:rFonts w:ascii="Montserrat" w:hAnsi="Montserrat" w:cs="Mongolian Baiti"/>
                <w:color w:val="000000" w:themeColor="text1"/>
                <w:sz w:val="20"/>
                <w:szCs w:val="20"/>
              </w:rPr>
            </w:pPr>
          </w:p>
        </w:tc>
      </w:tr>
    </w:tbl>
    <w:p w14:paraId="3ADCBB50" w14:textId="77777777" w:rsidR="006A7C88" w:rsidRPr="00716999" w:rsidRDefault="006A7C88" w:rsidP="00821177">
      <w:pPr>
        <w:contextualSpacing/>
        <w:jc w:val="both"/>
        <w:rPr>
          <w:rFonts w:ascii="Montserrat" w:hAnsi="Montserrat" w:cs="Mongolian Baiti"/>
          <w:color w:val="000000" w:themeColor="text1"/>
          <w:sz w:val="20"/>
          <w:szCs w:val="20"/>
          <w:lang w:eastAsia="es-MX"/>
        </w:rPr>
      </w:pPr>
    </w:p>
    <w:p w14:paraId="410AB831" w14:textId="77777777" w:rsidR="006A7C88" w:rsidRPr="00716999" w:rsidRDefault="006A7C88" w:rsidP="00821177">
      <w:pPr>
        <w:pStyle w:val="Ttulo2"/>
        <w:numPr>
          <w:ilvl w:val="0"/>
          <w:numId w:val="1"/>
        </w:numPr>
        <w:tabs>
          <w:tab w:val="center" w:pos="426"/>
        </w:tabs>
        <w:spacing w:before="0" w:after="0"/>
        <w:ind w:left="0" w:right="51" w:firstLine="0"/>
        <w:contextualSpacing/>
        <w:jc w:val="both"/>
        <w:rPr>
          <w:rFonts w:ascii="Montserrat" w:hAnsi="Montserrat" w:cs="Mongolian Baiti"/>
          <w:color w:val="000000" w:themeColor="text1"/>
          <w:sz w:val="20"/>
          <w:szCs w:val="20"/>
          <w:lang w:eastAsia="es-MX"/>
        </w:rPr>
      </w:pPr>
      <w:bookmarkStart w:id="98" w:name="_Toc63435642"/>
      <w:bookmarkStart w:id="99" w:name="_Toc97059222"/>
      <w:bookmarkStart w:id="100" w:name="_Toc218693092"/>
      <w:r w:rsidRPr="00716999">
        <w:rPr>
          <w:rFonts w:ascii="Montserrat" w:hAnsi="Montserrat" w:cs="Mongolian Baiti"/>
          <w:color w:val="000000" w:themeColor="text1"/>
          <w:sz w:val="20"/>
          <w:szCs w:val="20"/>
          <w:lang w:eastAsia="es-MX"/>
        </w:rPr>
        <w:t>Ventanilla única entre el Instituto y el Proveedor</w:t>
      </w:r>
      <w:bookmarkEnd w:id="98"/>
      <w:r w:rsidRPr="00716999">
        <w:rPr>
          <w:rFonts w:ascii="Montserrat" w:hAnsi="Montserrat" w:cs="Mongolian Baiti"/>
          <w:color w:val="000000" w:themeColor="text1"/>
          <w:sz w:val="20"/>
          <w:szCs w:val="20"/>
          <w:lang w:eastAsia="es-MX"/>
        </w:rPr>
        <w:t>.</w:t>
      </w:r>
      <w:bookmarkEnd w:id="99"/>
      <w:bookmarkEnd w:id="100"/>
    </w:p>
    <w:p w14:paraId="5348F841" w14:textId="77777777" w:rsidR="006A7C88" w:rsidRPr="00716999" w:rsidRDefault="006A7C88" w:rsidP="00821177">
      <w:pPr>
        <w:contextualSpacing/>
        <w:jc w:val="both"/>
        <w:rPr>
          <w:rFonts w:ascii="Montserrat" w:hAnsi="Montserrat" w:cs="Mongolian Baiti"/>
          <w:color w:val="000000" w:themeColor="text1"/>
          <w:sz w:val="20"/>
          <w:szCs w:val="20"/>
          <w:lang w:eastAsia="es-MX"/>
        </w:rPr>
      </w:pPr>
    </w:p>
    <w:p w14:paraId="3168C841" w14:textId="77777777" w:rsidR="006A7C88" w:rsidRPr="00716999" w:rsidRDefault="006A7C88"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lastRenderedPageBreak/>
        <w:t>El Instituto señala como Ventanilla Única a la Coordinación de Servicios de Infraestructura Tecnológica Institucional (CSITI) de la Dirección de Innovación y Desarrollo Tecnológico del IMSS, o quien designe el titular de la CSITI, Con el propósito de ordenar las comunicaciones y entrega de documentación entre el Instituto y el Proveedor del servicio, con el propósito de ordenar las comunicaciones y entrega de documentación entre el Instituto y el Proveedor del servicio para:</w:t>
      </w:r>
    </w:p>
    <w:p w14:paraId="1BD73C02" w14:textId="77777777" w:rsidR="006A7C88" w:rsidRPr="00716999" w:rsidRDefault="006A7C88" w:rsidP="00821177">
      <w:pPr>
        <w:contextualSpacing/>
        <w:jc w:val="both"/>
        <w:rPr>
          <w:rFonts w:ascii="Montserrat" w:hAnsi="Montserrat" w:cs="Mongolian Baiti"/>
          <w:color w:val="000000" w:themeColor="text1"/>
          <w:sz w:val="20"/>
          <w:szCs w:val="20"/>
          <w:lang w:eastAsia="es-MX"/>
        </w:rPr>
      </w:pPr>
    </w:p>
    <w:p w14:paraId="2B25DCC3" w14:textId="77777777" w:rsidR="006A7C88" w:rsidRPr="00716999" w:rsidRDefault="006A7C88" w:rsidP="00821177">
      <w:pPr>
        <w:ind w:left="284" w:hanging="284"/>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w:t>
      </w:r>
      <w:r w:rsidRPr="00716999">
        <w:rPr>
          <w:rFonts w:ascii="Montserrat" w:hAnsi="Montserrat" w:cs="Mongolian Baiti"/>
          <w:color w:val="000000" w:themeColor="text1"/>
          <w:sz w:val="20"/>
          <w:szCs w:val="20"/>
          <w:lang w:eastAsia="es-MX"/>
        </w:rPr>
        <w:tab/>
        <w:t xml:space="preserve">Recibir comunicaciones y documentación por parte del Proveedor del servicio dirigida a las áreas requirentes. </w:t>
      </w:r>
    </w:p>
    <w:p w14:paraId="6692FBFB" w14:textId="77777777" w:rsidR="006A7C88" w:rsidRPr="00716999" w:rsidRDefault="006A7C88" w:rsidP="00821177">
      <w:pPr>
        <w:ind w:left="284" w:hanging="284"/>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w:t>
      </w:r>
      <w:r w:rsidRPr="00716999">
        <w:rPr>
          <w:rFonts w:ascii="Montserrat" w:hAnsi="Montserrat" w:cs="Mongolian Baiti"/>
          <w:color w:val="000000" w:themeColor="text1"/>
          <w:sz w:val="20"/>
          <w:szCs w:val="20"/>
          <w:lang w:eastAsia="es-MX"/>
        </w:rPr>
        <w:tab/>
        <w:t xml:space="preserve">Notificar a las áreas requirentes que correspondan, las comunicaciones y entregarles la documentación que reciba por parte del proveedor del servicio. </w:t>
      </w:r>
    </w:p>
    <w:p w14:paraId="2FD9AF8A" w14:textId="77777777" w:rsidR="006A7C88" w:rsidRPr="00716999" w:rsidRDefault="006A7C88" w:rsidP="00821177">
      <w:pPr>
        <w:ind w:left="284" w:hanging="284"/>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w:t>
      </w:r>
      <w:r w:rsidRPr="00716999">
        <w:rPr>
          <w:rFonts w:ascii="Montserrat" w:hAnsi="Montserrat" w:cs="Mongolian Baiti"/>
          <w:color w:val="000000" w:themeColor="text1"/>
          <w:sz w:val="20"/>
          <w:szCs w:val="20"/>
          <w:lang w:eastAsia="es-MX"/>
        </w:rPr>
        <w:tab/>
        <w:t xml:space="preserve">Recibir comunicaciones y documentación por parte de las áreas requirentes dirigidas al Proveedor del servicio.  </w:t>
      </w:r>
    </w:p>
    <w:p w14:paraId="4D30156D" w14:textId="77777777" w:rsidR="006A7C88" w:rsidRPr="00716999" w:rsidRDefault="006A7C88" w:rsidP="00821177">
      <w:pPr>
        <w:ind w:left="284" w:hanging="284"/>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w:t>
      </w:r>
      <w:r w:rsidRPr="00716999">
        <w:rPr>
          <w:rFonts w:ascii="Montserrat" w:hAnsi="Montserrat" w:cs="Mongolian Baiti"/>
          <w:color w:val="000000" w:themeColor="text1"/>
          <w:sz w:val="20"/>
          <w:szCs w:val="20"/>
          <w:lang w:eastAsia="es-MX"/>
        </w:rPr>
        <w:tab/>
        <w:t xml:space="preserve">Notificar al proveedor del servicio las comunicaciones y entregarle la documentación que reciba por parte de las áreas requirentes. </w:t>
      </w:r>
    </w:p>
    <w:p w14:paraId="48B2DDB3" w14:textId="77777777" w:rsidR="006A7C88" w:rsidRPr="00716999" w:rsidRDefault="006A7C88" w:rsidP="00821177">
      <w:pPr>
        <w:contextualSpacing/>
        <w:jc w:val="both"/>
        <w:rPr>
          <w:rFonts w:ascii="Montserrat" w:hAnsi="Montserrat" w:cs="Mongolian Baiti"/>
          <w:color w:val="000000" w:themeColor="text1"/>
          <w:sz w:val="20"/>
          <w:szCs w:val="20"/>
          <w:lang w:eastAsia="es-MX"/>
        </w:rPr>
      </w:pPr>
    </w:p>
    <w:p w14:paraId="10EFF379" w14:textId="77777777" w:rsidR="006A7C88" w:rsidRPr="00716999" w:rsidRDefault="006A7C88"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En virtud de lo anterior, no serán reconocidas las notificaciones y entrega de documentación que se realice fuera de la Ventanilla Única. La responsabilidad de la Ventanilla Única queda circunscrita a la de recibir y notificar las respectivas peticiones entre las áreas requirentes y el Proveedor del servicio. El titular de la Ventanilla Única deberá solicitar al proveedor del servicio precisiones sobre la información y documentación entregada a las áreas requirentes.  </w:t>
      </w:r>
    </w:p>
    <w:p w14:paraId="605C1B75" w14:textId="77777777" w:rsidR="006A7C88" w:rsidRPr="00716999" w:rsidRDefault="006A7C88" w:rsidP="00821177">
      <w:pPr>
        <w:contextualSpacing/>
        <w:jc w:val="both"/>
        <w:rPr>
          <w:rFonts w:ascii="Montserrat" w:hAnsi="Montserrat" w:cs="Mongolian Baiti"/>
          <w:color w:val="000000" w:themeColor="text1"/>
          <w:sz w:val="20"/>
          <w:szCs w:val="20"/>
          <w:lang w:eastAsia="es-MX"/>
        </w:rPr>
      </w:pPr>
    </w:p>
    <w:p w14:paraId="489641AD" w14:textId="77777777" w:rsidR="006A7C88" w:rsidRPr="00716999" w:rsidRDefault="006A7C88" w:rsidP="00821177">
      <w:pPr>
        <w:contextualSpacing/>
        <w:jc w:val="both"/>
        <w:rPr>
          <w:rFonts w:ascii="Montserrat" w:hAnsi="Montserrat" w:cs="Mongolian Baiti"/>
          <w:color w:val="000000" w:themeColor="text1"/>
          <w:sz w:val="20"/>
          <w:szCs w:val="20"/>
          <w:lang w:eastAsia="es-MX"/>
        </w:rPr>
      </w:pPr>
      <w:r w:rsidRPr="00716999">
        <w:rPr>
          <w:rFonts w:ascii="Montserrat" w:hAnsi="Montserrat" w:cs="Mongolian Baiti"/>
          <w:color w:val="000000" w:themeColor="text1"/>
          <w:sz w:val="20"/>
          <w:szCs w:val="20"/>
          <w:lang w:eastAsia="es-MX"/>
        </w:rPr>
        <w:t xml:space="preserve">Los procedimientos previstos en este anexo entre las áreas requirentes, técnica y el Proveedor del servicio quedarán subordinadas a la Ventanilla Única en los términos descritos, por lo de manera enunciativa más no limitativa, este es el único canal para solicitar servicios, presentar facturas, notificar penalizaciones, deductivas, entre otros rubros.  </w:t>
      </w:r>
    </w:p>
    <w:p w14:paraId="075DB1BF" w14:textId="77777777" w:rsidR="00090165" w:rsidRPr="00716999" w:rsidRDefault="00090165" w:rsidP="00821177">
      <w:pPr>
        <w:contextualSpacing/>
        <w:jc w:val="both"/>
        <w:rPr>
          <w:rFonts w:ascii="Montserrat" w:hAnsi="Montserrat" w:cs="Mongolian Baiti"/>
          <w:color w:val="000000" w:themeColor="text1"/>
          <w:sz w:val="20"/>
          <w:szCs w:val="20"/>
        </w:rPr>
      </w:pPr>
    </w:p>
    <w:p w14:paraId="70014BF0" w14:textId="77777777" w:rsidR="00821177" w:rsidRPr="00716999" w:rsidRDefault="00821177" w:rsidP="00821177">
      <w:pPr>
        <w:contextualSpacing/>
        <w:jc w:val="both"/>
        <w:rPr>
          <w:rFonts w:ascii="Montserrat" w:hAnsi="Montserrat" w:cs="Mongolian Baiti"/>
          <w:color w:val="000000" w:themeColor="text1"/>
          <w:sz w:val="20"/>
          <w:szCs w:val="20"/>
        </w:rPr>
      </w:pPr>
    </w:p>
    <w:p w14:paraId="130548C6" w14:textId="7492D21B" w:rsidR="00571097" w:rsidRPr="00716999" w:rsidRDefault="00B57724" w:rsidP="00821177">
      <w:pPr>
        <w:pStyle w:val="Ttulo2"/>
        <w:numPr>
          <w:ilvl w:val="0"/>
          <w:numId w:val="1"/>
        </w:numPr>
        <w:spacing w:before="0" w:after="0"/>
        <w:ind w:left="0" w:firstLine="0"/>
        <w:contextualSpacing/>
        <w:jc w:val="both"/>
        <w:rPr>
          <w:rFonts w:ascii="Montserrat" w:hAnsi="Montserrat" w:cs="Mongolian Baiti"/>
          <w:color w:val="000000" w:themeColor="text1"/>
          <w:sz w:val="20"/>
          <w:szCs w:val="20"/>
        </w:rPr>
      </w:pPr>
      <w:bookmarkStart w:id="101" w:name="_Toc83215713"/>
      <w:bookmarkStart w:id="102" w:name="_Toc85104739"/>
      <w:bookmarkStart w:id="103" w:name="_Toc97059224"/>
      <w:bookmarkStart w:id="104" w:name="_Toc218693093"/>
      <w:r w:rsidRPr="00716999">
        <w:rPr>
          <w:rFonts w:ascii="Montserrat" w:hAnsi="Montserrat" w:cs="Mongolian Baiti"/>
          <w:color w:val="000000" w:themeColor="text1"/>
          <w:sz w:val="20"/>
          <w:szCs w:val="20"/>
        </w:rPr>
        <w:t>Firmas de elaboración, revisión y aprobación</w:t>
      </w:r>
      <w:bookmarkEnd w:id="101"/>
      <w:bookmarkEnd w:id="102"/>
      <w:r w:rsidR="00D655CA" w:rsidRPr="00716999">
        <w:rPr>
          <w:rFonts w:ascii="Montserrat" w:hAnsi="Montserrat" w:cs="Mongolian Baiti"/>
          <w:color w:val="000000" w:themeColor="text1"/>
          <w:sz w:val="20"/>
          <w:szCs w:val="20"/>
        </w:rPr>
        <w:t>.</w:t>
      </w:r>
      <w:bookmarkEnd w:id="103"/>
      <w:bookmarkEnd w:id="104"/>
    </w:p>
    <w:p w14:paraId="6833977B" w14:textId="77777777" w:rsidR="00FB40D5" w:rsidRPr="00716999" w:rsidRDefault="00FB40D5" w:rsidP="00821177">
      <w:pPr>
        <w:contextualSpacing/>
        <w:rPr>
          <w:rFonts w:ascii="Montserrat" w:hAnsi="Montserrat" w:cs="Mongolian Baiti"/>
          <w:color w:val="000000" w:themeColor="text1"/>
          <w:sz w:val="20"/>
          <w:szCs w:val="20"/>
        </w:rPr>
      </w:pPr>
    </w:p>
    <w:tbl>
      <w:tblPr>
        <w:tblW w:w="49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473"/>
        <w:gridCol w:w="3192"/>
        <w:gridCol w:w="1681"/>
        <w:gridCol w:w="1380"/>
      </w:tblGrid>
      <w:tr w:rsidR="00E635A2" w:rsidRPr="00716999" w14:paraId="44084C4D" w14:textId="77777777">
        <w:trPr>
          <w:trHeight w:val="337"/>
          <w:jc w:val="center"/>
        </w:trPr>
        <w:tc>
          <w:tcPr>
            <w:tcW w:w="1417" w:type="pct"/>
            <w:shd w:val="clear" w:color="auto" w:fill="F2F2F2" w:themeFill="background1" w:themeFillShade="F2"/>
            <w:vAlign w:val="center"/>
          </w:tcPr>
          <w:p w14:paraId="22461EB7" w14:textId="4FF416BE" w:rsidR="00E635A2" w:rsidRPr="00716999" w:rsidRDefault="00821177" w:rsidP="00821177">
            <w:pPr>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Elaboró</w:t>
            </w:r>
          </w:p>
        </w:tc>
        <w:tc>
          <w:tcPr>
            <w:tcW w:w="1829" w:type="pct"/>
            <w:shd w:val="clear" w:color="auto" w:fill="F2F2F2" w:themeFill="background1" w:themeFillShade="F2"/>
          </w:tcPr>
          <w:p w14:paraId="77152799" w14:textId="77777777" w:rsidR="00E635A2" w:rsidRPr="00716999" w:rsidRDefault="00E635A2" w:rsidP="00821177">
            <w:pPr>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Cargo</w:t>
            </w:r>
          </w:p>
        </w:tc>
        <w:tc>
          <w:tcPr>
            <w:tcW w:w="963" w:type="pct"/>
            <w:shd w:val="clear" w:color="auto" w:fill="F2F2F2" w:themeFill="background1" w:themeFillShade="F2"/>
            <w:vAlign w:val="center"/>
          </w:tcPr>
          <w:p w14:paraId="019CFF9D" w14:textId="77777777" w:rsidR="00E635A2" w:rsidRPr="00716999" w:rsidRDefault="00E635A2" w:rsidP="00821177">
            <w:pPr>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Firma</w:t>
            </w:r>
          </w:p>
        </w:tc>
        <w:tc>
          <w:tcPr>
            <w:tcW w:w="791" w:type="pct"/>
            <w:shd w:val="clear" w:color="auto" w:fill="F2F2F2" w:themeFill="background1" w:themeFillShade="F2"/>
            <w:vAlign w:val="center"/>
          </w:tcPr>
          <w:p w14:paraId="7F06D437" w14:textId="77777777" w:rsidR="00E635A2" w:rsidRPr="00716999" w:rsidRDefault="00E635A2" w:rsidP="00821177">
            <w:pPr>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Fecha</w:t>
            </w:r>
          </w:p>
        </w:tc>
      </w:tr>
      <w:tr w:rsidR="00E635A2" w:rsidRPr="00716999" w14:paraId="62DC0096" w14:textId="77777777">
        <w:trPr>
          <w:trHeight w:val="594"/>
          <w:jc w:val="center"/>
        </w:trPr>
        <w:tc>
          <w:tcPr>
            <w:tcW w:w="1417" w:type="pct"/>
            <w:vAlign w:val="center"/>
          </w:tcPr>
          <w:p w14:paraId="0D63F0D4" w14:textId="77777777" w:rsidR="00E635A2" w:rsidRPr="00716999" w:rsidRDefault="00E635A2" w:rsidP="00821177">
            <w:pPr>
              <w:tabs>
                <w:tab w:val="center" w:pos="4320"/>
                <w:tab w:val="right" w:pos="8640"/>
              </w:tabs>
              <w:jc w:val="center"/>
              <w:rPr>
                <w:rFonts w:ascii="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Mtro. Andrés Chiguil Alvarado</w:t>
            </w:r>
          </w:p>
        </w:tc>
        <w:tc>
          <w:tcPr>
            <w:tcW w:w="1829" w:type="pct"/>
            <w:vAlign w:val="center"/>
          </w:tcPr>
          <w:p w14:paraId="4E1ABA19" w14:textId="77777777" w:rsidR="00E635A2" w:rsidRPr="00716999" w:rsidRDefault="00E635A2" w:rsidP="00821177">
            <w:pPr>
              <w:jc w:val="center"/>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Coordinador Técnico NC E1</w:t>
            </w:r>
          </w:p>
        </w:tc>
        <w:tc>
          <w:tcPr>
            <w:tcW w:w="963" w:type="pct"/>
            <w:vAlign w:val="center"/>
          </w:tcPr>
          <w:p w14:paraId="72623D0D" w14:textId="77777777" w:rsidR="00E635A2" w:rsidRPr="00716999" w:rsidRDefault="00E635A2" w:rsidP="00821177">
            <w:pPr>
              <w:jc w:val="center"/>
              <w:rPr>
                <w:rFonts w:ascii="Montserrat" w:hAnsi="Montserrat" w:cs="Mongolian Baiti"/>
                <w:color w:val="000000" w:themeColor="text1"/>
                <w:sz w:val="20"/>
                <w:szCs w:val="20"/>
              </w:rPr>
            </w:pPr>
          </w:p>
          <w:p w14:paraId="3DCD121C" w14:textId="77777777" w:rsidR="00E635A2" w:rsidRPr="00716999" w:rsidRDefault="00E635A2" w:rsidP="00821177">
            <w:pPr>
              <w:jc w:val="center"/>
              <w:rPr>
                <w:rFonts w:ascii="Montserrat" w:hAnsi="Montserrat" w:cs="Mongolian Baiti"/>
                <w:color w:val="000000" w:themeColor="text1"/>
                <w:sz w:val="20"/>
                <w:szCs w:val="20"/>
              </w:rPr>
            </w:pPr>
          </w:p>
          <w:p w14:paraId="7F3C95B5" w14:textId="77777777" w:rsidR="00E635A2" w:rsidRPr="00716999" w:rsidRDefault="00E635A2" w:rsidP="00821177">
            <w:pPr>
              <w:jc w:val="center"/>
              <w:rPr>
                <w:rFonts w:ascii="Montserrat" w:hAnsi="Montserrat" w:cs="Mongolian Baiti"/>
                <w:color w:val="000000" w:themeColor="text1"/>
                <w:sz w:val="20"/>
                <w:szCs w:val="20"/>
              </w:rPr>
            </w:pPr>
          </w:p>
          <w:p w14:paraId="52484347" w14:textId="77777777" w:rsidR="00E635A2" w:rsidRPr="00716999" w:rsidRDefault="00E635A2" w:rsidP="00821177">
            <w:pPr>
              <w:jc w:val="center"/>
              <w:rPr>
                <w:rFonts w:ascii="Montserrat" w:hAnsi="Montserrat" w:cs="Mongolian Baiti"/>
                <w:color w:val="000000" w:themeColor="text1"/>
                <w:sz w:val="20"/>
                <w:szCs w:val="20"/>
              </w:rPr>
            </w:pPr>
          </w:p>
        </w:tc>
        <w:tc>
          <w:tcPr>
            <w:tcW w:w="791" w:type="pct"/>
            <w:vAlign w:val="center"/>
          </w:tcPr>
          <w:p w14:paraId="3949E4D1" w14:textId="38D702E1" w:rsidR="00E635A2" w:rsidRPr="00716999" w:rsidRDefault="00821177" w:rsidP="00821177">
            <w:pPr>
              <w:tabs>
                <w:tab w:val="center" w:pos="4320"/>
                <w:tab w:val="right" w:pos="8640"/>
              </w:tabs>
              <w:jc w:val="center"/>
              <w:rPr>
                <w:rFonts w:ascii="Montserrat" w:hAnsi="Montserrat" w:cs="Mongolian Baiti"/>
                <w:color w:val="000000" w:themeColor="text1"/>
                <w:sz w:val="20"/>
                <w:szCs w:val="20"/>
              </w:rPr>
            </w:pPr>
            <w:r w:rsidRPr="00716999">
              <w:rPr>
                <w:rFonts w:ascii="Montserrat" w:eastAsia="Montserrat" w:hAnsi="Montserrat" w:cs="Mongolian Baiti"/>
                <w:color w:val="000000" w:themeColor="text1"/>
                <w:sz w:val="20"/>
                <w:szCs w:val="20"/>
              </w:rPr>
              <w:t>07/01/2026</w:t>
            </w:r>
          </w:p>
        </w:tc>
      </w:tr>
    </w:tbl>
    <w:p w14:paraId="2D0F7274" w14:textId="77777777" w:rsidR="00E635A2" w:rsidRPr="00716999" w:rsidRDefault="00E635A2" w:rsidP="00821177">
      <w:pPr>
        <w:pStyle w:val="Textoindependiente"/>
        <w:tabs>
          <w:tab w:val="left" w:pos="1833"/>
        </w:tabs>
        <w:rPr>
          <w:rFonts w:ascii="Montserrat" w:hAnsi="Montserrat" w:cs="Mongolian Baiti"/>
          <w:b w:val="0"/>
          <w:color w:val="000000" w:themeColor="text1"/>
          <w:sz w:val="20"/>
          <w:szCs w:val="20"/>
          <w:lang w:val="es-MX"/>
        </w:rPr>
      </w:pPr>
    </w:p>
    <w:tbl>
      <w:tblPr>
        <w:tblW w:w="49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471"/>
        <w:gridCol w:w="3194"/>
        <w:gridCol w:w="1674"/>
        <w:gridCol w:w="1379"/>
      </w:tblGrid>
      <w:tr w:rsidR="00E635A2" w:rsidRPr="00716999" w14:paraId="6DD68415" w14:textId="77777777">
        <w:trPr>
          <w:trHeight w:val="313"/>
          <w:jc w:val="center"/>
        </w:trPr>
        <w:tc>
          <w:tcPr>
            <w:tcW w:w="1417" w:type="pct"/>
            <w:tcBorders>
              <w:bottom w:val="single" w:sz="4" w:space="0" w:color="auto"/>
            </w:tcBorders>
            <w:shd w:val="clear" w:color="auto" w:fill="F2F2F2" w:themeFill="background1" w:themeFillShade="F2"/>
            <w:vAlign w:val="center"/>
          </w:tcPr>
          <w:p w14:paraId="44A69E90" w14:textId="77777777" w:rsidR="00E635A2" w:rsidRPr="00716999" w:rsidRDefault="00E635A2" w:rsidP="00821177">
            <w:pPr>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 xml:space="preserve">Revisó y Aprobó </w:t>
            </w:r>
          </w:p>
        </w:tc>
        <w:tc>
          <w:tcPr>
            <w:tcW w:w="1832" w:type="pct"/>
            <w:tcBorders>
              <w:bottom w:val="single" w:sz="4" w:space="0" w:color="auto"/>
            </w:tcBorders>
            <w:shd w:val="clear" w:color="auto" w:fill="F2F2F2" w:themeFill="background1" w:themeFillShade="F2"/>
          </w:tcPr>
          <w:p w14:paraId="471DCCA9" w14:textId="77777777" w:rsidR="00E635A2" w:rsidRPr="00716999" w:rsidRDefault="00E635A2" w:rsidP="00821177">
            <w:pPr>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Cargo</w:t>
            </w:r>
          </w:p>
        </w:tc>
        <w:tc>
          <w:tcPr>
            <w:tcW w:w="960" w:type="pct"/>
            <w:tcBorders>
              <w:bottom w:val="single" w:sz="4" w:space="0" w:color="auto"/>
            </w:tcBorders>
            <w:shd w:val="clear" w:color="auto" w:fill="F2F2F2" w:themeFill="background1" w:themeFillShade="F2"/>
            <w:vAlign w:val="center"/>
          </w:tcPr>
          <w:p w14:paraId="5D413AC5" w14:textId="77777777" w:rsidR="00E635A2" w:rsidRPr="00716999" w:rsidRDefault="00E635A2" w:rsidP="00821177">
            <w:pPr>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Firma</w:t>
            </w:r>
          </w:p>
        </w:tc>
        <w:tc>
          <w:tcPr>
            <w:tcW w:w="791" w:type="pct"/>
            <w:tcBorders>
              <w:bottom w:val="single" w:sz="4" w:space="0" w:color="auto"/>
            </w:tcBorders>
            <w:shd w:val="clear" w:color="auto" w:fill="F2F2F2" w:themeFill="background1" w:themeFillShade="F2"/>
            <w:vAlign w:val="center"/>
          </w:tcPr>
          <w:p w14:paraId="2A788D6E" w14:textId="77777777" w:rsidR="00E635A2" w:rsidRPr="00716999" w:rsidRDefault="00E635A2" w:rsidP="00821177">
            <w:pPr>
              <w:jc w:val="center"/>
              <w:rPr>
                <w:rFonts w:ascii="Montserrat" w:hAnsi="Montserrat" w:cs="Mongolian Baiti"/>
                <w:b/>
                <w:color w:val="000000" w:themeColor="text1"/>
                <w:sz w:val="20"/>
                <w:szCs w:val="20"/>
              </w:rPr>
            </w:pPr>
            <w:r w:rsidRPr="00716999">
              <w:rPr>
                <w:rFonts w:ascii="Montserrat" w:hAnsi="Montserrat" w:cs="Mongolian Baiti"/>
                <w:b/>
                <w:color w:val="000000" w:themeColor="text1"/>
                <w:sz w:val="20"/>
                <w:szCs w:val="20"/>
              </w:rPr>
              <w:t>Fecha</w:t>
            </w:r>
          </w:p>
        </w:tc>
      </w:tr>
      <w:tr w:rsidR="00E635A2" w:rsidRPr="00716999" w14:paraId="4C65651D" w14:textId="77777777">
        <w:trPr>
          <w:trHeight w:val="313"/>
          <w:jc w:val="center"/>
        </w:trPr>
        <w:tc>
          <w:tcPr>
            <w:tcW w:w="1417" w:type="pct"/>
            <w:tcBorders>
              <w:bottom w:val="single" w:sz="2" w:space="0" w:color="000000" w:themeColor="text1"/>
            </w:tcBorders>
            <w:vAlign w:val="center"/>
          </w:tcPr>
          <w:p w14:paraId="599612A3" w14:textId="77777777" w:rsidR="00E635A2" w:rsidRPr="00716999" w:rsidRDefault="00E635A2" w:rsidP="00821177">
            <w:pPr>
              <w:tabs>
                <w:tab w:val="center" w:pos="4320"/>
                <w:tab w:val="right" w:pos="8640"/>
              </w:tabs>
              <w:jc w:val="center"/>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Ing. Eduardo Oropeza Ortiz</w:t>
            </w:r>
          </w:p>
        </w:tc>
        <w:tc>
          <w:tcPr>
            <w:tcW w:w="1832" w:type="pct"/>
            <w:tcBorders>
              <w:bottom w:val="single" w:sz="2" w:space="0" w:color="000000" w:themeColor="text1"/>
            </w:tcBorders>
            <w:vAlign w:val="center"/>
          </w:tcPr>
          <w:p w14:paraId="6D55DE8A" w14:textId="77777777" w:rsidR="00E635A2" w:rsidRPr="00716999" w:rsidRDefault="00E635A2" w:rsidP="00821177">
            <w:pPr>
              <w:jc w:val="center"/>
              <w:rPr>
                <w:rFonts w:ascii="Montserrat" w:hAnsi="Montserrat" w:cs="Mongolian Baiti"/>
                <w:bCs/>
                <w:iCs/>
                <w:color w:val="000000" w:themeColor="text1"/>
                <w:sz w:val="20"/>
                <w:szCs w:val="20"/>
              </w:rPr>
            </w:pPr>
            <w:r w:rsidRPr="00716999">
              <w:rPr>
                <w:rFonts w:ascii="Montserrat" w:hAnsi="Montserrat" w:cs="Mongolian Baiti"/>
                <w:bCs/>
                <w:iCs/>
                <w:color w:val="000000" w:themeColor="text1"/>
                <w:sz w:val="20"/>
                <w:szCs w:val="20"/>
              </w:rPr>
              <w:t>Titular de la Coordinación de Servicios de Infraestructura Tecnológica Institucional</w:t>
            </w:r>
          </w:p>
        </w:tc>
        <w:tc>
          <w:tcPr>
            <w:tcW w:w="960" w:type="pct"/>
            <w:tcBorders>
              <w:bottom w:val="single" w:sz="2" w:space="0" w:color="000000" w:themeColor="text1"/>
            </w:tcBorders>
            <w:vAlign w:val="center"/>
          </w:tcPr>
          <w:p w14:paraId="1247407B" w14:textId="77777777" w:rsidR="00E635A2" w:rsidRPr="00716999" w:rsidRDefault="00E635A2" w:rsidP="00821177">
            <w:pPr>
              <w:jc w:val="center"/>
              <w:rPr>
                <w:rFonts w:ascii="Montserrat" w:hAnsi="Montserrat" w:cs="Mongolian Baiti"/>
                <w:color w:val="000000" w:themeColor="text1"/>
                <w:sz w:val="20"/>
                <w:szCs w:val="20"/>
              </w:rPr>
            </w:pPr>
          </w:p>
        </w:tc>
        <w:tc>
          <w:tcPr>
            <w:tcW w:w="791" w:type="pct"/>
            <w:tcBorders>
              <w:bottom w:val="single" w:sz="2" w:space="0" w:color="000000" w:themeColor="text1"/>
            </w:tcBorders>
            <w:vAlign w:val="center"/>
          </w:tcPr>
          <w:p w14:paraId="52817B56" w14:textId="51C2CE23" w:rsidR="00E635A2" w:rsidRPr="00716999" w:rsidRDefault="00821177" w:rsidP="00821177">
            <w:pPr>
              <w:tabs>
                <w:tab w:val="center" w:pos="4320"/>
                <w:tab w:val="right" w:pos="8640"/>
              </w:tabs>
              <w:jc w:val="center"/>
              <w:rPr>
                <w:rFonts w:ascii="Montserrat" w:hAnsi="Montserrat" w:cs="Mongolian Baiti"/>
                <w:i/>
                <w:vanish/>
                <w:color w:val="000000" w:themeColor="text1"/>
                <w:sz w:val="20"/>
                <w:szCs w:val="20"/>
              </w:rPr>
            </w:pPr>
            <w:r w:rsidRPr="00716999">
              <w:rPr>
                <w:rFonts w:ascii="Montserrat" w:eastAsia="Montserrat" w:hAnsi="Montserrat" w:cs="Mongolian Baiti"/>
                <w:color w:val="000000" w:themeColor="text1"/>
                <w:sz w:val="20"/>
                <w:szCs w:val="20"/>
              </w:rPr>
              <w:t>07/01/2026</w:t>
            </w:r>
          </w:p>
        </w:tc>
      </w:tr>
    </w:tbl>
    <w:p w14:paraId="54D0C572" w14:textId="77777777" w:rsidR="00201313" w:rsidRPr="00716999" w:rsidRDefault="00201313" w:rsidP="00821177">
      <w:pPr>
        <w:rPr>
          <w:rFonts w:ascii="Montserrat" w:hAnsi="Montserrat" w:cs="Mongolian Baiti"/>
          <w:color w:val="000000" w:themeColor="text1"/>
          <w:sz w:val="20"/>
          <w:szCs w:val="20"/>
        </w:rPr>
      </w:pPr>
    </w:p>
    <w:p w14:paraId="548B4390" w14:textId="5CFB209D" w:rsidR="00821177" w:rsidRPr="00142DB9" w:rsidRDefault="00821177" w:rsidP="00821177">
      <w:pPr>
        <w:rPr>
          <w:rFonts w:ascii="Montserrat" w:hAnsi="Montserrat" w:cs="Mongolian Baiti"/>
          <w:color w:val="000000" w:themeColor="text1"/>
          <w:sz w:val="20"/>
          <w:szCs w:val="20"/>
        </w:rPr>
      </w:pPr>
      <w:r w:rsidRPr="00716999">
        <w:rPr>
          <w:rFonts w:ascii="Montserrat" w:hAnsi="Montserrat" w:cs="Mongolian Baiti"/>
          <w:color w:val="000000" w:themeColor="text1"/>
          <w:sz w:val="20"/>
          <w:szCs w:val="20"/>
        </w:rPr>
        <w:t>-------------------------------------------------------------------------------------------------------------------</w:t>
      </w:r>
    </w:p>
    <w:sectPr w:rsidR="00821177" w:rsidRPr="00142DB9" w:rsidSect="00112F76">
      <w:headerReference w:type="default" r:id="rId15"/>
      <w:footerReference w:type="default" r:id="rId16"/>
      <w:pgSz w:w="12240" w:h="15840"/>
      <w:pgMar w:top="17" w:right="1750" w:bottom="567" w:left="1701" w:header="17" w:footer="33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7BE2BB" w14:textId="77777777" w:rsidR="00874C62" w:rsidRDefault="00874C62">
      <w:r>
        <w:separator/>
      </w:r>
    </w:p>
  </w:endnote>
  <w:endnote w:type="continuationSeparator" w:id="0">
    <w:p w14:paraId="1A963F2A" w14:textId="77777777" w:rsidR="00874C62" w:rsidRDefault="0087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oto Sans Symbols">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auto"/>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Adobe Caslon Pro">
    <w:altName w:val="Palatino Linotype"/>
    <w:panose1 w:val="00000000000000000000"/>
    <w:charset w:val="00"/>
    <w:family w:val="roman"/>
    <w:notTrueType/>
    <w:pitch w:val="variable"/>
    <w:sig w:usb0="800000AF" w:usb1="5000205B" w:usb2="00000000" w:usb3="00000000" w:csb0="0000009B" w:csb1="00000000"/>
  </w:font>
  <w:font w:name="Palatino">
    <w:charset w:val="4D"/>
    <w:family w:val="auto"/>
    <w:pitch w:val="variable"/>
    <w:sig w:usb0="A00002FF" w:usb1="7800205A" w:usb2="14600000" w:usb3="00000000" w:csb0="00000193" w:csb1="00000000"/>
  </w:font>
  <w:font w:name="Helvetica">
    <w:panose1 w:val="020B0604020202020204"/>
    <w:charset w:val="00"/>
    <w:family w:val="auto"/>
    <w:pitch w:val="variable"/>
    <w:sig w:usb0="E00002FF" w:usb1="5000785B" w:usb2="00000000" w:usb3="00000000" w:csb0="0000019F" w:csb1="00000000"/>
  </w:font>
  <w:font w:name="Courier">
    <w:panose1 w:val="02070409020205020404"/>
    <w:charset w:val="00"/>
    <w:family w:val="modern"/>
    <w:pitch w:val="fixed"/>
    <w:sig w:usb0="00000003" w:usb1="00000000" w:usb2="00000000" w:usb3="00000000" w:csb0="00000001" w:csb1="00000000"/>
  </w:font>
  <w:font w:name="Antenna Light">
    <w:altName w:val="Arial Narrow"/>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 w:name="Planet Benson 2">
    <w:charset w:val="00"/>
    <w:family w:val="auto"/>
    <w:pitch w:val="variable"/>
    <w:sig w:usb0="80000027" w:usb1="0000000A" w:usb2="00000000" w:usb3="00000000" w:csb0="00000001" w:csb1="00000000"/>
  </w:font>
  <w:font w:name="OpenSymbol">
    <w:charset w:val="00"/>
    <w:family w:val="auto"/>
    <w:pitch w:val="variable"/>
    <w:sig w:usb0="800000AF" w:usb1="1001ECEA" w:usb2="00000000" w:usb3="00000000" w:csb0="00000001" w:csb1="00000000"/>
  </w:font>
  <w:font w:name="Univers">
    <w:charset w:val="00"/>
    <w:family w:val="swiss"/>
    <w:pitch w:val="variable"/>
    <w:sig w:usb0="80000287" w:usb1="00000000" w:usb2="00000000" w:usb3="00000000" w:csb0="0000000F" w:csb1="00000000"/>
  </w:font>
  <w:font w:name="Cisco-Regular">
    <w:altName w:val="Arial"/>
    <w:panose1 w:val="00000000000000000000"/>
    <w:charset w:val="00"/>
    <w:family w:val="swiss"/>
    <w:notTrueType/>
    <w:pitch w:val="default"/>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Montserrat">
    <w:altName w:val="Calibri"/>
    <w:charset w:val="00"/>
    <w:family w:val="auto"/>
    <w:pitch w:val="variable"/>
    <w:sig w:usb0="2000020F" w:usb1="00000003" w:usb2="00000000" w:usb3="00000000" w:csb0="00000197"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CC3C7" w14:textId="77777777" w:rsidR="00A5702D" w:rsidRPr="0081451F" w:rsidRDefault="00A5702D">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A5702D" w14:paraId="70A1316F" w14:textId="77777777" w:rsidTr="00E45407">
      <w:trPr>
        <w:trHeight w:val="375"/>
      </w:trPr>
      <w:tc>
        <w:tcPr>
          <w:tcW w:w="4077" w:type="dxa"/>
          <w:tcBorders>
            <w:top w:val="nil"/>
            <w:left w:val="nil"/>
            <w:bottom w:val="nil"/>
            <w:right w:val="nil"/>
          </w:tcBorders>
          <w:vAlign w:val="center"/>
        </w:tcPr>
        <w:p w14:paraId="3E5F956A" w14:textId="77777777" w:rsidR="00A5702D" w:rsidRPr="000F7A68" w:rsidRDefault="00A5702D" w:rsidP="000F7A68">
          <w:pPr>
            <w:jc w:val="center"/>
            <w:rPr>
              <w:rFonts w:ascii="Arial Narrow" w:eastAsia="Arial Narrow" w:hAnsi="Arial Narrow" w:cs="Arial Narrow"/>
              <w:b/>
              <w:i/>
              <w:iCs/>
              <w:color w:val="0000FF"/>
              <w:sz w:val="16"/>
              <w:szCs w:val="16"/>
            </w:rPr>
          </w:pPr>
          <w:r w:rsidRPr="000F7A68">
            <w:rPr>
              <w:rFonts w:ascii="Arial Narrow" w:eastAsia="Arial Narrow" w:hAnsi="Arial Narrow" w:cs="Arial Narrow"/>
              <w:b/>
              <w:sz w:val="16"/>
              <w:szCs w:val="16"/>
            </w:rPr>
            <w:t>Formato</w:t>
          </w:r>
          <w:r w:rsidRPr="000F7A68">
            <w:rPr>
              <w:rFonts w:ascii="Arial Narrow" w:eastAsia="Arial Narrow" w:hAnsi="Arial Narrow" w:cs="Arial Narrow"/>
              <w:b/>
              <w:color w:val="0000FF"/>
              <w:sz w:val="16"/>
              <w:szCs w:val="16"/>
            </w:rPr>
            <w:t xml:space="preserve"> </w:t>
          </w:r>
          <w:r w:rsidRPr="000F7A68">
            <w:rPr>
              <w:rFonts w:ascii="Arial Narrow" w:eastAsia="Arial Narrow" w:hAnsi="Arial Narrow" w:cs="Arial Narrow"/>
              <w:b/>
              <w:color w:val="000000" w:themeColor="text1"/>
              <w:sz w:val="16"/>
              <w:szCs w:val="16"/>
            </w:rPr>
            <w:t>SGMP F</w:t>
          </w:r>
          <w:r>
            <w:rPr>
              <w:rFonts w:ascii="Arial Narrow" w:eastAsia="Arial Narrow" w:hAnsi="Arial Narrow" w:cs="Arial Narrow"/>
              <w:b/>
              <w:color w:val="000000" w:themeColor="text1"/>
              <w:sz w:val="16"/>
              <w:szCs w:val="16"/>
            </w:rPr>
            <w:t>05</w:t>
          </w:r>
        </w:p>
        <w:p w14:paraId="73F3E177" w14:textId="77777777" w:rsidR="00A5702D" w:rsidRDefault="00A5702D" w:rsidP="0029185C">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Identificación</w:t>
          </w:r>
          <w:r w:rsidRPr="000F7A68">
            <w:rPr>
              <w:rFonts w:ascii="Arial Narrow" w:eastAsia="Arial Narrow" w:hAnsi="Arial Narrow" w:cs="Arial Narrow"/>
              <w:b/>
              <w:color w:val="000000" w:themeColor="text1"/>
              <w:sz w:val="16"/>
              <w:szCs w:val="16"/>
            </w:rPr>
            <w:t xml:space="preserve">: </w:t>
          </w:r>
          <w:r>
            <w:rPr>
              <w:rFonts w:ascii="Arial Narrow" w:eastAsia="Arial Narrow" w:hAnsi="Arial Narrow" w:cs="Arial Narrow"/>
              <w:b/>
              <w:color w:val="000000" w:themeColor="text1"/>
              <w:sz w:val="16"/>
              <w:szCs w:val="16"/>
            </w:rPr>
            <w:t>SGMP_TerminosCondiciones</w:t>
          </w:r>
        </w:p>
      </w:tc>
      <w:tc>
        <w:tcPr>
          <w:tcW w:w="3969" w:type="dxa"/>
          <w:tcBorders>
            <w:top w:val="nil"/>
            <w:left w:val="nil"/>
            <w:bottom w:val="nil"/>
            <w:right w:val="nil"/>
          </w:tcBorders>
          <w:vAlign w:val="center"/>
        </w:tcPr>
        <w:p w14:paraId="6E1D89E3" w14:textId="77777777" w:rsidR="00A5702D" w:rsidRDefault="00A5702D" w:rsidP="00D5775A">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p>
      </w:tc>
      <w:tc>
        <w:tcPr>
          <w:tcW w:w="3094" w:type="dxa"/>
          <w:tcBorders>
            <w:top w:val="nil"/>
            <w:left w:val="nil"/>
            <w:bottom w:val="nil"/>
            <w:right w:val="nil"/>
          </w:tcBorders>
          <w:vAlign w:val="center"/>
        </w:tcPr>
        <w:p w14:paraId="7E3FCCD0" w14:textId="77777777" w:rsidR="00A5702D" w:rsidRPr="00B82CB4" w:rsidRDefault="00A5702D"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50</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50</w:t>
          </w:r>
          <w:r w:rsidRPr="00B82CB4">
            <w:rPr>
              <w:rFonts w:ascii="Arial Narrow" w:eastAsia="Arial Narrow" w:hAnsi="Arial Narrow" w:cs="Arial Narrow"/>
              <w:b/>
              <w:bCs/>
              <w:sz w:val="16"/>
              <w:szCs w:val="16"/>
            </w:rPr>
            <w:fldChar w:fldCharType="end"/>
          </w:r>
        </w:p>
      </w:tc>
    </w:tr>
    <w:tr w:rsidR="00A5702D" w14:paraId="57B9364B" w14:textId="77777777" w:rsidTr="0081451F">
      <w:trPr>
        <w:trHeight w:val="57"/>
      </w:trPr>
      <w:tc>
        <w:tcPr>
          <w:tcW w:w="11140" w:type="dxa"/>
          <w:gridSpan w:val="3"/>
          <w:tcBorders>
            <w:top w:val="nil"/>
          </w:tcBorders>
        </w:tcPr>
        <w:p w14:paraId="72F2627C" w14:textId="77777777" w:rsidR="00A5702D" w:rsidRDefault="00A5702D">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8241" behindDoc="0" locked="0" layoutInCell="1" hidden="0" allowOverlap="1" wp14:anchorId="4A6C60F6" wp14:editId="3AD0A452">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3" name="Imagen 4"/>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7764AFD6" w14:textId="77777777" w:rsidR="00A5702D" w:rsidRPr="004B3588" w:rsidRDefault="00A5702D">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83D4F" w14:textId="77777777" w:rsidR="00874C62" w:rsidRDefault="00874C62">
      <w:r>
        <w:separator/>
      </w:r>
    </w:p>
  </w:footnote>
  <w:footnote w:type="continuationSeparator" w:id="0">
    <w:p w14:paraId="022858E4" w14:textId="77777777" w:rsidR="00874C62" w:rsidRDefault="00874C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8BA0E" w14:textId="77777777" w:rsidR="00A5702D" w:rsidRPr="004B3588" w:rsidRDefault="00A5702D">
    <w:pPr>
      <w:widowControl w:val="0"/>
      <w:pBdr>
        <w:top w:val="nil"/>
        <w:left w:val="nil"/>
        <w:bottom w:val="nil"/>
        <w:right w:val="nil"/>
        <w:between w:val="nil"/>
      </w:pBdr>
      <w:spacing w:line="276" w:lineRule="auto"/>
      <w:rPr>
        <w:sz w:val="4"/>
        <w:szCs w:val="4"/>
      </w:rPr>
    </w:pPr>
  </w:p>
  <w:tbl>
    <w:tblPr>
      <w:tblStyle w:val="3"/>
      <w:tblW w:w="11193"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1413"/>
      <w:gridCol w:w="8504"/>
      <w:gridCol w:w="1276"/>
    </w:tblGrid>
    <w:tr w:rsidR="00A5702D" w14:paraId="6327F2B7" w14:textId="77777777">
      <w:trPr>
        <w:trHeight w:val="275"/>
      </w:trPr>
      <w:tc>
        <w:tcPr>
          <w:tcW w:w="11194" w:type="dxa"/>
          <w:gridSpan w:val="3"/>
          <w:vAlign w:val="bottom"/>
        </w:tcPr>
        <w:p w14:paraId="4A4692B6" w14:textId="77777777" w:rsidR="00A5702D" w:rsidRDefault="00A5702D">
          <w:pPr>
            <w:pBdr>
              <w:top w:val="nil"/>
              <w:left w:val="nil"/>
              <w:bottom w:val="nil"/>
              <w:right w:val="nil"/>
              <w:between w:val="nil"/>
            </w:pBdr>
            <w:tabs>
              <w:tab w:val="center" w:pos="4419"/>
              <w:tab w:val="right" w:pos="8838"/>
            </w:tabs>
            <w:rPr>
              <w:rFonts w:ascii="Calibri" w:eastAsia="Calibri" w:hAnsi="Calibri" w:cs="Calibri"/>
              <w:color w:val="000000"/>
              <w:sz w:val="10"/>
              <w:szCs w:val="10"/>
            </w:rPr>
          </w:pPr>
        </w:p>
        <w:p w14:paraId="1077320D" w14:textId="77777777" w:rsidR="00A5702D" w:rsidRDefault="00A5702D">
          <w:pPr>
            <w:pBdr>
              <w:top w:val="nil"/>
              <w:left w:val="nil"/>
              <w:bottom w:val="nil"/>
              <w:right w:val="nil"/>
              <w:between w:val="nil"/>
            </w:pBdr>
            <w:tabs>
              <w:tab w:val="center" w:pos="4419"/>
              <w:tab w:val="right" w:pos="8838"/>
            </w:tabs>
            <w:rPr>
              <w:rFonts w:ascii="Calibri" w:eastAsia="Calibri" w:hAnsi="Calibri" w:cs="Calibri"/>
              <w:color w:val="000000"/>
              <w:sz w:val="10"/>
              <w:szCs w:val="10"/>
            </w:rPr>
          </w:pPr>
        </w:p>
        <w:p w14:paraId="47C7DFB5" w14:textId="77777777" w:rsidR="00A5702D" w:rsidRDefault="00A5702D">
          <w:pPr>
            <w:pBdr>
              <w:top w:val="nil"/>
              <w:left w:val="nil"/>
              <w:bottom w:val="nil"/>
              <w:right w:val="nil"/>
              <w:between w:val="nil"/>
            </w:pBdr>
            <w:tabs>
              <w:tab w:val="center" w:pos="4419"/>
              <w:tab w:val="right" w:pos="8838"/>
            </w:tabs>
            <w:rPr>
              <w:rFonts w:ascii="Calibri" w:eastAsia="Calibri" w:hAnsi="Calibri" w:cs="Calibri"/>
              <w:color w:val="000000"/>
              <w:sz w:val="10"/>
              <w:szCs w:val="10"/>
            </w:rPr>
          </w:pPr>
        </w:p>
        <w:p w14:paraId="59DE0B6D" w14:textId="77777777" w:rsidR="00A5702D" w:rsidRDefault="00A5702D">
          <w:pPr>
            <w:pBdr>
              <w:top w:val="nil"/>
              <w:left w:val="nil"/>
              <w:bottom w:val="nil"/>
              <w:right w:val="nil"/>
              <w:between w:val="nil"/>
            </w:pBdr>
            <w:tabs>
              <w:tab w:val="center" w:pos="4419"/>
              <w:tab w:val="right" w:pos="8838"/>
            </w:tabs>
            <w:rPr>
              <w:rFonts w:ascii="Calibri" w:eastAsia="Calibri" w:hAnsi="Calibri" w:cs="Calibri"/>
              <w:color w:val="000000"/>
              <w:sz w:val="10"/>
              <w:szCs w:val="10"/>
            </w:rPr>
          </w:pPr>
        </w:p>
        <w:p w14:paraId="36694B49" w14:textId="77777777" w:rsidR="00A5702D" w:rsidRDefault="00A5702D">
          <w:pPr>
            <w:pBdr>
              <w:top w:val="nil"/>
              <w:left w:val="nil"/>
              <w:bottom w:val="nil"/>
              <w:right w:val="nil"/>
              <w:between w:val="nil"/>
            </w:pBdr>
            <w:tabs>
              <w:tab w:val="center" w:pos="4419"/>
              <w:tab w:val="right" w:pos="8838"/>
            </w:tabs>
            <w:rPr>
              <w:rFonts w:ascii="Calibri" w:eastAsia="Calibri" w:hAnsi="Calibri" w:cs="Calibri"/>
              <w:color w:val="000000"/>
              <w:sz w:val="10"/>
              <w:szCs w:val="10"/>
            </w:rPr>
          </w:pPr>
        </w:p>
        <w:p w14:paraId="0079FE93" w14:textId="77777777" w:rsidR="00A5702D" w:rsidRDefault="00A5702D">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8240" behindDoc="0" locked="0" layoutInCell="1" hidden="0" allowOverlap="1" wp14:anchorId="3AE206E9" wp14:editId="0C2FFBB4">
                <wp:simplePos x="0" y="0"/>
                <wp:positionH relativeFrom="column">
                  <wp:posOffset>-822325</wp:posOffset>
                </wp:positionH>
                <wp:positionV relativeFrom="paragraph">
                  <wp:posOffset>-60325</wp:posOffset>
                </wp:positionV>
                <wp:extent cx="6936740" cy="136525"/>
                <wp:effectExtent l="0" t="0" r="0" b="0"/>
                <wp:wrapSquare wrapText="bothSides" distT="0" distB="0" distL="114300" distR="114300"/>
                <wp:docPr id="1" name="Imagen 1"/>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14:sizeRelH relativeFrom="margin">
                  <wp14:pctWidth>0</wp14:pctWidth>
                </wp14:sizeRelH>
                <wp14:sizeRelV relativeFrom="margin">
                  <wp14:pctHeight>0</wp14:pctHeight>
                </wp14:sizeRelV>
              </wp:anchor>
            </w:drawing>
          </w:r>
        </w:p>
      </w:tc>
    </w:tr>
    <w:tr w:rsidR="00A5702D" w14:paraId="3425C87C" w14:textId="77777777">
      <w:trPr>
        <w:trHeight w:val="636"/>
      </w:trPr>
      <w:tc>
        <w:tcPr>
          <w:tcW w:w="1413" w:type="dxa"/>
          <w:vMerge w:val="restart"/>
          <w:vAlign w:val="center"/>
        </w:tcPr>
        <w:p w14:paraId="0E9741DB" w14:textId="77777777" w:rsidR="00A5702D" w:rsidRDefault="00A5702D">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27D7E0D0" wp14:editId="1FD85CC9">
                <wp:extent cx="660599" cy="812211"/>
                <wp:effectExtent l="0" t="0" r="0" b="0"/>
                <wp:docPr id="2" name="Imagen 2"/>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660599" cy="812211"/>
                        </a:xfrm>
                        <a:prstGeom prst="rect">
                          <a:avLst/>
                        </a:prstGeom>
                        <a:ln/>
                      </pic:spPr>
                    </pic:pic>
                  </a:graphicData>
                </a:graphic>
              </wp:inline>
            </w:drawing>
          </w:r>
        </w:p>
      </w:tc>
      <w:tc>
        <w:tcPr>
          <w:tcW w:w="8505" w:type="dxa"/>
          <w:vAlign w:val="center"/>
        </w:tcPr>
        <w:p w14:paraId="1ED02E8A" w14:textId="667B5614" w:rsidR="00A5702D" w:rsidRPr="007B60FC" w:rsidRDefault="00A5702D" w:rsidP="00092B9F">
          <w:pPr>
            <w:jc w:val="center"/>
            <w:rPr>
              <w:rFonts w:ascii="Arial Narrow" w:eastAsia="Arial Narrow" w:hAnsi="Arial Narrow" w:cs="Arial Narrow"/>
              <w:b/>
              <w:color w:val="000000"/>
            </w:rPr>
          </w:pPr>
          <w:r w:rsidRPr="007B60FC">
            <w:rPr>
              <w:rFonts w:ascii="Arial Narrow" w:eastAsia="Arial Narrow" w:hAnsi="Arial Narrow" w:cs="Arial Narrow"/>
              <w:b/>
              <w:color w:val="000000"/>
            </w:rPr>
            <w:t>CSITI</w:t>
          </w:r>
        </w:p>
        <w:p w14:paraId="33961450" w14:textId="56788889" w:rsidR="00A5702D" w:rsidRDefault="00A5702D" w:rsidP="00092B9F">
          <w:pPr>
            <w:jc w:val="center"/>
            <w:rPr>
              <w:rFonts w:ascii="Arial Narrow" w:eastAsia="Arial Narrow" w:hAnsi="Arial Narrow" w:cs="Arial Narrow"/>
              <w:b/>
              <w:color w:val="000000"/>
              <w:sz w:val="22"/>
              <w:szCs w:val="22"/>
            </w:rPr>
          </w:pPr>
          <w:r w:rsidRPr="007B60FC">
            <w:rPr>
              <w:rFonts w:ascii="Arial Narrow" w:eastAsia="Arial Narrow" w:hAnsi="Arial Narrow" w:cs="Arial Narrow"/>
              <w:b/>
              <w:color w:val="000000"/>
            </w:rPr>
            <w:t>Portafolio de Proyectos TIC</w:t>
          </w:r>
        </w:p>
        <w:p w14:paraId="544DD5EB" w14:textId="4E25E507" w:rsidR="00A5702D" w:rsidRPr="00C321CF" w:rsidRDefault="00A5702D" w:rsidP="00C321CF">
          <w:pPr>
            <w:jc w:val="center"/>
            <w:rPr>
              <w:rFonts w:ascii="Arial Narrow" w:eastAsia="Arial Narrow" w:hAnsi="Arial Narrow" w:cs="Arial Narrow"/>
              <w:b/>
              <w:sz w:val="22"/>
              <w:szCs w:val="22"/>
            </w:rPr>
          </w:pPr>
        </w:p>
      </w:tc>
      <w:tc>
        <w:tcPr>
          <w:tcW w:w="1276" w:type="dxa"/>
          <w:vMerge w:val="restart"/>
        </w:tcPr>
        <w:p w14:paraId="49148B03" w14:textId="51AC30B9" w:rsidR="00A5702D" w:rsidRPr="00214917" w:rsidRDefault="00A5702D">
          <w:pPr>
            <w:rPr>
              <w:rFonts w:ascii="Arial Narrow" w:eastAsia="Arial Narrow" w:hAnsi="Arial Narrow" w:cs="Arial Narrow"/>
              <w:b/>
              <w:color w:val="000000"/>
              <w:sz w:val="16"/>
              <w:szCs w:val="16"/>
            </w:rPr>
          </w:pPr>
          <w:r>
            <w:rPr>
              <w:rFonts w:ascii="Arial Narrow" w:eastAsia="Arial Narrow" w:hAnsi="Arial Narrow" w:cs="Arial Narrow"/>
              <w:b/>
              <w:noProof/>
              <w:color w:val="000000"/>
              <w:sz w:val="22"/>
              <w:szCs w:val="22"/>
            </w:rPr>
            <w:drawing>
              <wp:anchor distT="0" distB="0" distL="114300" distR="114300" simplePos="0" relativeHeight="251658242" behindDoc="0" locked="0" layoutInCell="1" allowOverlap="1" wp14:anchorId="0F8A72A1" wp14:editId="2DE7FB45">
                <wp:simplePos x="0" y="0"/>
                <wp:positionH relativeFrom="column">
                  <wp:posOffset>-443230</wp:posOffset>
                </wp:positionH>
                <wp:positionV relativeFrom="paragraph">
                  <wp:posOffset>62230</wp:posOffset>
                </wp:positionV>
                <wp:extent cx="843915" cy="768795"/>
                <wp:effectExtent l="0" t="0" r="0" b="0"/>
                <wp:wrapNone/>
                <wp:docPr id="65585361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43915" cy="768795"/>
                        </a:xfrm>
                        <a:prstGeom prst="rect">
                          <a:avLst/>
                        </a:prstGeom>
                        <a:noFill/>
                      </pic:spPr>
                    </pic:pic>
                  </a:graphicData>
                </a:graphic>
                <wp14:sizeRelH relativeFrom="margin">
                  <wp14:pctWidth>0</wp14:pctWidth>
                </wp14:sizeRelH>
                <wp14:sizeRelV relativeFrom="margin">
                  <wp14:pctHeight>0</wp14:pctHeight>
                </wp14:sizeRelV>
              </wp:anchor>
            </w:drawing>
          </w:r>
        </w:p>
      </w:tc>
    </w:tr>
    <w:tr w:rsidR="00A5702D" w14:paraId="7620CB61" w14:textId="77777777" w:rsidTr="0043009E">
      <w:trPr>
        <w:trHeight w:val="268"/>
      </w:trPr>
      <w:tc>
        <w:tcPr>
          <w:tcW w:w="1413" w:type="dxa"/>
          <w:vMerge/>
          <w:vAlign w:val="center"/>
        </w:tcPr>
        <w:p w14:paraId="28890115" w14:textId="77777777" w:rsidR="00A5702D" w:rsidRDefault="00A5702D">
          <w:pPr>
            <w:widowControl w:val="0"/>
            <w:pBdr>
              <w:top w:val="nil"/>
              <w:left w:val="nil"/>
              <w:bottom w:val="nil"/>
              <w:right w:val="nil"/>
              <w:between w:val="nil"/>
            </w:pBdr>
            <w:spacing w:line="276" w:lineRule="auto"/>
            <w:rPr>
              <w:rFonts w:ascii="Arial Narrow" w:eastAsia="Arial Narrow" w:hAnsi="Arial Narrow" w:cs="Arial Narrow"/>
              <w:b/>
              <w:sz w:val="22"/>
              <w:szCs w:val="22"/>
            </w:rPr>
          </w:pPr>
        </w:p>
      </w:tc>
      <w:tc>
        <w:tcPr>
          <w:tcW w:w="8505" w:type="dxa"/>
          <w:vAlign w:val="center"/>
        </w:tcPr>
        <w:p w14:paraId="2AFB59C6" w14:textId="1326C6FA" w:rsidR="00A5702D" w:rsidRPr="00B57724" w:rsidRDefault="00A5702D">
          <w:pPr>
            <w:jc w:val="center"/>
            <w:rPr>
              <w:rFonts w:ascii="Arial Narrow" w:eastAsia="Arial Narrow" w:hAnsi="Arial Narrow" w:cs="Arial Narrow"/>
              <w:b/>
              <w:color w:val="0000FF"/>
              <w:sz w:val="20"/>
              <w:szCs w:val="20"/>
            </w:rPr>
          </w:pPr>
          <w:r>
            <w:rPr>
              <w:rFonts w:ascii="Arial Narrow" w:eastAsia="Arial Narrow" w:hAnsi="Arial Narrow" w:cs="Arial Narrow"/>
              <w:b/>
              <w:color w:val="000000" w:themeColor="text1"/>
              <w:sz w:val="20"/>
              <w:szCs w:val="20"/>
            </w:rPr>
            <w:t>TÉRMINOS Y CONDICIONES</w:t>
          </w:r>
        </w:p>
        <w:p w14:paraId="71739E37" w14:textId="77777777" w:rsidR="00A5702D" w:rsidRDefault="00A5702D" w:rsidP="009477E5">
          <w:pPr>
            <w:jc w:val="center"/>
            <w:rPr>
              <w:rFonts w:ascii="Arial Narrow" w:eastAsia="Arial Narrow" w:hAnsi="Arial Narrow" w:cs="Arial Narrow"/>
              <w:b/>
              <w:iCs/>
              <w:color w:val="000000"/>
              <w:sz w:val="20"/>
              <w:szCs w:val="20"/>
              <w:lang w:eastAsia="es-MX"/>
            </w:rPr>
          </w:pPr>
          <w:r>
            <w:rPr>
              <w:rFonts w:ascii="Arial Narrow" w:eastAsia="Arial Narrow" w:hAnsi="Arial Narrow" w:cs="Arial Narrow"/>
              <w:b/>
              <w:iCs/>
              <w:color w:val="000000"/>
              <w:sz w:val="20"/>
              <w:szCs w:val="20"/>
            </w:rPr>
            <w:t xml:space="preserve">Servicio Integral para la Continuidad de Centros de Contacto del </w:t>
          </w:r>
        </w:p>
        <w:p w14:paraId="7B8989E1" w14:textId="04961418" w:rsidR="00A5702D" w:rsidRDefault="00A5702D" w:rsidP="009477E5">
          <w:pPr>
            <w:jc w:val="center"/>
            <w:rPr>
              <w:rFonts w:ascii="Arial Narrow" w:eastAsia="Arial Narrow" w:hAnsi="Arial Narrow" w:cs="Arial Narrow"/>
              <w:b/>
              <w:iCs/>
              <w:color w:val="000000"/>
              <w:sz w:val="20"/>
              <w:szCs w:val="20"/>
            </w:rPr>
          </w:pPr>
          <w:r>
            <w:rPr>
              <w:rFonts w:ascii="Arial Narrow" w:eastAsia="Arial Narrow" w:hAnsi="Arial Narrow" w:cs="Arial Narrow"/>
              <w:b/>
              <w:iCs/>
              <w:color w:val="000000"/>
              <w:sz w:val="20"/>
              <w:szCs w:val="20"/>
            </w:rPr>
            <w:t xml:space="preserve">Instituto Mexicano del Seguro Social (Sede Morelia, Michoacán). </w:t>
          </w:r>
        </w:p>
        <w:p w14:paraId="0C8D93A5" w14:textId="144B49A8" w:rsidR="008D61E5" w:rsidRDefault="008D61E5" w:rsidP="009477E5">
          <w:pPr>
            <w:jc w:val="center"/>
            <w:rPr>
              <w:rFonts w:ascii="Arial Narrow" w:eastAsia="Arial Narrow" w:hAnsi="Arial Narrow" w:cs="Arial Narrow"/>
              <w:b/>
              <w:iCs/>
              <w:color w:val="000000"/>
              <w:sz w:val="20"/>
              <w:szCs w:val="20"/>
            </w:rPr>
          </w:pPr>
          <w:r>
            <w:rPr>
              <w:rFonts w:ascii="Arial Narrow" w:eastAsia="Arial Narrow" w:hAnsi="Arial Narrow" w:cs="Arial Narrow"/>
              <w:b/>
              <w:iCs/>
              <w:color w:val="000000"/>
              <w:sz w:val="20"/>
              <w:szCs w:val="20"/>
            </w:rPr>
            <w:t>Ejercicio 202</w:t>
          </w:r>
          <w:r w:rsidR="00CC713C">
            <w:rPr>
              <w:rFonts w:ascii="Arial Narrow" w:eastAsia="Arial Narrow" w:hAnsi="Arial Narrow" w:cs="Arial Narrow"/>
              <w:b/>
              <w:iCs/>
              <w:color w:val="000000"/>
              <w:sz w:val="20"/>
              <w:szCs w:val="20"/>
            </w:rPr>
            <w:t>6</w:t>
          </w:r>
        </w:p>
        <w:p w14:paraId="7C15DB06" w14:textId="367CEBEC" w:rsidR="00A5702D" w:rsidRPr="0029185C" w:rsidRDefault="00A5702D" w:rsidP="00C93C64">
          <w:pPr>
            <w:jc w:val="center"/>
            <w:rPr>
              <w:rFonts w:ascii="Arial Narrow" w:eastAsia="Arial Narrow" w:hAnsi="Arial Narrow" w:cs="Arial Narrow"/>
              <w:b/>
              <w:i/>
              <w:iCs/>
              <w:color w:val="0000FF"/>
              <w:sz w:val="20"/>
              <w:szCs w:val="20"/>
            </w:rPr>
          </w:pPr>
        </w:p>
      </w:tc>
      <w:tc>
        <w:tcPr>
          <w:tcW w:w="1276" w:type="dxa"/>
          <w:vMerge/>
        </w:tcPr>
        <w:p w14:paraId="6D8082A4" w14:textId="77777777" w:rsidR="00A5702D" w:rsidRDefault="00A5702D">
          <w:pPr>
            <w:widowControl w:val="0"/>
            <w:pBdr>
              <w:top w:val="nil"/>
              <w:left w:val="nil"/>
              <w:bottom w:val="nil"/>
              <w:right w:val="nil"/>
              <w:between w:val="nil"/>
            </w:pBdr>
            <w:spacing w:line="276" w:lineRule="auto"/>
            <w:rPr>
              <w:rFonts w:ascii="Arial Narrow" w:eastAsia="Arial Narrow" w:hAnsi="Arial Narrow" w:cs="Arial Narrow"/>
              <w:b/>
              <w:sz w:val="22"/>
              <w:szCs w:val="22"/>
            </w:rPr>
          </w:pPr>
        </w:p>
      </w:tc>
    </w:tr>
  </w:tbl>
  <w:p w14:paraId="6327478A" w14:textId="77777777" w:rsidR="00A5702D" w:rsidRPr="00E45407" w:rsidRDefault="00A5702D">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E9E0CE2C"/>
    <w:lvl w:ilvl="0">
      <w:start w:val="1"/>
      <w:numFmt w:val="decimal"/>
      <w:pStyle w:val="Listaconnmeros3"/>
      <w:lvlText w:val="%1."/>
      <w:lvlJc w:val="left"/>
      <w:pPr>
        <w:tabs>
          <w:tab w:val="num" w:pos="926"/>
        </w:tabs>
        <w:ind w:left="926" w:hanging="360"/>
      </w:pPr>
    </w:lvl>
  </w:abstractNum>
  <w:abstractNum w:abstractNumId="1" w15:restartNumberingAfterBreak="0">
    <w:nsid w:val="FFFFFF82"/>
    <w:multiLevelType w:val="singleLevel"/>
    <w:tmpl w:val="C3922E54"/>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B"/>
    <w:multiLevelType w:val="singleLevel"/>
    <w:tmpl w:val="0000000B"/>
    <w:name w:val="WW8Num11"/>
    <w:styleLink w:val="Personal12"/>
    <w:lvl w:ilvl="0">
      <w:start w:val="1"/>
      <w:numFmt w:val="lowerLetter"/>
      <w:lvlText w:val="%1)"/>
      <w:lvlJc w:val="left"/>
      <w:pPr>
        <w:tabs>
          <w:tab w:val="num" w:pos="720"/>
        </w:tabs>
        <w:ind w:left="720" w:hanging="360"/>
      </w:pPr>
    </w:lvl>
  </w:abstractNum>
  <w:abstractNum w:abstractNumId="4" w15:restartNumberingAfterBreak="0">
    <w:nsid w:val="00000014"/>
    <w:multiLevelType w:val="singleLevel"/>
    <w:tmpl w:val="00000014"/>
    <w:name w:val="WW8Num20"/>
    <w:styleLink w:val="Personal13"/>
    <w:lvl w:ilvl="0">
      <w:start w:val="1"/>
      <w:numFmt w:val="lowerLetter"/>
      <w:lvlText w:val="%1)"/>
      <w:lvlJc w:val="left"/>
      <w:pPr>
        <w:tabs>
          <w:tab w:val="num" w:pos="720"/>
        </w:tabs>
        <w:ind w:left="720" w:hanging="360"/>
      </w:pPr>
    </w:lvl>
  </w:abstractNum>
  <w:abstractNum w:abstractNumId="5" w15:restartNumberingAfterBreak="0">
    <w:nsid w:val="00000023"/>
    <w:multiLevelType w:val="multilevel"/>
    <w:tmpl w:val="894EE895"/>
    <w:lvl w:ilvl="0">
      <w:numFmt w:val="decimal"/>
      <w:pStyle w:val="List10"/>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6" w15:restartNumberingAfterBreak="0">
    <w:nsid w:val="00000025"/>
    <w:multiLevelType w:val="multilevel"/>
    <w:tmpl w:val="894EE897"/>
    <w:lvl w:ilvl="0">
      <w:numFmt w:val="decimal"/>
      <w:pStyle w:val="List11"/>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7" w15:restartNumberingAfterBreak="0">
    <w:nsid w:val="0000002A"/>
    <w:multiLevelType w:val="multilevel"/>
    <w:tmpl w:val="894EE89C"/>
    <w:lvl w:ilvl="0">
      <w:numFmt w:val="decimal"/>
      <w:pStyle w:val="List13"/>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8" w15:restartNumberingAfterBreak="0">
    <w:nsid w:val="0000002D"/>
    <w:multiLevelType w:val="multilevel"/>
    <w:tmpl w:val="894EE89F"/>
    <w:lvl w:ilvl="0">
      <w:numFmt w:val="decimal"/>
      <w:pStyle w:val="List14"/>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9" w15:restartNumberingAfterBreak="0">
    <w:nsid w:val="00000034"/>
    <w:multiLevelType w:val="multilevel"/>
    <w:tmpl w:val="894EE8A6"/>
    <w:lvl w:ilvl="0">
      <w:start w:val="1"/>
      <w:numFmt w:val="bullet"/>
      <w:pStyle w:val="List16"/>
      <w:lvlText w:val="•"/>
      <w:lvlJc w:val="left"/>
      <w:pPr>
        <w:tabs>
          <w:tab w:val="num" w:pos="341"/>
        </w:tabs>
        <w:ind w:left="341" w:firstLine="1134"/>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0" w15:restartNumberingAfterBreak="0">
    <w:nsid w:val="00000038"/>
    <w:multiLevelType w:val="multilevel"/>
    <w:tmpl w:val="894EE8AA"/>
    <w:lvl w:ilvl="0">
      <w:numFmt w:val="decimal"/>
      <w:pStyle w:val="List17"/>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1" w15:restartNumberingAfterBreak="0">
    <w:nsid w:val="0000003A"/>
    <w:multiLevelType w:val="multilevel"/>
    <w:tmpl w:val="894EE8AC"/>
    <w:lvl w:ilvl="0">
      <w:numFmt w:val="decimal"/>
      <w:pStyle w:val="ImportWordListStyleDefinition24"/>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2" w15:restartNumberingAfterBreak="0">
    <w:nsid w:val="0000003C"/>
    <w:multiLevelType w:val="multilevel"/>
    <w:tmpl w:val="894EE8AE"/>
    <w:lvl w:ilvl="0">
      <w:numFmt w:val="decimal"/>
      <w:pStyle w:val="List18"/>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3" w15:restartNumberingAfterBreak="0">
    <w:nsid w:val="00000040"/>
    <w:multiLevelType w:val="multilevel"/>
    <w:tmpl w:val="894EE8B2"/>
    <w:lvl w:ilvl="0">
      <w:start w:val="1"/>
      <w:numFmt w:val="bullet"/>
      <w:pStyle w:val="ImportWordListStyleDefinition18"/>
      <w:lvlText w:val="•"/>
      <w:lvlJc w:val="left"/>
      <w:pPr>
        <w:tabs>
          <w:tab w:val="num" w:pos="360"/>
        </w:tabs>
        <w:ind w:left="360" w:firstLine="0"/>
      </w:pPr>
      <w:rPr>
        <w:position w:val="0"/>
      </w:rPr>
    </w:lvl>
    <w:lvl w:ilvl="1">
      <w:start w:val="1"/>
      <w:numFmt w:val="bullet"/>
      <w:lvlText w:val="•"/>
      <w:lvlJc w:val="left"/>
      <w:pPr>
        <w:tabs>
          <w:tab w:val="num" w:pos="360"/>
        </w:tabs>
        <w:ind w:left="360" w:firstLine="720"/>
      </w:pPr>
      <w:rPr>
        <w:position w:val="0"/>
      </w:rPr>
    </w:lvl>
    <w:lvl w:ilvl="2">
      <w:start w:val="1"/>
      <w:numFmt w:val="bullet"/>
      <w:lvlText w:val="•"/>
      <w:lvlJc w:val="left"/>
      <w:pPr>
        <w:tabs>
          <w:tab w:val="num" w:pos="432"/>
        </w:tabs>
        <w:ind w:left="432"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4" w15:restartNumberingAfterBreak="0">
    <w:nsid w:val="00000042"/>
    <w:multiLevelType w:val="multilevel"/>
    <w:tmpl w:val="894EE8B4"/>
    <w:lvl w:ilvl="0">
      <w:start w:val="1"/>
      <w:numFmt w:val="bullet"/>
      <w:pStyle w:val="List19"/>
      <w:lvlText w:val="•"/>
      <w:lvlJc w:val="left"/>
      <w:pPr>
        <w:tabs>
          <w:tab w:val="num" w:pos="360"/>
        </w:tabs>
        <w:ind w:left="360" w:firstLine="0"/>
      </w:pPr>
      <w:rPr>
        <w:position w:val="0"/>
      </w:rPr>
    </w:lvl>
    <w:lvl w:ilvl="1">
      <w:start w:val="1"/>
      <w:numFmt w:val="bullet"/>
      <w:lvlText w:val="•"/>
      <w:lvlJc w:val="left"/>
      <w:pPr>
        <w:tabs>
          <w:tab w:val="num" w:pos="432"/>
        </w:tabs>
        <w:ind w:left="432"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5" w15:restartNumberingAfterBreak="0">
    <w:nsid w:val="00000045"/>
    <w:multiLevelType w:val="multilevel"/>
    <w:tmpl w:val="894EE8B7"/>
    <w:lvl w:ilvl="0">
      <w:start w:val="1"/>
      <w:numFmt w:val="bullet"/>
      <w:pStyle w:val="ImportWordListStyleDefinition26"/>
      <w:lvlText w:val="•"/>
      <w:lvlJc w:val="left"/>
      <w:pPr>
        <w:tabs>
          <w:tab w:val="num" w:pos="360"/>
        </w:tabs>
        <w:ind w:left="360" w:firstLine="0"/>
      </w:pPr>
      <w:rPr>
        <w:position w:val="0"/>
      </w:rPr>
    </w:lvl>
    <w:lvl w:ilvl="1">
      <w:start w:val="1"/>
      <w:numFmt w:val="bullet"/>
      <w:lvlText w:val="•"/>
      <w:lvlJc w:val="left"/>
      <w:pPr>
        <w:tabs>
          <w:tab w:val="num" w:pos="360"/>
        </w:tabs>
        <w:ind w:left="360" w:firstLine="720"/>
      </w:pPr>
      <w:rPr>
        <w:position w:val="0"/>
      </w:rPr>
    </w:lvl>
    <w:lvl w:ilvl="2">
      <w:start w:val="1"/>
      <w:numFmt w:val="bullet"/>
      <w:lvlText w:val="•"/>
      <w:lvlJc w:val="left"/>
      <w:pPr>
        <w:tabs>
          <w:tab w:val="num" w:pos="432"/>
        </w:tabs>
        <w:ind w:left="432"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6" w15:restartNumberingAfterBreak="0">
    <w:nsid w:val="00000047"/>
    <w:multiLevelType w:val="multilevel"/>
    <w:tmpl w:val="894EE8B9"/>
    <w:lvl w:ilvl="0">
      <w:start w:val="1"/>
      <w:numFmt w:val="bullet"/>
      <w:pStyle w:val="List20"/>
      <w:lvlText w:val="•"/>
      <w:lvlJc w:val="left"/>
      <w:pPr>
        <w:tabs>
          <w:tab w:val="num" w:pos="360"/>
        </w:tabs>
        <w:ind w:left="360" w:firstLine="360"/>
      </w:pPr>
      <w:rPr>
        <w:position w:val="0"/>
      </w:rPr>
    </w:lvl>
    <w:lvl w:ilvl="1">
      <w:start w:val="1"/>
      <w:numFmt w:val="bullet"/>
      <w:lvlText w:val="o"/>
      <w:lvlJc w:val="left"/>
      <w:pPr>
        <w:tabs>
          <w:tab w:val="num" w:pos="360"/>
        </w:tabs>
        <w:ind w:left="360" w:firstLine="1080"/>
      </w:pPr>
      <w:rPr>
        <w:position w:val="0"/>
      </w:rPr>
    </w:lvl>
    <w:lvl w:ilvl="2">
      <w:start w:val="1"/>
      <w:numFmt w:val="bullet"/>
      <w:lvlText w:val="•"/>
      <w:lvlJc w:val="left"/>
      <w:pPr>
        <w:tabs>
          <w:tab w:val="num" w:pos="360"/>
        </w:tabs>
        <w:ind w:left="360" w:firstLine="1800"/>
      </w:pPr>
      <w:rPr>
        <w:position w:val="0"/>
      </w:rPr>
    </w:lvl>
    <w:lvl w:ilvl="3">
      <w:start w:val="1"/>
      <w:numFmt w:val="bullet"/>
      <w:lvlText w:val="•"/>
      <w:lvlJc w:val="left"/>
      <w:pPr>
        <w:tabs>
          <w:tab w:val="num" w:pos="360"/>
        </w:tabs>
        <w:ind w:left="360" w:firstLine="2520"/>
      </w:pPr>
      <w:rPr>
        <w:position w:val="0"/>
      </w:rPr>
    </w:lvl>
    <w:lvl w:ilvl="4">
      <w:start w:val="1"/>
      <w:numFmt w:val="bullet"/>
      <w:lvlText w:val="o"/>
      <w:lvlJc w:val="left"/>
      <w:pPr>
        <w:tabs>
          <w:tab w:val="num" w:pos="360"/>
        </w:tabs>
        <w:ind w:left="360" w:firstLine="3240"/>
      </w:pPr>
      <w:rPr>
        <w:position w:val="0"/>
      </w:rPr>
    </w:lvl>
    <w:lvl w:ilvl="5">
      <w:start w:val="1"/>
      <w:numFmt w:val="bullet"/>
      <w:lvlText w:val="•"/>
      <w:lvlJc w:val="left"/>
      <w:pPr>
        <w:tabs>
          <w:tab w:val="num" w:pos="360"/>
        </w:tabs>
        <w:ind w:left="360" w:firstLine="3960"/>
      </w:pPr>
      <w:rPr>
        <w:position w:val="0"/>
      </w:rPr>
    </w:lvl>
    <w:lvl w:ilvl="6">
      <w:start w:val="1"/>
      <w:numFmt w:val="bullet"/>
      <w:lvlText w:val="•"/>
      <w:lvlJc w:val="left"/>
      <w:pPr>
        <w:tabs>
          <w:tab w:val="num" w:pos="360"/>
        </w:tabs>
        <w:ind w:left="360" w:firstLine="4680"/>
      </w:pPr>
      <w:rPr>
        <w:position w:val="0"/>
      </w:rPr>
    </w:lvl>
    <w:lvl w:ilvl="7">
      <w:start w:val="1"/>
      <w:numFmt w:val="bullet"/>
      <w:lvlText w:val="o"/>
      <w:lvlJc w:val="left"/>
      <w:pPr>
        <w:tabs>
          <w:tab w:val="num" w:pos="360"/>
        </w:tabs>
        <w:ind w:left="360" w:firstLine="5400"/>
      </w:pPr>
      <w:rPr>
        <w:position w:val="0"/>
      </w:rPr>
    </w:lvl>
    <w:lvl w:ilvl="8">
      <w:start w:val="1"/>
      <w:numFmt w:val="bullet"/>
      <w:lvlText w:val="•"/>
      <w:lvlJc w:val="left"/>
      <w:pPr>
        <w:tabs>
          <w:tab w:val="num" w:pos="360"/>
        </w:tabs>
        <w:ind w:left="360" w:firstLine="6120"/>
      </w:pPr>
      <w:rPr>
        <w:position w:val="0"/>
      </w:rPr>
    </w:lvl>
  </w:abstractNum>
  <w:abstractNum w:abstractNumId="17" w15:restartNumberingAfterBreak="0">
    <w:nsid w:val="00000049"/>
    <w:multiLevelType w:val="multilevel"/>
    <w:tmpl w:val="894EE8BB"/>
    <w:lvl w:ilvl="0">
      <w:start w:val="1"/>
      <w:numFmt w:val="decimal"/>
      <w:pStyle w:val="ImportWordListStyleDefinition17"/>
      <w:lvlText w:val="%1."/>
      <w:lvlJc w:val="left"/>
      <w:pPr>
        <w:tabs>
          <w:tab w:val="num" w:pos="12"/>
        </w:tabs>
        <w:ind w:left="12" w:firstLine="1416"/>
      </w:pPr>
      <w:rPr>
        <w:rFonts w:cs="Times New Roman"/>
        <w:position w:val="0"/>
      </w:rPr>
    </w:lvl>
    <w:lvl w:ilvl="1">
      <w:start w:val="1"/>
      <w:numFmt w:val="decimal"/>
      <w:lvlText w:val="%2."/>
      <w:lvlJc w:val="left"/>
      <w:pPr>
        <w:tabs>
          <w:tab w:val="num" w:pos="360"/>
        </w:tabs>
        <w:ind w:left="360" w:firstLine="1788"/>
      </w:pPr>
      <w:rPr>
        <w:rFonts w:cs="Times New Roman"/>
        <w:position w:val="0"/>
      </w:rPr>
    </w:lvl>
    <w:lvl w:ilvl="2">
      <w:start w:val="1"/>
      <w:numFmt w:val="decimal"/>
      <w:lvlText w:val="%3."/>
      <w:lvlJc w:val="left"/>
      <w:pPr>
        <w:tabs>
          <w:tab w:val="num" w:pos="360"/>
        </w:tabs>
        <w:ind w:left="360" w:firstLine="2508"/>
      </w:pPr>
      <w:rPr>
        <w:rFonts w:cs="Times New Roman"/>
        <w:position w:val="0"/>
      </w:rPr>
    </w:lvl>
    <w:lvl w:ilvl="3">
      <w:start w:val="1"/>
      <w:numFmt w:val="decimal"/>
      <w:lvlText w:val="%4."/>
      <w:lvlJc w:val="left"/>
      <w:pPr>
        <w:tabs>
          <w:tab w:val="num" w:pos="360"/>
        </w:tabs>
        <w:ind w:left="360" w:firstLine="3228"/>
      </w:pPr>
      <w:rPr>
        <w:rFonts w:cs="Times New Roman"/>
        <w:position w:val="0"/>
      </w:rPr>
    </w:lvl>
    <w:lvl w:ilvl="4">
      <w:start w:val="1"/>
      <w:numFmt w:val="decimal"/>
      <w:lvlText w:val="%5."/>
      <w:lvlJc w:val="left"/>
      <w:pPr>
        <w:tabs>
          <w:tab w:val="num" w:pos="360"/>
        </w:tabs>
        <w:ind w:left="360" w:firstLine="3948"/>
      </w:pPr>
      <w:rPr>
        <w:rFonts w:cs="Times New Roman"/>
        <w:position w:val="0"/>
      </w:rPr>
    </w:lvl>
    <w:lvl w:ilvl="5">
      <w:start w:val="1"/>
      <w:numFmt w:val="decimal"/>
      <w:lvlText w:val="%6."/>
      <w:lvlJc w:val="left"/>
      <w:pPr>
        <w:tabs>
          <w:tab w:val="num" w:pos="360"/>
        </w:tabs>
        <w:ind w:left="360" w:firstLine="4668"/>
      </w:pPr>
      <w:rPr>
        <w:rFonts w:cs="Times New Roman"/>
        <w:position w:val="0"/>
      </w:rPr>
    </w:lvl>
    <w:lvl w:ilvl="6">
      <w:start w:val="1"/>
      <w:numFmt w:val="decimal"/>
      <w:lvlText w:val="%7."/>
      <w:lvlJc w:val="left"/>
      <w:pPr>
        <w:tabs>
          <w:tab w:val="num" w:pos="360"/>
        </w:tabs>
        <w:ind w:left="360" w:firstLine="5388"/>
      </w:pPr>
      <w:rPr>
        <w:rFonts w:cs="Times New Roman"/>
        <w:position w:val="0"/>
      </w:rPr>
    </w:lvl>
    <w:lvl w:ilvl="7">
      <w:start w:val="1"/>
      <w:numFmt w:val="decimal"/>
      <w:lvlText w:val="%8."/>
      <w:lvlJc w:val="left"/>
      <w:pPr>
        <w:tabs>
          <w:tab w:val="num" w:pos="360"/>
        </w:tabs>
        <w:ind w:left="360" w:firstLine="6108"/>
      </w:pPr>
      <w:rPr>
        <w:rFonts w:cs="Times New Roman"/>
        <w:position w:val="0"/>
      </w:rPr>
    </w:lvl>
    <w:lvl w:ilvl="8">
      <w:start w:val="1"/>
      <w:numFmt w:val="decimal"/>
      <w:lvlText w:val="%9."/>
      <w:lvlJc w:val="left"/>
      <w:pPr>
        <w:tabs>
          <w:tab w:val="num" w:pos="360"/>
        </w:tabs>
        <w:ind w:left="360" w:firstLine="6828"/>
      </w:pPr>
      <w:rPr>
        <w:rFonts w:cs="Times New Roman"/>
        <w:position w:val="0"/>
      </w:rPr>
    </w:lvl>
  </w:abstractNum>
  <w:abstractNum w:abstractNumId="18" w15:restartNumberingAfterBreak="0">
    <w:nsid w:val="0000004C"/>
    <w:multiLevelType w:val="multilevel"/>
    <w:tmpl w:val="894EE8BE"/>
    <w:lvl w:ilvl="0">
      <w:start w:val="1"/>
      <w:numFmt w:val="decimal"/>
      <w:pStyle w:val="List21"/>
      <w:lvlText w:val="%1."/>
      <w:lvlJc w:val="left"/>
      <w:pPr>
        <w:tabs>
          <w:tab w:val="num" w:pos="360"/>
        </w:tabs>
        <w:ind w:left="360" w:firstLine="1416"/>
      </w:pPr>
      <w:rPr>
        <w:rFonts w:cs="Times New Roman"/>
        <w:position w:val="0"/>
      </w:rPr>
    </w:lvl>
    <w:lvl w:ilvl="1">
      <w:start w:val="1"/>
      <w:numFmt w:val="decimal"/>
      <w:lvlText w:val="%2."/>
      <w:lvlJc w:val="left"/>
      <w:pPr>
        <w:tabs>
          <w:tab w:val="num" w:pos="360"/>
        </w:tabs>
        <w:ind w:left="360" w:firstLine="2136"/>
      </w:pPr>
      <w:rPr>
        <w:rFonts w:cs="Times New Roman"/>
        <w:position w:val="0"/>
      </w:rPr>
    </w:lvl>
    <w:lvl w:ilvl="2">
      <w:start w:val="1"/>
      <w:numFmt w:val="decimal"/>
      <w:lvlText w:val="%3."/>
      <w:lvlJc w:val="left"/>
      <w:pPr>
        <w:tabs>
          <w:tab w:val="num" w:pos="360"/>
        </w:tabs>
        <w:ind w:left="360" w:firstLine="2856"/>
      </w:pPr>
      <w:rPr>
        <w:rFonts w:cs="Times New Roman"/>
        <w:position w:val="0"/>
      </w:rPr>
    </w:lvl>
    <w:lvl w:ilvl="3">
      <w:start w:val="1"/>
      <w:numFmt w:val="decimal"/>
      <w:lvlText w:val="%4."/>
      <w:lvlJc w:val="left"/>
      <w:pPr>
        <w:tabs>
          <w:tab w:val="num" w:pos="360"/>
        </w:tabs>
        <w:ind w:left="360" w:firstLine="3576"/>
      </w:pPr>
      <w:rPr>
        <w:rFonts w:cs="Times New Roman"/>
        <w:position w:val="0"/>
      </w:rPr>
    </w:lvl>
    <w:lvl w:ilvl="4">
      <w:start w:val="1"/>
      <w:numFmt w:val="decimal"/>
      <w:lvlText w:val="%5."/>
      <w:lvlJc w:val="left"/>
      <w:pPr>
        <w:tabs>
          <w:tab w:val="num" w:pos="360"/>
        </w:tabs>
        <w:ind w:left="360" w:firstLine="4296"/>
      </w:pPr>
      <w:rPr>
        <w:rFonts w:cs="Times New Roman"/>
        <w:position w:val="0"/>
      </w:rPr>
    </w:lvl>
    <w:lvl w:ilvl="5">
      <w:start w:val="1"/>
      <w:numFmt w:val="decimal"/>
      <w:lvlText w:val="%6."/>
      <w:lvlJc w:val="left"/>
      <w:pPr>
        <w:tabs>
          <w:tab w:val="num" w:pos="360"/>
        </w:tabs>
        <w:ind w:left="360" w:firstLine="5016"/>
      </w:pPr>
      <w:rPr>
        <w:rFonts w:cs="Times New Roman"/>
        <w:position w:val="0"/>
      </w:rPr>
    </w:lvl>
    <w:lvl w:ilvl="6">
      <w:start w:val="1"/>
      <w:numFmt w:val="decimal"/>
      <w:lvlText w:val="%7."/>
      <w:lvlJc w:val="left"/>
      <w:pPr>
        <w:tabs>
          <w:tab w:val="num" w:pos="360"/>
        </w:tabs>
        <w:ind w:left="360" w:firstLine="5736"/>
      </w:pPr>
      <w:rPr>
        <w:rFonts w:cs="Times New Roman"/>
        <w:position w:val="0"/>
      </w:rPr>
    </w:lvl>
    <w:lvl w:ilvl="7">
      <w:start w:val="1"/>
      <w:numFmt w:val="decimal"/>
      <w:lvlText w:val="%8."/>
      <w:lvlJc w:val="left"/>
      <w:pPr>
        <w:tabs>
          <w:tab w:val="num" w:pos="360"/>
        </w:tabs>
        <w:ind w:left="360" w:firstLine="6456"/>
      </w:pPr>
      <w:rPr>
        <w:rFonts w:cs="Times New Roman"/>
        <w:position w:val="0"/>
      </w:rPr>
    </w:lvl>
    <w:lvl w:ilvl="8">
      <w:start w:val="1"/>
      <w:numFmt w:val="decimal"/>
      <w:lvlText w:val="%9."/>
      <w:lvlJc w:val="left"/>
      <w:pPr>
        <w:tabs>
          <w:tab w:val="num" w:pos="360"/>
        </w:tabs>
        <w:ind w:left="360" w:firstLine="7176"/>
      </w:pPr>
      <w:rPr>
        <w:rFonts w:cs="Times New Roman"/>
        <w:position w:val="0"/>
      </w:rPr>
    </w:lvl>
  </w:abstractNum>
  <w:abstractNum w:abstractNumId="19" w15:restartNumberingAfterBreak="0">
    <w:nsid w:val="00000052"/>
    <w:multiLevelType w:val="multilevel"/>
    <w:tmpl w:val="894EE8C4"/>
    <w:lvl w:ilvl="0">
      <w:start w:val="1"/>
      <w:numFmt w:val="decimal"/>
      <w:pStyle w:val="List23"/>
      <w:suff w:val="nothing"/>
      <w:lvlText w:val="%1."/>
      <w:lvlJc w:val="left"/>
      <w:pPr>
        <w:ind w:left="0" w:firstLine="1416"/>
      </w:pPr>
      <w:rPr>
        <w:rFonts w:cs="Times New Roman"/>
        <w:position w:val="0"/>
      </w:rPr>
    </w:lvl>
    <w:lvl w:ilvl="1">
      <w:start w:val="1"/>
      <w:numFmt w:val="decimal"/>
      <w:lvlText w:val="%2."/>
      <w:lvlJc w:val="left"/>
      <w:pPr>
        <w:tabs>
          <w:tab w:val="num" w:pos="360"/>
        </w:tabs>
        <w:ind w:left="360" w:firstLine="2136"/>
      </w:pPr>
      <w:rPr>
        <w:rFonts w:cs="Times New Roman"/>
        <w:position w:val="0"/>
      </w:rPr>
    </w:lvl>
    <w:lvl w:ilvl="2">
      <w:start w:val="1"/>
      <w:numFmt w:val="decimal"/>
      <w:lvlText w:val="%3."/>
      <w:lvlJc w:val="left"/>
      <w:pPr>
        <w:tabs>
          <w:tab w:val="num" w:pos="360"/>
        </w:tabs>
        <w:ind w:left="360" w:firstLine="2856"/>
      </w:pPr>
      <w:rPr>
        <w:rFonts w:cs="Times New Roman"/>
        <w:position w:val="0"/>
      </w:rPr>
    </w:lvl>
    <w:lvl w:ilvl="3">
      <w:start w:val="1"/>
      <w:numFmt w:val="decimal"/>
      <w:lvlText w:val="%4."/>
      <w:lvlJc w:val="left"/>
      <w:pPr>
        <w:tabs>
          <w:tab w:val="num" w:pos="360"/>
        </w:tabs>
        <w:ind w:left="360" w:firstLine="3576"/>
      </w:pPr>
      <w:rPr>
        <w:rFonts w:cs="Times New Roman"/>
        <w:position w:val="0"/>
      </w:rPr>
    </w:lvl>
    <w:lvl w:ilvl="4">
      <w:start w:val="1"/>
      <w:numFmt w:val="decimal"/>
      <w:lvlText w:val="%5."/>
      <w:lvlJc w:val="left"/>
      <w:pPr>
        <w:tabs>
          <w:tab w:val="num" w:pos="360"/>
        </w:tabs>
        <w:ind w:left="360" w:firstLine="4296"/>
      </w:pPr>
      <w:rPr>
        <w:rFonts w:cs="Times New Roman"/>
        <w:position w:val="0"/>
      </w:rPr>
    </w:lvl>
    <w:lvl w:ilvl="5">
      <w:start w:val="1"/>
      <w:numFmt w:val="decimal"/>
      <w:lvlText w:val="%6."/>
      <w:lvlJc w:val="left"/>
      <w:pPr>
        <w:tabs>
          <w:tab w:val="num" w:pos="360"/>
        </w:tabs>
        <w:ind w:left="360" w:firstLine="5016"/>
      </w:pPr>
      <w:rPr>
        <w:rFonts w:cs="Times New Roman"/>
        <w:position w:val="0"/>
      </w:rPr>
    </w:lvl>
    <w:lvl w:ilvl="6">
      <w:start w:val="1"/>
      <w:numFmt w:val="decimal"/>
      <w:lvlText w:val="%7."/>
      <w:lvlJc w:val="left"/>
      <w:pPr>
        <w:tabs>
          <w:tab w:val="num" w:pos="360"/>
        </w:tabs>
        <w:ind w:left="360" w:firstLine="5736"/>
      </w:pPr>
      <w:rPr>
        <w:rFonts w:cs="Times New Roman"/>
        <w:position w:val="0"/>
      </w:rPr>
    </w:lvl>
    <w:lvl w:ilvl="7">
      <w:start w:val="1"/>
      <w:numFmt w:val="decimal"/>
      <w:lvlText w:val="%8."/>
      <w:lvlJc w:val="left"/>
      <w:pPr>
        <w:tabs>
          <w:tab w:val="num" w:pos="360"/>
        </w:tabs>
        <w:ind w:left="360" w:firstLine="6456"/>
      </w:pPr>
      <w:rPr>
        <w:rFonts w:cs="Times New Roman"/>
        <w:position w:val="0"/>
      </w:rPr>
    </w:lvl>
    <w:lvl w:ilvl="8">
      <w:start w:val="1"/>
      <w:numFmt w:val="decimal"/>
      <w:lvlText w:val="%9."/>
      <w:lvlJc w:val="left"/>
      <w:pPr>
        <w:tabs>
          <w:tab w:val="num" w:pos="360"/>
        </w:tabs>
        <w:ind w:left="360" w:firstLine="7176"/>
      </w:pPr>
      <w:rPr>
        <w:rFonts w:cs="Times New Roman"/>
        <w:position w:val="0"/>
      </w:rPr>
    </w:lvl>
  </w:abstractNum>
  <w:abstractNum w:abstractNumId="20" w15:restartNumberingAfterBreak="0">
    <w:nsid w:val="00000055"/>
    <w:multiLevelType w:val="multilevel"/>
    <w:tmpl w:val="894EE8C7"/>
    <w:lvl w:ilvl="0">
      <w:numFmt w:val="decimal"/>
      <w:pStyle w:val="List24"/>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1" w15:restartNumberingAfterBreak="0">
    <w:nsid w:val="00000059"/>
    <w:multiLevelType w:val="multilevel"/>
    <w:tmpl w:val="894EE8CB"/>
    <w:lvl w:ilvl="0">
      <w:start w:val="1"/>
      <w:numFmt w:val="bullet"/>
      <w:pStyle w:val="List25"/>
      <w:lvlText w:val="•"/>
      <w:lvlJc w:val="left"/>
      <w:pPr>
        <w:tabs>
          <w:tab w:val="num" w:pos="432"/>
        </w:tabs>
        <w:ind w:left="432" w:firstLine="360"/>
      </w:pPr>
      <w:rPr>
        <w:position w:val="0"/>
      </w:rPr>
    </w:lvl>
    <w:lvl w:ilvl="1">
      <w:start w:val="1"/>
      <w:numFmt w:val="bullet"/>
      <w:lvlText w:val="o"/>
      <w:lvlJc w:val="left"/>
      <w:pPr>
        <w:tabs>
          <w:tab w:val="num" w:pos="360"/>
        </w:tabs>
        <w:ind w:left="360" w:firstLine="1080"/>
      </w:pPr>
      <w:rPr>
        <w:position w:val="0"/>
      </w:rPr>
    </w:lvl>
    <w:lvl w:ilvl="2">
      <w:start w:val="1"/>
      <w:numFmt w:val="bullet"/>
      <w:lvlText w:val="•"/>
      <w:lvlJc w:val="left"/>
      <w:pPr>
        <w:tabs>
          <w:tab w:val="num" w:pos="360"/>
        </w:tabs>
        <w:ind w:left="360" w:firstLine="1800"/>
      </w:pPr>
      <w:rPr>
        <w:position w:val="0"/>
      </w:rPr>
    </w:lvl>
    <w:lvl w:ilvl="3">
      <w:start w:val="1"/>
      <w:numFmt w:val="bullet"/>
      <w:lvlText w:val="•"/>
      <w:lvlJc w:val="left"/>
      <w:pPr>
        <w:tabs>
          <w:tab w:val="num" w:pos="360"/>
        </w:tabs>
        <w:ind w:left="360" w:firstLine="2520"/>
      </w:pPr>
      <w:rPr>
        <w:position w:val="0"/>
      </w:rPr>
    </w:lvl>
    <w:lvl w:ilvl="4">
      <w:start w:val="1"/>
      <w:numFmt w:val="bullet"/>
      <w:lvlText w:val="o"/>
      <w:lvlJc w:val="left"/>
      <w:pPr>
        <w:tabs>
          <w:tab w:val="num" w:pos="360"/>
        </w:tabs>
        <w:ind w:left="360" w:firstLine="3240"/>
      </w:pPr>
      <w:rPr>
        <w:position w:val="0"/>
      </w:rPr>
    </w:lvl>
    <w:lvl w:ilvl="5">
      <w:start w:val="1"/>
      <w:numFmt w:val="bullet"/>
      <w:lvlText w:val="•"/>
      <w:lvlJc w:val="left"/>
      <w:pPr>
        <w:tabs>
          <w:tab w:val="num" w:pos="360"/>
        </w:tabs>
        <w:ind w:left="360" w:firstLine="3960"/>
      </w:pPr>
      <w:rPr>
        <w:position w:val="0"/>
      </w:rPr>
    </w:lvl>
    <w:lvl w:ilvl="6">
      <w:start w:val="1"/>
      <w:numFmt w:val="bullet"/>
      <w:lvlText w:val="•"/>
      <w:lvlJc w:val="left"/>
      <w:pPr>
        <w:tabs>
          <w:tab w:val="num" w:pos="360"/>
        </w:tabs>
        <w:ind w:left="360" w:firstLine="4680"/>
      </w:pPr>
      <w:rPr>
        <w:position w:val="0"/>
      </w:rPr>
    </w:lvl>
    <w:lvl w:ilvl="7">
      <w:start w:val="1"/>
      <w:numFmt w:val="bullet"/>
      <w:lvlText w:val="o"/>
      <w:lvlJc w:val="left"/>
      <w:pPr>
        <w:tabs>
          <w:tab w:val="num" w:pos="360"/>
        </w:tabs>
        <w:ind w:left="360" w:firstLine="5400"/>
      </w:pPr>
      <w:rPr>
        <w:position w:val="0"/>
      </w:rPr>
    </w:lvl>
    <w:lvl w:ilvl="8">
      <w:start w:val="1"/>
      <w:numFmt w:val="bullet"/>
      <w:lvlText w:val="•"/>
      <w:lvlJc w:val="left"/>
      <w:pPr>
        <w:tabs>
          <w:tab w:val="num" w:pos="360"/>
        </w:tabs>
        <w:ind w:left="360" w:firstLine="6120"/>
      </w:pPr>
      <w:rPr>
        <w:position w:val="0"/>
      </w:rPr>
    </w:lvl>
  </w:abstractNum>
  <w:abstractNum w:abstractNumId="22" w15:restartNumberingAfterBreak="0">
    <w:nsid w:val="0000005E"/>
    <w:multiLevelType w:val="multilevel"/>
    <w:tmpl w:val="894EE8D0"/>
    <w:lvl w:ilvl="0">
      <w:numFmt w:val="decimal"/>
      <w:pStyle w:val="List26"/>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3" w15:restartNumberingAfterBreak="0">
    <w:nsid w:val="00000062"/>
    <w:multiLevelType w:val="multilevel"/>
    <w:tmpl w:val="894EE8D4"/>
    <w:lvl w:ilvl="0">
      <w:start w:val="1"/>
      <w:numFmt w:val="bullet"/>
      <w:pStyle w:val="List27"/>
      <w:lvlText w:val="•"/>
      <w:lvlJc w:val="left"/>
      <w:pPr>
        <w:tabs>
          <w:tab w:val="num" w:pos="432"/>
        </w:tabs>
        <w:ind w:left="432" w:firstLine="0"/>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4" w15:restartNumberingAfterBreak="0">
    <w:nsid w:val="0000006D"/>
    <w:multiLevelType w:val="multilevel"/>
    <w:tmpl w:val="894EE8DF"/>
    <w:lvl w:ilvl="0">
      <w:numFmt w:val="decimal"/>
      <w:pStyle w:val="List28"/>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5" w15:restartNumberingAfterBreak="0">
    <w:nsid w:val="00000070"/>
    <w:multiLevelType w:val="multilevel"/>
    <w:tmpl w:val="894EE8E2"/>
    <w:lvl w:ilvl="0">
      <w:start w:val="1"/>
      <w:numFmt w:val="bullet"/>
      <w:pStyle w:val="List29"/>
      <w:lvlText w:val="•"/>
      <w:lvlJc w:val="left"/>
      <w:pPr>
        <w:tabs>
          <w:tab w:val="num" w:pos="432"/>
        </w:tabs>
        <w:ind w:left="432" w:firstLine="0"/>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6" w15:restartNumberingAfterBreak="0">
    <w:nsid w:val="00000075"/>
    <w:multiLevelType w:val="multilevel"/>
    <w:tmpl w:val="894EE8E7"/>
    <w:lvl w:ilvl="0">
      <w:numFmt w:val="decimal"/>
      <w:pStyle w:val="List30"/>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7" w15:restartNumberingAfterBreak="0">
    <w:nsid w:val="00000079"/>
    <w:multiLevelType w:val="multilevel"/>
    <w:tmpl w:val="894EE8EB"/>
    <w:lvl w:ilvl="0">
      <w:start w:val="1"/>
      <w:numFmt w:val="bullet"/>
      <w:pStyle w:val="List31"/>
      <w:lvlText w:val="•"/>
      <w:lvlJc w:val="left"/>
      <w:pPr>
        <w:tabs>
          <w:tab w:val="num" w:pos="360"/>
        </w:tabs>
        <w:ind w:left="360" w:firstLine="0"/>
      </w:pPr>
      <w:rPr>
        <w:position w:val="0"/>
      </w:rPr>
    </w:lvl>
    <w:lvl w:ilvl="1">
      <w:start w:val="1"/>
      <w:numFmt w:val="bullet"/>
      <w:lvlText w:val="o"/>
      <w:lvlJc w:val="left"/>
      <w:pPr>
        <w:tabs>
          <w:tab w:val="num" w:pos="432"/>
        </w:tabs>
        <w:ind w:left="432"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8" w15:restartNumberingAfterBreak="0">
    <w:nsid w:val="0000007C"/>
    <w:multiLevelType w:val="multilevel"/>
    <w:tmpl w:val="894EE8EE"/>
    <w:lvl w:ilvl="0">
      <w:start w:val="1"/>
      <w:numFmt w:val="bullet"/>
      <w:pStyle w:val="List32"/>
      <w:lvlText w:val="•"/>
      <w:lvlJc w:val="left"/>
      <w:pPr>
        <w:tabs>
          <w:tab w:val="num" w:pos="360"/>
        </w:tabs>
        <w:ind w:left="360" w:firstLine="0"/>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432"/>
        </w:tabs>
        <w:ind w:left="432"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9" w15:restartNumberingAfterBreak="0">
    <w:nsid w:val="00283D9E"/>
    <w:multiLevelType w:val="hybridMultilevel"/>
    <w:tmpl w:val="FEA6D8C8"/>
    <w:lvl w:ilvl="0" w:tplc="0DE6AF56">
      <w:start w:val="1"/>
      <w:numFmt w:val="bullet"/>
      <w:pStyle w:val="Vietas1"/>
      <w:lvlText w:val=""/>
      <w:lvlJc w:val="left"/>
      <w:pPr>
        <w:ind w:left="511" w:hanging="454"/>
      </w:pPr>
      <w:rPr>
        <w:rFonts w:ascii="Symbol" w:hAnsi="Symbol" w:hint="default"/>
      </w:rPr>
    </w:lvl>
    <w:lvl w:ilvl="1" w:tplc="04090003">
      <w:start w:val="1"/>
      <w:numFmt w:val="bullet"/>
      <w:lvlText w:val="o"/>
      <w:lvlJc w:val="left"/>
      <w:pPr>
        <w:ind w:left="1553" w:hanging="360"/>
      </w:pPr>
      <w:rPr>
        <w:rFonts w:ascii="Courier New" w:hAnsi="Courier New" w:cs="Times New Roman" w:hint="default"/>
      </w:rPr>
    </w:lvl>
    <w:lvl w:ilvl="2" w:tplc="04090005">
      <w:start w:val="1"/>
      <w:numFmt w:val="bullet"/>
      <w:lvlText w:val=""/>
      <w:lvlJc w:val="left"/>
      <w:pPr>
        <w:ind w:left="2273" w:hanging="360"/>
      </w:pPr>
      <w:rPr>
        <w:rFonts w:ascii="Wingdings" w:hAnsi="Wingdings" w:hint="default"/>
      </w:rPr>
    </w:lvl>
    <w:lvl w:ilvl="3" w:tplc="04090001">
      <w:start w:val="1"/>
      <w:numFmt w:val="bullet"/>
      <w:lvlText w:val=""/>
      <w:lvlJc w:val="left"/>
      <w:pPr>
        <w:ind w:left="2993" w:hanging="360"/>
      </w:pPr>
      <w:rPr>
        <w:rFonts w:ascii="Symbol" w:hAnsi="Symbol" w:hint="default"/>
      </w:rPr>
    </w:lvl>
    <w:lvl w:ilvl="4" w:tplc="04090003">
      <w:start w:val="1"/>
      <w:numFmt w:val="bullet"/>
      <w:lvlText w:val="o"/>
      <w:lvlJc w:val="left"/>
      <w:pPr>
        <w:ind w:left="3713" w:hanging="360"/>
      </w:pPr>
      <w:rPr>
        <w:rFonts w:ascii="Courier New" w:hAnsi="Courier New" w:cs="Times New Roman" w:hint="default"/>
      </w:rPr>
    </w:lvl>
    <w:lvl w:ilvl="5" w:tplc="04090005">
      <w:start w:val="1"/>
      <w:numFmt w:val="bullet"/>
      <w:lvlText w:val=""/>
      <w:lvlJc w:val="left"/>
      <w:pPr>
        <w:ind w:left="4433" w:hanging="360"/>
      </w:pPr>
      <w:rPr>
        <w:rFonts w:ascii="Wingdings" w:hAnsi="Wingdings" w:hint="default"/>
      </w:rPr>
    </w:lvl>
    <w:lvl w:ilvl="6" w:tplc="04090001">
      <w:start w:val="1"/>
      <w:numFmt w:val="bullet"/>
      <w:lvlText w:val=""/>
      <w:lvlJc w:val="left"/>
      <w:pPr>
        <w:ind w:left="5153" w:hanging="360"/>
      </w:pPr>
      <w:rPr>
        <w:rFonts w:ascii="Symbol" w:hAnsi="Symbol" w:hint="default"/>
      </w:rPr>
    </w:lvl>
    <w:lvl w:ilvl="7" w:tplc="04090003">
      <w:start w:val="1"/>
      <w:numFmt w:val="bullet"/>
      <w:lvlText w:val="o"/>
      <w:lvlJc w:val="left"/>
      <w:pPr>
        <w:ind w:left="5873" w:hanging="360"/>
      </w:pPr>
      <w:rPr>
        <w:rFonts w:ascii="Courier New" w:hAnsi="Courier New" w:cs="Times New Roman" w:hint="default"/>
      </w:rPr>
    </w:lvl>
    <w:lvl w:ilvl="8" w:tplc="04090005">
      <w:start w:val="1"/>
      <w:numFmt w:val="bullet"/>
      <w:lvlText w:val=""/>
      <w:lvlJc w:val="left"/>
      <w:pPr>
        <w:ind w:left="6593" w:hanging="360"/>
      </w:pPr>
      <w:rPr>
        <w:rFonts w:ascii="Wingdings" w:hAnsi="Wingdings" w:hint="default"/>
      </w:rPr>
    </w:lvl>
  </w:abstractNum>
  <w:abstractNum w:abstractNumId="30" w15:restartNumberingAfterBreak="0">
    <w:nsid w:val="02DC639F"/>
    <w:multiLevelType w:val="hybridMultilevel"/>
    <w:tmpl w:val="90A453F4"/>
    <w:lvl w:ilvl="0" w:tplc="21F28962">
      <w:start w:val="3"/>
      <w:numFmt w:val="lowerLetter"/>
      <w:pStyle w:val="Listaconvietas21"/>
      <w:lvlText w:val="%1)"/>
      <w:lvlJc w:val="left"/>
      <w:pPr>
        <w:tabs>
          <w:tab w:val="num" w:pos="2136"/>
        </w:tabs>
        <w:ind w:left="2136" w:hanging="360"/>
      </w:pPr>
      <w:rPr>
        <w:rFonts w:cs="Times New Roman"/>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1" w15:restartNumberingAfterBreak="0">
    <w:nsid w:val="041F3AF9"/>
    <w:multiLevelType w:val="hybridMultilevel"/>
    <w:tmpl w:val="64C694A6"/>
    <w:lvl w:ilvl="0" w:tplc="39444294">
      <w:start w:val="1"/>
      <w:numFmt w:val="bullet"/>
      <w:pStyle w:val="Cosntanza"/>
      <w:lvlText w:val=""/>
      <w:lvlJc w:val="left"/>
      <w:pPr>
        <w:tabs>
          <w:tab w:val="num" w:pos="-395"/>
        </w:tabs>
        <w:ind w:left="-395" w:hanging="360"/>
      </w:pPr>
      <w:rPr>
        <w:rFonts w:ascii="Symbol" w:hAnsi="Symbol" w:hint="default"/>
      </w:rPr>
    </w:lvl>
    <w:lvl w:ilvl="1" w:tplc="080A0003">
      <w:start w:val="1"/>
      <w:numFmt w:val="bullet"/>
      <w:lvlText w:val="o"/>
      <w:lvlJc w:val="left"/>
      <w:pPr>
        <w:tabs>
          <w:tab w:val="num" w:pos="325"/>
        </w:tabs>
        <w:ind w:left="325" w:hanging="360"/>
      </w:pPr>
      <w:rPr>
        <w:rFonts w:ascii="Courier New" w:hAnsi="Courier New" w:cs="Tahoma" w:hint="default"/>
      </w:rPr>
    </w:lvl>
    <w:lvl w:ilvl="2" w:tplc="080A0005">
      <w:start w:val="1"/>
      <w:numFmt w:val="bullet"/>
      <w:lvlText w:val=""/>
      <w:lvlJc w:val="left"/>
      <w:pPr>
        <w:tabs>
          <w:tab w:val="num" w:pos="1045"/>
        </w:tabs>
        <w:ind w:left="1045" w:hanging="360"/>
      </w:pPr>
      <w:rPr>
        <w:rFonts w:ascii="Wingdings" w:hAnsi="Wingdings" w:hint="default"/>
      </w:rPr>
    </w:lvl>
    <w:lvl w:ilvl="3" w:tplc="080A0001">
      <w:start w:val="1"/>
      <w:numFmt w:val="bullet"/>
      <w:lvlText w:val=""/>
      <w:lvlJc w:val="left"/>
      <w:pPr>
        <w:tabs>
          <w:tab w:val="num" w:pos="1765"/>
        </w:tabs>
        <w:ind w:left="1765" w:hanging="360"/>
      </w:pPr>
      <w:rPr>
        <w:rFonts w:ascii="Symbol" w:hAnsi="Symbol" w:hint="default"/>
      </w:rPr>
    </w:lvl>
    <w:lvl w:ilvl="4" w:tplc="080A0003">
      <w:start w:val="1"/>
      <w:numFmt w:val="bullet"/>
      <w:lvlText w:val="o"/>
      <w:lvlJc w:val="left"/>
      <w:pPr>
        <w:tabs>
          <w:tab w:val="num" w:pos="2485"/>
        </w:tabs>
        <w:ind w:left="2485" w:hanging="360"/>
      </w:pPr>
      <w:rPr>
        <w:rFonts w:ascii="Courier New" w:hAnsi="Courier New" w:cs="Tahoma" w:hint="default"/>
      </w:rPr>
    </w:lvl>
    <w:lvl w:ilvl="5" w:tplc="080A0005">
      <w:start w:val="1"/>
      <w:numFmt w:val="bullet"/>
      <w:lvlText w:val=""/>
      <w:lvlJc w:val="left"/>
      <w:pPr>
        <w:tabs>
          <w:tab w:val="num" w:pos="3205"/>
        </w:tabs>
        <w:ind w:left="3205" w:hanging="360"/>
      </w:pPr>
      <w:rPr>
        <w:rFonts w:ascii="Wingdings" w:hAnsi="Wingdings" w:hint="default"/>
      </w:rPr>
    </w:lvl>
    <w:lvl w:ilvl="6" w:tplc="080A0001">
      <w:start w:val="1"/>
      <w:numFmt w:val="bullet"/>
      <w:lvlText w:val=""/>
      <w:lvlJc w:val="left"/>
      <w:pPr>
        <w:tabs>
          <w:tab w:val="num" w:pos="3925"/>
        </w:tabs>
        <w:ind w:left="3925" w:hanging="360"/>
      </w:pPr>
      <w:rPr>
        <w:rFonts w:ascii="Symbol" w:hAnsi="Symbol" w:hint="default"/>
      </w:rPr>
    </w:lvl>
    <w:lvl w:ilvl="7" w:tplc="080A0003">
      <w:start w:val="1"/>
      <w:numFmt w:val="bullet"/>
      <w:lvlText w:val="o"/>
      <w:lvlJc w:val="left"/>
      <w:pPr>
        <w:tabs>
          <w:tab w:val="num" w:pos="4645"/>
        </w:tabs>
        <w:ind w:left="4645" w:hanging="360"/>
      </w:pPr>
      <w:rPr>
        <w:rFonts w:ascii="Courier New" w:hAnsi="Courier New" w:cs="Tahoma" w:hint="default"/>
      </w:rPr>
    </w:lvl>
    <w:lvl w:ilvl="8" w:tplc="080A0005">
      <w:start w:val="1"/>
      <w:numFmt w:val="bullet"/>
      <w:lvlText w:val=""/>
      <w:lvlJc w:val="left"/>
      <w:pPr>
        <w:tabs>
          <w:tab w:val="num" w:pos="5365"/>
        </w:tabs>
        <w:ind w:left="5365" w:hanging="360"/>
      </w:pPr>
      <w:rPr>
        <w:rFonts w:ascii="Wingdings" w:hAnsi="Wingdings" w:hint="default"/>
      </w:rPr>
    </w:lvl>
  </w:abstractNum>
  <w:abstractNum w:abstractNumId="32" w15:restartNumberingAfterBreak="0">
    <w:nsid w:val="09425953"/>
    <w:multiLevelType w:val="hybridMultilevel"/>
    <w:tmpl w:val="E79CE4AA"/>
    <w:lvl w:ilvl="0" w:tplc="040A0001">
      <w:start w:val="1"/>
      <w:numFmt w:val="bullet"/>
      <w:lvlText w:val=""/>
      <w:lvlJc w:val="left"/>
      <w:pPr>
        <w:ind w:left="720" w:hanging="360"/>
      </w:pPr>
      <w:rPr>
        <w:rFonts w:ascii="Symbol" w:hAnsi="Symbol"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33" w15:restartNumberingAfterBreak="0">
    <w:nsid w:val="0A7E3851"/>
    <w:multiLevelType w:val="hybridMultilevel"/>
    <w:tmpl w:val="6E0069CA"/>
    <w:lvl w:ilvl="0" w:tplc="080A000F">
      <w:start w:val="1"/>
      <w:numFmt w:val="decimal"/>
      <w:pStyle w:val="Lista31"/>
      <w:lvlText w:val="%1."/>
      <w:lvlJc w:val="left"/>
      <w:pPr>
        <w:ind w:left="1068" w:hanging="360"/>
      </w:pPr>
      <w:rPr>
        <w:rFonts w:cs="Times New Roman"/>
      </w:rPr>
    </w:lvl>
    <w:lvl w:ilvl="1" w:tplc="080A0019">
      <w:start w:val="1"/>
      <w:numFmt w:val="lowerLetter"/>
      <w:lvlText w:val="%2."/>
      <w:lvlJc w:val="left"/>
      <w:pPr>
        <w:ind w:left="1788" w:hanging="360"/>
      </w:pPr>
      <w:rPr>
        <w:rFonts w:cs="Times New Roman"/>
      </w:rPr>
    </w:lvl>
    <w:lvl w:ilvl="2" w:tplc="080A001B">
      <w:start w:val="1"/>
      <w:numFmt w:val="lowerRoman"/>
      <w:lvlText w:val="%3."/>
      <w:lvlJc w:val="right"/>
      <w:pPr>
        <w:ind w:left="2508" w:hanging="180"/>
      </w:pPr>
      <w:rPr>
        <w:rFonts w:cs="Times New Roman"/>
      </w:rPr>
    </w:lvl>
    <w:lvl w:ilvl="3" w:tplc="080A000F">
      <w:start w:val="1"/>
      <w:numFmt w:val="decimal"/>
      <w:lvlText w:val="%4."/>
      <w:lvlJc w:val="left"/>
      <w:pPr>
        <w:ind w:left="3228" w:hanging="360"/>
      </w:pPr>
      <w:rPr>
        <w:rFonts w:cs="Times New Roman"/>
      </w:rPr>
    </w:lvl>
    <w:lvl w:ilvl="4" w:tplc="080A0019">
      <w:start w:val="1"/>
      <w:numFmt w:val="lowerLetter"/>
      <w:lvlText w:val="%5."/>
      <w:lvlJc w:val="left"/>
      <w:pPr>
        <w:ind w:left="3948" w:hanging="360"/>
      </w:pPr>
      <w:rPr>
        <w:rFonts w:cs="Times New Roman"/>
      </w:rPr>
    </w:lvl>
    <w:lvl w:ilvl="5" w:tplc="080A001B">
      <w:start w:val="1"/>
      <w:numFmt w:val="lowerRoman"/>
      <w:lvlText w:val="%6."/>
      <w:lvlJc w:val="right"/>
      <w:pPr>
        <w:ind w:left="4668" w:hanging="180"/>
      </w:pPr>
      <w:rPr>
        <w:rFonts w:cs="Times New Roman"/>
      </w:rPr>
    </w:lvl>
    <w:lvl w:ilvl="6" w:tplc="080A000F">
      <w:start w:val="1"/>
      <w:numFmt w:val="decimal"/>
      <w:lvlText w:val="%7."/>
      <w:lvlJc w:val="left"/>
      <w:pPr>
        <w:ind w:left="5388" w:hanging="360"/>
      </w:pPr>
      <w:rPr>
        <w:rFonts w:cs="Times New Roman"/>
      </w:rPr>
    </w:lvl>
    <w:lvl w:ilvl="7" w:tplc="080A0019">
      <w:start w:val="1"/>
      <w:numFmt w:val="lowerLetter"/>
      <w:lvlText w:val="%8."/>
      <w:lvlJc w:val="left"/>
      <w:pPr>
        <w:ind w:left="6108" w:hanging="360"/>
      </w:pPr>
      <w:rPr>
        <w:rFonts w:cs="Times New Roman"/>
      </w:rPr>
    </w:lvl>
    <w:lvl w:ilvl="8" w:tplc="080A001B">
      <w:start w:val="1"/>
      <w:numFmt w:val="lowerRoman"/>
      <w:lvlText w:val="%9."/>
      <w:lvlJc w:val="right"/>
      <w:pPr>
        <w:ind w:left="6828" w:hanging="180"/>
      </w:pPr>
      <w:rPr>
        <w:rFonts w:cs="Times New Roman"/>
      </w:rPr>
    </w:lvl>
  </w:abstractNum>
  <w:abstractNum w:abstractNumId="34" w15:restartNumberingAfterBreak="0">
    <w:nsid w:val="0B7B28E1"/>
    <w:multiLevelType w:val="hybridMultilevel"/>
    <w:tmpl w:val="E5966D0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15:restartNumberingAfterBreak="0">
    <w:nsid w:val="0C1C3B8E"/>
    <w:multiLevelType w:val="hybridMultilevel"/>
    <w:tmpl w:val="FF9CB1CC"/>
    <w:lvl w:ilvl="0" w:tplc="FA0C27DA">
      <w:numFmt w:val="bullet"/>
      <w:pStyle w:val="Vietas2"/>
      <w:lvlText w:val="−"/>
      <w:lvlJc w:val="left"/>
      <w:pPr>
        <w:ind w:left="720" w:hanging="360"/>
      </w:pPr>
      <w:rPr>
        <w:rFonts w:ascii="Arial" w:eastAsia="Times New Roman" w:hAnsi="Arial" w:cs="Arial" w:hint="default"/>
      </w:rPr>
    </w:lvl>
    <w:lvl w:ilvl="1" w:tplc="0C0A000D">
      <w:start w:val="1"/>
      <w:numFmt w:val="bullet"/>
      <w:lvlText w:val=""/>
      <w:lvlJc w:val="left"/>
      <w:pPr>
        <w:ind w:left="1004"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Times New Roman"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Times New Roman" w:hint="default"/>
      </w:rPr>
    </w:lvl>
    <w:lvl w:ilvl="8" w:tplc="0C0A0005">
      <w:start w:val="1"/>
      <w:numFmt w:val="bullet"/>
      <w:lvlText w:val=""/>
      <w:lvlJc w:val="left"/>
      <w:pPr>
        <w:ind w:left="6480" w:hanging="360"/>
      </w:pPr>
      <w:rPr>
        <w:rFonts w:ascii="Wingdings" w:hAnsi="Wingdings" w:hint="default"/>
      </w:rPr>
    </w:lvl>
  </w:abstractNum>
  <w:abstractNum w:abstractNumId="36" w15:restartNumberingAfterBreak="0">
    <w:nsid w:val="0E2A250E"/>
    <w:multiLevelType w:val="hybridMultilevel"/>
    <w:tmpl w:val="740C6D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15:restartNumberingAfterBreak="0">
    <w:nsid w:val="10ED76F7"/>
    <w:multiLevelType w:val="hybridMultilevel"/>
    <w:tmpl w:val="62827466"/>
    <w:lvl w:ilvl="0" w:tplc="FFFFFFF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11801B59"/>
    <w:multiLevelType w:val="hybridMultilevel"/>
    <w:tmpl w:val="947CD598"/>
    <w:styleLink w:val="1111111"/>
    <w:lvl w:ilvl="0" w:tplc="080A000D">
      <w:start w:val="1"/>
      <w:numFmt w:val="bullet"/>
      <w:lvlText w:val=""/>
      <w:lvlJc w:val="left"/>
      <w:pPr>
        <w:ind w:left="737" w:hanging="360"/>
      </w:pPr>
      <w:rPr>
        <w:rFonts w:ascii="Wingdings" w:hAnsi="Wingdings" w:hint="default"/>
      </w:rPr>
    </w:lvl>
    <w:lvl w:ilvl="1" w:tplc="080A0003">
      <w:start w:val="1"/>
      <w:numFmt w:val="bullet"/>
      <w:lvlText w:val="o"/>
      <w:lvlJc w:val="left"/>
      <w:pPr>
        <w:ind w:left="1457" w:hanging="360"/>
      </w:pPr>
      <w:rPr>
        <w:rFonts w:ascii="Courier New" w:hAnsi="Courier New" w:cs="Courier New" w:hint="default"/>
      </w:rPr>
    </w:lvl>
    <w:lvl w:ilvl="2" w:tplc="080A0005">
      <w:start w:val="1"/>
      <w:numFmt w:val="bullet"/>
      <w:lvlText w:val=""/>
      <w:lvlJc w:val="left"/>
      <w:pPr>
        <w:ind w:left="2177" w:hanging="360"/>
      </w:pPr>
      <w:rPr>
        <w:rFonts w:ascii="Wingdings" w:hAnsi="Wingdings" w:hint="default"/>
      </w:rPr>
    </w:lvl>
    <w:lvl w:ilvl="3" w:tplc="080A0001">
      <w:start w:val="1"/>
      <w:numFmt w:val="bullet"/>
      <w:lvlText w:val=""/>
      <w:lvlJc w:val="left"/>
      <w:pPr>
        <w:ind w:left="2897" w:hanging="360"/>
      </w:pPr>
      <w:rPr>
        <w:rFonts w:ascii="Symbol" w:hAnsi="Symbol" w:hint="default"/>
      </w:rPr>
    </w:lvl>
    <w:lvl w:ilvl="4" w:tplc="080A0003">
      <w:start w:val="1"/>
      <w:numFmt w:val="bullet"/>
      <w:lvlText w:val="o"/>
      <w:lvlJc w:val="left"/>
      <w:pPr>
        <w:ind w:left="3617" w:hanging="360"/>
      </w:pPr>
      <w:rPr>
        <w:rFonts w:ascii="Courier New" w:hAnsi="Courier New" w:cs="Courier New" w:hint="default"/>
      </w:rPr>
    </w:lvl>
    <w:lvl w:ilvl="5" w:tplc="080A0005">
      <w:start w:val="1"/>
      <w:numFmt w:val="bullet"/>
      <w:lvlText w:val=""/>
      <w:lvlJc w:val="left"/>
      <w:pPr>
        <w:ind w:left="4337" w:hanging="360"/>
      </w:pPr>
      <w:rPr>
        <w:rFonts w:ascii="Wingdings" w:hAnsi="Wingdings" w:hint="default"/>
      </w:rPr>
    </w:lvl>
    <w:lvl w:ilvl="6" w:tplc="080A0001">
      <w:start w:val="1"/>
      <w:numFmt w:val="bullet"/>
      <w:lvlText w:val=""/>
      <w:lvlJc w:val="left"/>
      <w:pPr>
        <w:ind w:left="5057" w:hanging="360"/>
      </w:pPr>
      <w:rPr>
        <w:rFonts w:ascii="Symbol" w:hAnsi="Symbol" w:hint="default"/>
      </w:rPr>
    </w:lvl>
    <w:lvl w:ilvl="7" w:tplc="080A0003">
      <w:start w:val="1"/>
      <w:numFmt w:val="bullet"/>
      <w:lvlText w:val="o"/>
      <w:lvlJc w:val="left"/>
      <w:pPr>
        <w:ind w:left="5777" w:hanging="360"/>
      </w:pPr>
      <w:rPr>
        <w:rFonts w:ascii="Courier New" w:hAnsi="Courier New" w:cs="Courier New" w:hint="default"/>
      </w:rPr>
    </w:lvl>
    <w:lvl w:ilvl="8" w:tplc="080A0005">
      <w:start w:val="1"/>
      <w:numFmt w:val="bullet"/>
      <w:lvlText w:val=""/>
      <w:lvlJc w:val="left"/>
      <w:pPr>
        <w:ind w:left="6497" w:hanging="360"/>
      </w:pPr>
      <w:rPr>
        <w:rFonts w:ascii="Wingdings" w:hAnsi="Wingdings" w:hint="default"/>
      </w:rPr>
    </w:lvl>
  </w:abstractNum>
  <w:abstractNum w:abstractNumId="39" w15:restartNumberingAfterBreak="0">
    <w:nsid w:val="17012423"/>
    <w:multiLevelType w:val="hybridMultilevel"/>
    <w:tmpl w:val="740C6D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188274E1"/>
    <w:multiLevelType w:val="hybridMultilevel"/>
    <w:tmpl w:val="59D00E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18C90758"/>
    <w:multiLevelType w:val="hybridMultilevel"/>
    <w:tmpl w:val="D2FA3778"/>
    <w:lvl w:ilvl="0" w:tplc="040A0001">
      <w:start w:val="1"/>
      <w:numFmt w:val="bullet"/>
      <w:lvlText w:val=""/>
      <w:lvlJc w:val="left"/>
      <w:pPr>
        <w:ind w:left="890" w:hanging="360"/>
      </w:pPr>
      <w:rPr>
        <w:rFonts w:ascii="Symbol" w:hAnsi="Symbol" w:hint="default"/>
      </w:rPr>
    </w:lvl>
    <w:lvl w:ilvl="1" w:tplc="040A0003" w:tentative="1">
      <w:start w:val="1"/>
      <w:numFmt w:val="bullet"/>
      <w:lvlText w:val="o"/>
      <w:lvlJc w:val="left"/>
      <w:pPr>
        <w:ind w:left="1610" w:hanging="360"/>
      </w:pPr>
      <w:rPr>
        <w:rFonts w:ascii="Courier New" w:hAnsi="Courier New" w:cs="Courier New" w:hint="default"/>
      </w:rPr>
    </w:lvl>
    <w:lvl w:ilvl="2" w:tplc="040A0005" w:tentative="1">
      <w:start w:val="1"/>
      <w:numFmt w:val="bullet"/>
      <w:lvlText w:val=""/>
      <w:lvlJc w:val="left"/>
      <w:pPr>
        <w:ind w:left="2330" w:hanging="360"/>
      </w:pPr>
      <w:rPr>
        <w:rFonts w:ascii="Wingdings" w:hAnsi="Wingdings" w:hint="default"/>
      </w:rPr>
    </w:lvl>
    <w:lvl w:ilvl="3" w:tplc="040A0001" w:tentative="1">
      <w:start w:val="1"/>
      <w:numFmt w:val="bullet"/>
      <w:lvlText w:val=""/>
      <w:lvlJc w:val="left"/>
      <w:pPr>
        <w:ind w:left="3050" w:hanging="360"/>
      </w:pPr>
      <w:rPr>
        <w:rFonts w:ascii="Symbol" w:hAnsi="Symbol" w:hint="default"/>
      </w:rPr>
    </w:lvl>
    <w:lvl w:ilvl="4" w:tplc="040A0003" w:tentative="1">
      <w:start w:val="1"/>
      <w:numFmt w:val="bullet"/>
      <w:lvlText w:val="o"/>
      <w:lvlJc w:val="left"/>
      <w:pPr>
        <w:ind w:left="3770" w:hanging="360"/>
      </w:pPr>
      <w:rPr>
        <w:rFonts w:ascii="Courier New" w:hAnsi="Courier New" w:cs="Courier New" w:hint="default"/>
      </w:rPr>
    </w:lvl>
    <w:lvl w:ilvl="5" w:tplc="040A0005" w:tentative="1">
      <w:start w:val="1"/>
      <w:numFmt w:val="bullet"/>
      <w:lvlText w:val=""/>
      <w:lvlJc w:val="left"/>
      <w:pPr>
        <w:ind w:left="4490" w:hanging="360"/>
      </w:pPr>
      <w:rPr>
        <w:rFonts w:ascii="Wingdings" w:hAnsi="Wingdings" w:hint="default"/>
      </w:rPr>
    </w:lvl>
    <w:lvl w:ilvl="6" w:tplc="040A0001" w:tentative="1">
      <w:start w:val="1"/>
      <w:numFmt w:val="bullet"/>
      <w:lvlText w:val=""/>
      <w:lvlJc w:val="left"/>
      <w:pPr>
        <w:ind w:left="5210" w:hanging="360"/>
      </w:pPr>
      <w:rPr>
        <w:rFonts w:ascii="Symbol" w:hAnsi="Symbol" w:hint="default"/>
      </w:rPr>
    </w:lvl>
    <w:lvl w:ilvl="7" w:tplc="040A0003" w:tentative="1">
      <w:start w:val="1"/>
      <w:numFmt w:val="bullet"/>
      <w:lvlText w:val="o"/>
      <w:lvlJc w:val="left"/>
      <w:pPr>
        <w:ind w:left="5930" w:hanging="360"/>
      </w:pPr>
      <w:rPr>
        <w:rFonts w:ascii="Courier New" w:hAnsi="Courier New" w:cs="Courier New" w:hint="default"/>
      </w:rPr>
    </w:lvl>
    <w:lvl w:ilvl="8" w:tplc="040A0005" w:tentative="1">
      <w:start w:val="1"/>
      <w:numFmt w:val="bullet"/>
      <w:lvlText w:val=""/>
      <w:lvlJc w:val="left"/>
      <w:pPr>
        <w:ind w:left="6650" w:hanging="360"/>
      </w:pPr>
      <w:rPr>
        <w:rFonts w:ascii="Wingdings" w:hAnsi="Wingdings" w:hint="default"/>
      </w:rPr>
    </w:lvl>
  </w:abstractNum>
  <w:abstractNum w:abstractNumId="42" w15:restartNumberingAfterBreak="0">
    <w:nsid w:val="1B537A15"/>
    <w:multiLevelType w:val="hybridMultilevel"/>
    <w:tmpl w:val="AE08DD92"/>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3" w15:restartNumberingAfterBreak="0">
    <w:nsid w:val="1D2D6EF2"/>
    <w:multiLevelType w:val="hybridMultilevel"/>
    <w:tmpl w:val="30CA03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1D9041A2"/>
    <w:multiLevelType w:val="hybridMultilevel"/>
    <w:tmpl w:val="3FC6ED3A"/>
    <w:lvl w:ilvl="0" w:tplc="5EDCBC7E">
      <w:start w:val="1"/>
      <w:numFmt w:val="decimal"/>
      <w:lvlText w:val="%1."/>
      <w:lvlJc w:val="left"/>
      <w:pPr>
        <w:ind w:left="720" w:hanging="360"/>
      </w:pPr>
      <w:rPr>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1E474737"/>
    <w:multiLevelType w:val="hybridMultilevel"/>
    <w:tmpl w:val="8176FE7A"/>
    <w:lvl w:ilvl="0" w:tplc="080A0001">
      <w:start w:val="1"/>
      <w:numFmt w:val="bullet"/>
      <w:pStyle w:val="List0"/>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Times New Roman"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Times New Roman" w:hint="default"/>
      </w:rPr>
    </w:lvl>
    <w:lvl w:ilvl="8" w:tplc="080A0005">
      <w:start w:val="1"/>
      <w:numFmt w:val="bullet"/>
      <w:lvlText w:val=""/>
      <w:lvlJc w:val="left"/>
      <w:pPr>
        <w:ind w:left="6480" w:hanging="360"/>
      </w:pPr>
      <w:rPr>
        <w:rFonts w:ascii="Wingdings" w:hAnsi="Wingdings" w:hint="default"/>
      </w:rPr>
    </w:lvl>
  </w:abstractNum>
  <w:abstractNum w:abstractNumId="46" w15:restartNumberingAfterBreak="0">
    <w:nsid w:val="20255DCD"/>
    <w:multiLevelType w:val="hybridMultilevel"/>
    <w:tmpl w:val="DE481E50"/>
    <w:lvl w:ilvl="0" w:tplc="080A0001">
      <w:start w:val="1"/>
      <w:numFmt w:val="bullet"/>
      <w:pStyle w:val="List1"/>
      <w:lvlText w:val=""/>
      <w:lvlJc w:val="left"/>
      <w:pPr>
        <w:ind w:left="720" w:hanging="360"/>
      </w:pPr>
      <w:rPr>
        <w:rFonts w:ascii="Symbol" w:hAnsi="Symbol" w:hint="default"/>
      </w:rPr>
    </w:lvl>
    <w:lvl w:ilvl="1" w:tplc="0C0A000F">
      <w:start w:val="1"/>
      <w:numFmt w:val="decimal"/>
      <w:lvlText w:val="%2."/>
      <w:lvlJc w:val="left"/>
      <w:pPr>
        <w:tabs>
          <w:tab w:val="num" w:pos="1440"/>
        </w:tabs>
        <w:ind w:left="1440" w:hanging="360"/>
      </w:p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Times New Roman"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Times New Roman" w:hint="default"/>
      </w:rPr>
    </w:lvl>
    <w:lvl w:ilvl="8" w:tplc="080A0005">
      <w:start w:val="1"/>
      <w:numFmt w:val="bullet"/>
      <w:lvlText w:val=""/>
      <w:lvlJc w:val="left"/>
      <w:pPr>
        <w:ind w:left="6480" w:hanging="360"/>
      </w:pPr>
      <w:rPr>
        <w:rFonts w:ascii="Wingdings" w:hAnsi="Wingdings" w:hint="default"/>
      </w:rPr>
    </w:lvl>
  </w:abstractNum>
  <w:abstractNum w:abstractNumId="47" w15:restartNumberingAfterBreak="0">
    <w:nsid w:val="218061DB"/>
    <w:multiLevelType w:val="hybridMultilevel"/>
    <w:tmpl w:val="740C6D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8" w15:restartNumberingAfterBreak="0">
    <w:nsid w:val="21B859B6"/>
    <w:multiLevelType w:val="multilevel"/>
    <w:tmpl w:val="E9C25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5F0287E"/>
    <w:multiLevelType w:val="hybridMultilevel"/>
    <w:tmpl w:val="9784392E"/>
    <w:lvl w:ilvl="0" w:tplc="66FC2F64">
      <w:start w:val="3"/>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0" w15:restartNumberingAfterBreak="0">
    <w:nsid w:val="268E3E94"/>
    <w:multiLevelType w:val="hybridMultilevel"/>
    <w:tmpl w:val="CB5898B2"/>
    <w:lvl w:ilvl="0" w:tplc="713A4A4C">
      <w:start w:val="21"/>
      <w:numFmt w:val="bullet"/>
      <w:lvlText w:val="-"/>
      <w:lvlJc w:val="left"/>
      <w:pPr>
        <w:ind w:left="720" w:hanging="360"/>
      </w:pPr>
      <w:rPr>
        <w:rFonts w:ascii="Arial Narrow" w:eastAsia="Times New Roman" w:hAnsi="Arial Narrow"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1" w15:restartNumberingAfterBreak="0">
    <w:nsid w:val="274F45B6"/>
    <w:multiLevelType w:val="hybridMultilevel"/>
    <w:tmpl w:val="18328BA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291716C6"/>
    <w:multiLevelType w:val="hybridMultilevel"/>
    <w:tmpl w:val="33FEDF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29FF5196"/>
    <w:multiLevelType w:val="hybridMultilevel"/>
    <w:tmpl w:val="54A0E3B6"/>
    <w:lvl w:ilvl="0" w:tplc="040A000F">
      <w:start w:val="1"/>
      <w:numFmt w:val="decimal"/>
      <w:lvlText w:val="%1."/>
      <w:lvlJc w:val="left"/>
      <w:pPr>
        <w:ind w:left="720" w:hanging="360"/>
      </w:p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54" w15:restartNumberingAfterBreak="0">
    <w:nsid w:val="2B0C16CF"/>
    <w:multiLevelType w:val="hybridMultilevel"/>
    <w:tmpl w:val="740C6D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5" w15:restartNumberingAfterBreak="0">
    <w:nsid w:val="2B9D5029"/>
    <w:multiLevelType w:val="hybridMultilevel"/>
    <w:tmpl w:val="F77CDE7A"/>
    <w:styleLink w:val="Personal111"/>
    <w:lvl w:ilvl="0" w:tplc="080A0017">
      <w:start w:val="1"/>
      <w:numFmt w:val="lowerLetter"/>
      <w:lvlText w:val="%1)"/>
      <w:lvlJc w:val="left"/>
      <w:pPr>
        <w:tabs>
          <w:tab w:val="num" w:pos="796"/>
        </w:tabs>
        <w:ind w:left="796" w:hanging="360"/>
      </w:pPr>
    </w:lvl>
    <w:lvl w:ilvl="1" w:tplc="0C0A0003">
      <w:start w:val="1"/>
      <w:numFmt w:val="bullet"/>
      <w:lvlText w:val="o"/>
      <w:lvlJc w:val="left"/>
      <w:pPr>
        <w:tabs>
          <w:tab w:val="num" w:pos="1876"/>
        </w:tabs>
        <w:ind w:left="1876" w:hanging="360"/>
      </w:pPr>
      <w:rPr>
        <w:rFonts w:ascii="Courier New" w:hAnsi="Courier New" w:cs="Courier New" w:hint="default"/>
      </w:rPr>
    </w:lvl>
    <w:lvl w:ilvl="2" w:tplc="0C0A0005">
      <w:start w:val="1"/>
      <w:numFmt w:val="bullet"/>
      <w:lvlText w:val=""/>
      <w:lvlJc w:val="left"/>
      <w:pPr>
        <w:tabs>
          <w:tab w:val="num" w:pos="2596"/>
        </w:tabs>
        <w:ind w:left="2596" w:hanging="360"/>
      </w:pPr>
      <w:rPr>
        <w:rFonts w:ascii="Wingdings" w:hAnsi="Wingdings" w:hint="default"/>
      </w:rPr>
    </w:lvl>
    <w:lvl w:ilvl="3" w:tplc="0C0A0001">
      <w:start w:val="1"/>
      <w:numFmt w:val="bullet"/>
      <w:lvlText w:val=""/>
      <w:lvlJc w:val="left"/>
      <w:pPr>
        <w:tabs>
          <w:tab w:val="num" w:pos="3316"/>
        </w:tabs>
        <w:ind w:left="3316" w:hanging="360"/>
      </w:pPr>
      <w:rPr>
        <w:rFonts w:ascii="Symbol" w:hAnsi="Symbol" w:hint="default"/>
      </w:rPr>
    </w:lvl>
    <w:lvl w:ilvl="4" w:tplc="0C0A0003">
      <w:start w:val="1"/>
      <w:numFmt w:val="bullet"/>
      <w:lvlText w:val="o"/>
      <w:lvlJc w:val="left"/>
      <w:pPr>
        <w:tabs>
          <w:tab w:val="num" w:pos="4036"/>
        </w:tabs>
        <w:ind w:left="4036" w:hanging="360"/>
      </w:pPr>
      <w:rPr>
        <w:rFonts w:ascii="Courier New" w:hAnsi="Courier New" w:cs="Courier New" w:hint="default"/>
      </w:rPr>
    </w:lvl>
    <w:lvl w:ilvl="5" w:tplc="0C0A0005">
      <w:start w:val="1"/>
      <w:numFmt w:val="bullet"/>
      <w:lvlText w:val=""/>
      <w:lvlJc w:val="left"/>
      <w:pPr>
        <w:tabs>
          <w:tab w:val="num" w:pos="4756"/>
        </w:tabs>
        <w:ind w:left="4756" w:hanging="360"/>
      </w:pPr>
      <w:rPr>
        <w:rFonts w:ascii="Wingdings" w:hAnsi="Wingdings" w:hint="default"/>
      </w:rPr>
    </w:lvl>
    <w:lvl w:ilvl="6" w:tplc="0C0A0001">
      <w:start w:val="1"/>
      <w:numFmt w:val="bullet"/>
      <w:lvlText w:val=""/>
      <w:lvlJc w:val="left"/>
      <w:pPr>
        <w:tabs>
          <w:tab w:val="num" w:pos="5476"/>
        </w:tabs>
        <w:ind w:left="5476" w:hanging="360"/>
      </w:pPr>
      <w:rPr>
        <w:rFonts w:ascii="Symbol" w:hAnsi="Symbol" w:hint="default"/>
      </w:rPr>
    </w:lvl>
    <w:lvl w:ilvl="7" w:tplc="0C0A0003">
      <w:start w:val="1"/>
      <w:numFmt w:val="bullet"/>
      <w:lvlText w:val="o"/>
      <w:lvlJc w:val="left"/>
      <w:pPr>
        <w:tabs>
          <w:tab w:val="num" w:pos="6196"/>
        </w:tabs>
        <w:ind w:left="6196" w:hanging="360"/>
      </w:pPr>
      <w:rPr>
        <w:rFonts w:ascii="Courier New" w:hAnsi="Courier New" w:cs="Courier New" w:hint="default"/>
      </w:rPr>
    </w:lvl>
    <w:lvl w:ilvl="8" w:tplc="0C0A0005">
      <w:start w:val="1"/>
      <w:numFmt w:val="bullet"/>
      <w:lvlText w:val=""/>
      <w:lvlJc w:val="left"/>
      <w:pPr>
        <w:tabs>
          <w:tab w:val="num" w:pos="6916"/>
        </w:tabs>
        <w:ind w:left="6916" w:hanging="360"/>
      </w:pPr>
      <w:rPr>
        <w:rFonts w:ascii="Wingdings" w:hAnsi="Wingdings" w:hint="default"/>
      </w:rPr>
    </w:lvl>
  </w:abstractNum>
  <w:abstractNum w:abstractNumId="56" w15:restartNumberingAfterBreak="0">
    <w:nsid w:val="2C341061"/>
    <w:multiLevelType w:val="multilevel"/>
    <w:tmpl w:val="080A001F"/>
    <w:numStyleLink w:val="111111"/>
  </w:abstractNum>
  <w:abstractNum w:abstractNumId="57" w15:restartNumberingAfterBreak="0">
    <w:nsid w:val="2E08154B"/>
    <w:multiLevelType w:val="multilevel"/>
    <w:tmpl w:val="F74E08B4"/>
    <w:lvl w:ilvl="0">
      <w:start w:val="21"/>
      <w:numFmt w:val="bullet"/>
      <w:lvlText w:val="-"/>
      <w:lvlJc w:val="left"/>
      <w:pPr>
        <w:ind w:left="1440" w:hanging="360"/>
      </w:pPr>
      <w:rPr>
        <w:rFonts w:ascii="Arial Narrow" w:eastAsia="Times New Roman" w:hAnsi="Arial Narrow" w:cs="Aria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3033414F"/>
    <w:multiLevelType w:val="hybridMultilevel"/>
    <w:tmpl w:val="A1C229A6"/>
    <w:lvl w:ilvl="0" w:tplc="080A0015">
      <w:start w:val="1"/>
      <w:numFmt w:val="upperLetter"/>
      <w:lvlText w:val="%1."/>
      <w:lvlJc w:val="left"/>
      <w:pPr>
        <w:ind w:left="360" w:hanging="360"/>
      </w:p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59" w15:restartNumberingAfterBreak="0">
    <w:nsid w:val="34710C67"/>
    <w:multiLevelType w:val="hybridMultilevel"/>
    <w:tmpl w:val="01C43F4E"/>
    <w:lvl w:ilvl="0" w:tplc="080A0001">
      <w:start w:val="1"/>
      <w:numFmt w:val="decimal"/>
      <w:pStyle w:val="TituloTabla"/>
      <w:lvlText w:val="Tabla %1."/>
      <w:lvlJc w:val="left"/>
      <w:pPr>
        <w:ind w:left="720" w:hanging="360"/>
      </w:pPr>
      <w:rPr>
        <w:rFonts w:ascii="Trebuchet MS" w:hAnsi="Trebuchet MS" w:hint="default"/>
        <w:b/>
        <w:i/>
        <w:sz w:val="18"/>
      </w:rPr>
    </w:lvl>
    <w:lvl w:ilvl="1" w:tplc="080A0003">
      <w:start w:val="1"/>
      <w:numFmt w:val="lowerLetter"/>
      <w:lvlText w:val="%2."/>
      <w:lvlJc w:val="left"/>
      <w:pPr>
        <w:ind w:left="1440" w:hanging="360"/>
      </w:pPr>
    </w:lvl>
    <w:lvl w:ilvl="2" w:tplc="080A0005">
      <w:start w:val="1"/>
      <w:numFmt w:val="lowerRoman"/>
      <w:lvlText w:val="%3."/>
      <w:lvlJc w:val="right"/>
      <w:pPr>
        <w:ind w:left="2160" w:hanging="180"/>
      </w:pPr>
    </w:lvl>
    <w:lvl w:ilvl="3" w:tplc="080A0001">
      <w:start w:val="1"/>
      <w:numFmt w:val="decimal"/>
      <w:lvlText w:val="%4."/>
      <w:lvlJc w:val="left"/>
      <w:pPr>
        <w:ind w:left="2880" w:hanging="360"/>
      </w:pPr>
    </w:lvl>
    <w:lvl w:ilvl="4" w:tplc="080A0003">
      <w:start w:val="1"/>
      <w:numFmt w:val="lowerLetter"/>
      <w:lvlText w:val="%5."/>
      <w:lvlJc w:val="left"/>
      <w:pPr>
        <w:ind w:left="3600" w:hanging="360"/>
      </w:pPr>
    </w:lvl>
    <w:lvl w:ilvl="5" w:tplc="080A0005">
      <w:start w:val="1"/>
      <w:numFmt w:val="lowerRoman"/>
      <w:lvlText w:val="%6."/>
      <w:lvlJc w:val="right"/>
      <w:pPr>
        <w:ind w:left="4320" w:hanging="180"/>
      </w:pPr>
    </w:lvl>
    <w:lvl w:ilvl="6" w:tplc="080A0001">
      <w:start w:val="1"/>
      <w:numFmt w:val="decimal"/>
      <w:lvlText w:val="%7."/>
      <w:lvlJc w:val="left"/>
      <w:pPr>
        <w:ind w:left="5040" w:hanging="360"/>
      </w:pPr>
    </w:lvl>
    <w:lvl w:ilvl="7" w:tplc="080A0003">
      <w:start w:val="1"/>
      <w:numFmt w:val="lowerLetter"/>
      <w:lvlText w:val="%8."/>
      <w:lvlJc w:val="left"/>
      <w:pPr>
        <w:ind w:left="5760" w:hanging="360"/>
      </w:pPr>
    </w:lvl>
    <w:lvl w:ilvl="8" w:tplc="080A0005">
      <w:start w:val="1"/>
      <w:numFmt w:val="lowerRoman"/>
      <w:lvlText w:val="%9."/>
      <w:lvlJc w:val="right"/>
      <w:pPr>
        <w:ind w:left="6480" w:hanging="180"/>
      </w:pPr>
    </w:lvl>
  </w:abstractNum>
  <w:abstractNum w:abstractNumId="60" w15:restartNumberingAfterBreak="0">
    <w:nsid w:val="35C870BD"/>
    <w:multiLevelType w:val="hybridMultilevel"/>
    <w:tmpl w:val="52BEA628"/>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61"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39D435B9"/>
    <w:multiLevelType w:val="hybridMultilevel"/>
    <w:tmpl w:val="900802A0"/>
    <w:lvl w:ilvl="0" w:tplc="FFFFFFFF">
      <w:start w:val="1"/>
      <w:numFmt w:val="bullet"/>
      <w:pStyle w:val="Bullets"/>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Times New Roman"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Times New Roman"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cs="Times New Roman"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39E65AB6"/>
    <w:multiLevelType w:val="hybridMultilevel"/>
    <w:tmpl w:val="5F28DD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3C4B45E4"/>
    <w:multiLevelType w:val="hybridMultilevel"/>
    <w:tmpl w:val="690697AC"/>
    <w:lvl w:ilvl="0" w:tplc="0C0A0001">
      <w:start w:val="1"/>
      <w:numFmt w:val="decimal"/>
      <w:pStyle w:val="TituloFigura"/>
      <w:lvlText w:val="Figura %1."/>
      <w:lvlJc w:val="right"/>
      <w:pPr>
        <w:ind w:left="720" w:hanging="360"/>
      </w:pPr>
      <w:rPr>
        <w:rFonts w:ascii="Arial" w:hAnsi="Arial" w:cs="Times New Roman" w:hint="default"/>
        <w:b/>
        <w:i w:val="0"/>
        <w:sz w:val="16"/>
      </w:rPr>
    </w:lvl>
    <w:lvl w:ilvl="1" w:tplc="0C0A0003">
      <w:start w:val="1"/>
      <w:numFmt w:val="lowerLetter"/>
      <w:lvlText w:val="%2."/>
      <w:lvlJc w:val="left"/>
      <w:pPr>
        <w:ind w:left="1440" w:hanging="360"/>
      </w:pPr>
      <w:rPr>
        <w:rFonts w:cs="Times New Roman"/>
      </w:rPr>
    </w:lvl>
    <w:lvl w:ilvl="2" w:tplc="0C0A0005">
      <w:start w:val="1"/>
      <w:numFmt w:val="lowerRoman"/>
      <w:lvlText w:val="%3."/>
      <w:lvlJc w:val="right"/>
      <w:pPr>
        <w:ind w:left="2160" w:hanging="180"/>
      </w:pPr>
      <w:rPr>
        <w:rFonts w:cs="Times New Roman"/>
      </w:rPr>
    </w:lvl>
    <w:lvl w:ilvl="3" w:tplc="0C0A0001">
      <w:start w:val="1"/>
      <w:numFmt w:val="decimal"/>
      <w:lvlText w:val="%4."/>
      <w:lvlJc w:val="left"/>
      <w:pPr>
        <w:ind w:left="2880" w:hanging="360"/>
      </w:pPr>
      <w:rPr>
        <w:rFonts w:cs="Times New Roman"/>
      </w:rPr>
    </w:lvl>
    <w:lvl w:ilvl="4" w:tplc="0C0A0003">
      <w:start w:val="1"/>
      <w:numFmt w:val="lowerLetter"/>
      <w:lvlText w:val="%5."/>
      <w:lvlJc w:val="left"/>
      <w:pPr>
        <w:ind w:left="3600" w:hanging="360"/>
      </w:pPr>
      <w:rPr>
        <w:rFonts w:cs="Times New Roman"/>
      </w:rPr>
    </w:lvl>
    <w:lvl w:ilvl="5" w:tplc="0C0A0005">
      <w:start w:val="1"/>
      <w:numFmt w:val="lowerRoman"/>
      <w:lvlText w:val="%6."/>
      <w:lvlJc w:val="right"/>
      <w:pPr>
        <w:ind w:left="4320" w:hanging="180"/>
      </w:pPr>
      <w:rPr>
        <w:rFonts w:cs="Times New Roman"/>
      </w:rPr>
    </w:lvl>
    <w:lvl w:ilvl="6" w:tplc="0C0A0001">
      <w:start w:val="1"/>
      <w:numFmt w:val="decimal"/>
      <w:lvlText w:val="%7."/>
      <w:lvlJc w:val="left"/>
      <w:pPr>
        <w:ind w:left="5040" w:hanging="360"/>
      </w:pPr>
      <w:rPr>
        <w:rFonts w:cs="Times New Roman"/>
      </w:rPr>
    </w:lvl>
    <w:lvl w:ilvl="7" w:tplc="0C0A0003">
      <w:start w:val="1"/>
      <w:numFmt w:val="lowerLetter"/>
      <w:lvlText w:val="%8."/>
      <w:lvlJc w:val="left"/>
      <w:pPr>
        <w:ind w:left="5760" w:hanging="360"/>
      </w:pPr>
      <w:rPr>
        <w:rFonts w:cs="Times New Roman"/>
      </w:rPr>
    </w:lvl>
    <w:lvl w:ilvl="8" w:tplc="0C0A0005">
      <w:start w:val="1"/>
      <w:numFmt w:val="lowerRoman"/>
      <w:lvlText w:val="%9."/>
      <w:lvlJc w:val="right"/>
      <w:pPr>
        <w:ind w:left="6480" w:hanging="180"/>
      </w:pPr>
      <w:rPr>
        <w:rFonts w:cs="Times New Roman"/>
      </w:rPr>
    </w:lvl>
  </w:abstractNum>
  <w:abstractNum w:abstractNumId="65" w15:restartNumberingAfterBreak="0">
    <w:nsid w:val="3D00676B"/>
    <w:multiLevelType w:val="hybridMultilevel"/>
    <w:tmpl w:val="911C6A4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44F121A0"/>
    <w:multiLevelType w:val="hybridMultilevel"/>
    <w:tmpl w:val="5B9A9910"/>
    <w:lvl w:ilvl="0" w:tplc="080A0001">
      <w:start w:val="1"/>
      <w:numFmt w:val="bullet"/>
      <w:pStyle w:val="Lista41"/>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Times New Roman"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Times New Roman" w:hint="default"/>
      </w:rPr>
    </w:lvl>
    <w:lvl w:ilvl="8" w:tplc="080A0005">
      <w:start w:val="1"/>
      <w:numFmt w:val="bullet"/>
      <w:lvlText w:val=""/>
      <w:lvlJc w:val="left"/>
      <w:pPr>
        <w:ind w:left="6480" w:hanging="360"/>
      </w:pPr>
      <w:rPr>
        <w:rFonts w:ascii="Wingdings" w:hAnsi="Wingdings" w:hint="default"/>
      </w:rPr>
    </w:lvl>
  </w:abstractNum>
  <w:abstractNum w:abstractNumId="67" w15:restartNumberingAfterBreak="0">
    <w:nsid w:val="49533754"/>
    <w:multiLevelType w:val="hybridMultilevel"/>
    <w:tmpl w:val="712C1E42"/>
    <w:lvl w:ilvl="0" w:tplc="66FC2F64">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4AFF54BB"/>
    <w:multiLevelType w:val="hybridMultilevel"/>
    <w:tmpl w:val="C7C090C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9" w15:restartNumberingAfterBreak="0">
    <w:nsid w:val="4B023DFC"/>
    <w:multiLevelType w:val="hybridMultilevel"/>
    <w:tmpl w:val="54F6E9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4E210AFC"/>
    <w:multiLevelType w:val="hybridMultilevel"/>
    <w:tmpl w:val="323E029C"/>
    <w:lvl w:ilvl="0" w:tplc="D6FC2E1C">
      <w:start w:val="3"/>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1"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4EBB33FA"/>
    <w:multiLevelType w:val="hybridMultilevel"/>
    <w:tmpl w:val="740C6DD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3" w15:restartNumberingAfterBreak="0">
    <w:nsid w:val="4FFA7967"/>
    <w:multiLevelType w:val="hybridMultilevel"/>
    <w:tmpl w:val="CFB01F8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15:restartNumberingAfterBreak="0">
    <w:nsid w:val="50D71C80"/>
    <w:multiLevelType w:val="hybridMultilevel"/>
    <w:tmpl w:val="740C6D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5" w15:restartNumberingAfterBreak="0">
    <w:nsid w:val="51B54543"/>
    <w:multiLevelType w:val="hybridMultilevel"/>
    <w:tmpl w:val="740C6D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6" w15:restartNumberingAfterBreak="0">
    <w:nsid w:val="53384845"/>
    <w:multiLevelType w:val="hybridMultilevel"/>
    <w:tmpl w:val="9140E8BC"/>
    <w:lvl w:ilvl="0" w:tplc="040A0001">
      <w:start w:val="1"/>
      <w:numFmt w:val="bullet"/>
      <w:lvlText w:val=""/>
      <w:lvlJc w:val="left"/>
      <w:pPr>
        <w:ind w:left="998" w:hanging="360"/>
      </w:pPr>
      <w:rPr>
        <w:rFonts w:ascii="Symbol" w:hAnsi="Symbol" w:hint="default"/>
      </w:rPr>
    </w:lvl>
    <w:lvl w:ilvl="1" w:tplc="040A0003" w:tentative="1">
      <w:start w:val="1"/>
      <w:numFmt w:val="bullet"/>
      <w:lvlText w:val="o"/>
      <w:lvlJc w:val="left"/>
      <w:pPr>
        <w:ind w:left="1718" w:hanging="360"/>
      </w:pPr>
      <w:rPr>
        <w:rFonts w:ascii="Courier New" w:hAnsi="Courier New" w:cs="Courier New" w:hint="default"/>
      </w:rPr>
    </w:lvl>
    <w:lvl w:ilvl="2" w:tplc="040A0005" w:tentative="1">
      <w:start w:val="1"/>
      <w:numFmt w:val="bullet"/>
      <w:lvlText w:val=""/>
      <w:lvlJc w:val="left"/>
      <w:pPr>
        <w:ind w:left="2438" w:hanging="360"/>
      </w:pPr>
      <w:rPr>
        <w:rFonts w:ascii="Wingdings" w:hAnsi="Wingdings" w:hint="default"/>
      </w:rPr>
    </w:lvl>
    <w:lvl w:ilvl="3" w:tplc="040A0001" w:tentative="1">
      <w:start w:val="1"/>
      <w:numFmt w:val="bullet"/>
      <w:lvlText w:val=""/>
      <w:lvlJc w:val="left"/>
      <w:pPr>
        <w:ind w:left="3158" w:hanging="360"/>
      </w:pPr>
      <w:rPr>
        <w:rFonts w:ascii="Symbol" w:hAnsi="Symbol" w:hint="default"/>
      </w:rPr>
    </w:lvl>
    <w:lvl w:ilvl="4" w:tplc="040A0003" w:tentative="1">
      <w:start w:val="1"/>
      <w:numFmt w:val="bullet"/>
      <w:lvlText w:val="o"/>
      <w:lvlJc w:val="left"/>
      <w:pPr>
        <w:ind w:left="3878" w:hanging="360"/>
      </w:pPr>
      <w:rPr>
        <w:rFonts w:ascii="Courier New" w:hAnsi="Courier New" w:cs="Courier New" w:hint="default"/>
      </w:rPr>
    </w:lvl>
    <w:lvl w:ilvl="5" w:tplc="040A0005" w:tentative="1">
      <w:start w:val="1"/>
      <w:numFmt w:val="bullet"/>
      <w:lvlText w:val=""/>
      <w:lvlJc w:val="left"/>
      <w:pPr>
        <w:ind w:left="4598" w:hanging="360"/>
      </w:pPr>
      <w:rPr>
        <w:rFonts w:ascii="Wingdings" w:hAnsi="Wingdings" w:hint="default"/>
      </w:rPr>
    </w:lvl>
    <w:lvl w:ilvl="6" w:tplc="040A0001" w:tentative="1">
      <w:start w:val="1"/>
      <w:numFmt w:val="bullet"/>
      <w:lvlText w:val=""/>
      <w:lvlJc w:val="left"/>
      <w:pPr>
        <w:ind w:left="5318" w:hanging="360"/>
      </w:pPr>
      <w:rPr>
        <w:rFonts w:ascii="Symbol" w:hAnsi="Symbol" w:hint="default"/>
      </w:rPr>
    </w:lvl>
    <w:lvl w:ilvl="7" w:tplc="040A0003" w:tentative="1">
      <w:start w:val="1"/>
      <w:numFmt w:val="bullet"/>
      <w:lvlText w:val="o"/>
      <w:lvlJc w:val="left"/>
      <w:pPr>
        <w:ind w:left="6038" w:hanging="360"/>
      </w:pPr>
      <w:rPr>
        <w:rFonts w:ascii="Courier New" w:hAnsi="Courier New" w:cs="Courier New" w:hint="default"/>
      </w:rPr>
    </w:lvl>
    <w:lvl w:ilvl="8" w:tplc="040A0005" w:tentative="1">
      <w:start w:val="1"/>
      <w:numFmt w:val="bullet"/>
      <w:lvlText w:val=""/>
      <w:lvlJc w:val="left"/>
      <w:pPr>
        <w:ind w:left="6758" w:hanging="360"/>
      </w:pPr>
      <w:rPr>
        <w:rFonts w:ascii="Wingdings" w:hAnsi="Wingdings" w:hint="default"/>
      </w:rPr>
    </w:lvl>
  </w:abstractNum>
  <w:abstractNum w:abstractNumId="77" w15:restartNumberingAfterBreak="0">
    <w:nsid w:val="54934E20"/>
    <w:multiLevelType w:val="multilevel"/>
    <w:tmpl w:val="E9BA2D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8" w15:restartNumberingAfterBreak="0">
    <w:nsid w:val="55403BA1"/>
    <w:multiLevelType w:val="hybridMultilevel"/>
    <w:tmpl w:val="876A57C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9" w15:restartNumberingAfterBreak="0">
    <w:nsid w:val="58F6223A"/>
    <w:multiLevelType w:val="hybridMultilevel"/>
    <w:tmpl w:val="E31C3746"/>
    <w:lvl w:ilvl="0" w:tplc="080A0001">
      <w:start w:val="1"/>
      <w:numFmt w:val="bullet"/>
      <w:lvlText w:val=""/>
      <w:lvlJc w:val="left"/>
      <w:pPr>
        <w:ind w:left="720" w:hanging="360"/>
      </w:pPr>
      <w:rPr>
        <w:rFonts w:ascii="Symbol" w:hAnsi="Symbol" w:hint="default"/>
      </w:rPr>
    </w:lvl>
    <w:lvl w:ilvl="1" w:tplc="E35AAFFA">
      <w:numFmt w:val="bullet"/>
      <w:lvlText w:val="•"/>
      <w:lvlJc w:val="left"/>
      <w:pPr>
        <w:ind w:left="1520" w:hanging="440"/>
      </w:pPr>
      <w:rPr>
        <w:rFonts w:ascii="Arial" w:eastAsia="Times New Roman" w:hAnsi="Arial" w:cs="Arial"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5A0F295F"/>
    <w:multiLevelType w:val="hybridMultilevel"/>
    <w:tmpl w:val="9FE6BB3A"/>
    <w:lvl w:ilvl="0" w:tplc="EC029E4E">
      <w:start w:val="1"/>
      <w:numFmt w:val="decimal"/>
      <w:lvlText w:val="%1."/>
      <w:lvlJc w:val="left"/>
      <w:pPr>
        <w:ind w:left="530" w:hanging="360"/>
      </w:pPr>
      <w:rPr>
        <w:rFonts w:hint="default"/>
      </w:rPr>
    </w:lvl>
    <w:lvl w:ilvl="1" w:tplc="080A0019" w:tentative="1">
      <w:start w:val="1"/>
      <w:numFmt w:val="lowerLetter"/>
      <w:lvlText w:val="%2."/>
      <w:lvlJc w:val="left"/>
      <w:pPr>
        <w:ind w:left="1250" w:hanging="360"/>
      </w:pPr>
    </w:lvl>
    <w:lvl w:ilvl="2" w:tplc="080A001B" w:tentative="1">
      <w:start w:val="1"/>
      <w:numFmt w:val="lowerRoman"/>
      <w:lvlText w:val="%3."/>
      <w:lvlJc w:val="right"/>
      <w:pPr>
        <w:ind w:left="1970" w:hanging="180"/>
      </w:pPr>
    </w:lvl>
    <w:lvl w:ilvl="3" w:tplc="080A000F" w:tentative="1">
      <w:start w:val="1"/>
      <w:numFmt w:val="decimal"/>
      <w:lvlText w:val="%4."/>
      <w:lvlJc w:val="left"/>
      <w:pPr>
        <w:ind w:left="2690" w:hanging="360"/>
      </w:pPr>
    </w:lvl>
    <w:lvl w:ilvl="4" w:tplc="080A0019" w:tentative="1">
      <w:start w:val="1"/>
      <w:numFmt w:val="lowerLetter"/>
      <w:lvlText w:val="%5."/>
      <w:lvlJc w:val="left"/>
      <w:pPr>
        <w:ind w:left="3410" w:hanging="360"/>
      </w:pPr>
    </w:lvl>
    <w:lvl w:ilvl="5" w:tplc="080A001B" w:tentative="1">
      <w:start w:val="1"/>
      <w:numFmt w:val="lowerRoman"/>
      <w:lvlText w:val="%6."/>
      <w:lvlJc w:val="right"/>
      <w:pPr>
        <w:ind w:left="4130" w:hanging="180"/>
      </w:pPr>
    </w:lvl>
    <w:lvl w:ilvl="6" w:tplc="080A000F" w:tentative="1">
      <w:start w:val="1"/>
      <w:numFmt w:val="decimal"/>
      <w:lvlText w:val="%7."/>
      <w:lvlJc w:val="left"/>
      <w:pPr>
        <w:ind w:left="4850" w:hanging="360"/>
      </w:pPr>
    </w:lvl>
    <w:lvl w:ilvl="7" w:tplc="080A0019" w:tentative="1">
      <w:start w:val="1"/>
      <w:numFmt w:val="lowerLetter"/>
      <w:lvlText w:val="%8."/>
      <w:lvlJc w:val="left"/>
      <w:pPr>
        <w:ind w:left="5570" w:hanging="360"/>
      </w:pPr>
    </w:lvl>
    <w:lvl w:ilvl="8" w:tplc="080A001B" w:tentative="1">
      <w:start w:val="1"/>
      <w:numFmt w:val="lowerRoman"/>
      <w:lvlText w:val="%9."/>
      <w:lvlJc w:val="right"/>
      <w:pPr>
        <w:ind w:left="6290" w:hanging="180"/>
      </w:pPr>
    </w:lvl>
  </w:abstractNum>
  <w:abstractNum w:abstractNumId="81" w15:restartNumberingAfterBreak="0">
    <w:nsid w:val="5D4F589B"/>
    <w:multiLevelType w:val="multilevel"/>
    <w:tmpl w:val="A4F25C5E"/>
    <w:lvl w:ilvl="0">
      <w:start w:val="1"/>
      <w:numFmt w:val="decimal"/>
      <w:pStyle w:val="ESQUEMANUMERADO2"/>
      <w:lvlText w:val="%1."/>
      <w:lvlJc w:val="left"/>
      <w:pPr>
        <w:tabs>
          <w:tab w:val="num" w:pos="225"/>
        </w:tabs>
        <w:ind w:left="225" w:hanging="360"/>
      </w:pPr>
    </w:lvl>
    <w:lvl w:ilvl="1">
      <w:start w:val="1"/>
      <w:numFmt w:val="decimal"/>
      <w:lvlRestart w:val="0"/>
      <w:pStyle w:val="ESQUEMANUMERADO2"/>
      <w:lvlText w:val="%1.%2."/>
      <w:lvlJc w:val="left"/>
      <w:pPr>
        <w:tabs>
          <w:tab w:val="num" w:pos="657"/>
        </w:tabs>
        <w:ind w:left="1206" w:hanging="1134"/>
      </w:pPr>
      <w:rPr>
        <w:rFonts w:ascii="Arial" w:hAnsi="Arial" w:cs="Times New Roman" w:hint="default"/>
        <w:b w:val="0"/>
        <w:i w:val="0"/>
        <w:color w:val="auto"/>
        <w:sz w:val="20"/>
      </w:rPr>
    </w:lvl>
    <w:lvl w:ilvl="2">
      <w:start w:val="1"/>
      <w:numFmt w:val="decimal"/>
      <w:lvlRestart w:val="0"/>
      <w:pStyle w:val="ESQUEMANUMERADO3"/>
      <w:lvlText w:val="%1.%2.%3"/>
      <w:lvlJc w:val="left"/>
      <w:pPr>
        <w:tabs>
          <w:tab w:val="num" w:pos="0"/>
        </w:tabs>
        <w:ind w:left="1089" w:hanging="504"/>
      </w:pPr>
    </w:lvl>
    <w:lvl w:ilvl="3">
      <w:start w:val="1"/>
      <w:numFmt w:val="decimal"/>
      <w:lvlText w:val="%1.%2.%3.%4."/>
      <w:lvlJc w:val="left"/>
      <w:pPr>
        <w:tabs>
          <w:tab w:val="num" w:pos="1665"/>
        </w:tabs>
        <w:ind w:left="1593" w:hanging="648"/>
      </w:pPr>
    </w:lvl>
    <w:lvl w:ilvl="4">
      <w:start w:val="1"/>
      <w:numFmt w:val="decimal"/>
      <w:lvlText w:val="%1.%2.%3.%4.%5."/>
      <w:lvlJc w:val="left"/>
      <w:pPr>
        <w:tabs>
          <w:tab w:val="num" w:pos="2385"/>
        </w:tabs>
        <w:ind w:left="2097" w:hanging="792"/>
      </w:pPr>
    </w:lvl>
    <w:lvl w:ilvl="5">
      <w:start w:val="1"/>
      <w:numFmt w:val="decimal"/>
      <w:lvlText w:val="%1.%2.%3.%4.%5.%6."/>
      <w:lvlJc w:val="left"/>
      <w:pPr>
        <w:tabs>
          <w:tab w:val="num" w:pos="2745"/>
        </w:tabs>
        <w:ind w:left="2601" w:hanging="936"/>
      </w:pPr>
    </w:lvl>
    <w:lvl w:ilvl="6">
      <w:start w:val="1"/>
      <w:numFmt w:val="decimal"/>
      <w:lvlText w:val="%1.%2.%3.%4.%5.%6.%7."/>
      <w:lvlJc w:val="left"/>
      <w:pPr>
        <w:tabs>
          <w:tab w:val="num" w:pos="3465"/>
        </w:tabs>
        <w:ind w:left="3105" w:hanging="1080"/>
      </w:pPr>
    </w:lvl>
    <w:lvl w:ilvl="7">
      <w:start w:val="1"/>
      <w:numFmt w:val="decimal"/>
      <w:lvlText w:val="%1.%2.%3.%4.%5.%6.%7.%8."/>
      <w:lvlJc w:val="left"/>
      <w:pPr>
        <w:tabs>
          <w:tab w:val="num" w:pos="3825"/>
        </w:tabs>
        <w:ind w:left="3609" w:hanging="1224"/>
      </w:pPr>
    </w:lvl>
    <w:lvl w:ilvl="8">
      <w:start w:val="1"/>
      <w:numFmt w:val="decimal"/>
      <w:lvlText w:val="%1.%2.%3.%4.%5.%6.%7.%8.%9."/>
      <w:lvlJc w:val="left"/>
      <w:pPr>
        <w:tabs>
          <w:tab w:val="num" w:pos="4545"/>
        </w:tabs>
        <w:ind w:left="4185" w:hanging="1440"/>
      </w:pPr>
    </w:lvl>
  </w:abstractNum>
  <w:abstractNum w:abstractNumId="82" w15:restartNumberingAfterBreak="0">
    <w:nsid w:val="618202FA"/>
    <w:multiLevelType w:val="hybridMultilevel"/>
    <w:tmpl w:val="AAB45F6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3" w15:restartNumberingAfterBreak="0">
    <w:nsid w:val="65C206A3"/>
    <w:multiLevelType w:val="hybridMultilevel"/>
    <w:tmpl w:val="740C6D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4" w15:restartNumberingAfterBreak="0">
    <w:nsid w:val="67B974F2"/>
    <w:multiLevelType w:val="hybridMultilevel"/>
    <w:tmpl w:val="740C6D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5" w15:restartNumberingAfterBreak="0">
    <w:nsid w:val="67F97E45"/>
    <w:multiLevelType w:val="hybridMultilevel"/>
    <w:tmpl w:val="0B7AC54A"/>
    <w:lvl w:ilvl="0" w:tplc="4D5C237E">
      <w:start w:val="1"/>
      <w:numFmt w:val="bullet"/>
      <w:pStyle w:val="vietas"/>
      <w:lvlText w:val=""/>
      <w:lvlJc w:val="left"/>
      <w:pPr>
        <w:tabs>
          <w:tab w:val="num" w:pos="360"/>
        </w:tabs>
        <w:ind w:left="360" w:hanging="360"/>
      </w:pPr>
      <w:rPr>
        <w:rFonts w:ascii="Wingdings" w:hAnsi="Wingdings" w:hint="default"/>
      </w:rPr>
    </w:lvl>
    <w:lvl w:ilvl="1" w:tplc="080A0019">
      <w:start w:val="1"/>
      <w:numFmt w:val="bullet"/>
      <w:lvlText w:val="o"/>
      <w:lvlJc w:val="left"/>
      <w:pPr>
        <w:tabs>
          <w:tab w:val="num" w:pos="1506"/>
        </w:tabs>
        <w:ind w:left="1506" w:hanging="360"/>
      </w:pPr>
      <w:rPr>
        <w:rFonts w:ascii="Courier New" w:hAnsi="Courier New" w:cs="Times New Roman" w:hint="default"/>
      </w:rPr>
    </w:lvl>
    <w:lvl w:ilvl="2" w:tplc="080A001B">
      <w:start w:val="1"/>
      <w:numFmt w:val="bullet"/>
      <w:lvlText w:val=""/>
      <w:lvlJc w:val="left"/>
      <w:pPr>
        <w:tabs>
          <w:tab w:val="num" w:pos="2226"/>
        </w:tabs>
        <w:ind w:left="2226" w:hanging="360"/>
      </w:pPr>
      <w:rPr>
        <w:rFonts w:ascii="Wingdings" w:hAnsi="Wingdings" w:hint="default"/>
      </w:rPr>
    </w:lvl>
    <w:lvl w:ilvl="3" w:tplc="080A000F">
      <w:start w:val="1"/>
      <w:numFmt w:val="bullet"/>
      <w:lvlText w:val=""/>
      <w:lvlJc w:val="left"/>
      <w:pPr>
        <w:tabs>
          <w:tab w:val="num" w:pos="2946"/>
        </w:tabs>
        <w:ind w:left="2946" w:hanging="360"/>
      </w:pPr>
      <w:rPr>
        <w:rFonts w:ascii="Symbol" w:hAnsi="Symbol" w:hint="default"/>
      </w:rPr>
    </w:lvl>
    <w:lvl w:ilvl="4" w:tplc="080A0019">
      <w:start w:val="1"/>
      <w:numFmt w:val="bullet"/>
      <w:lvlText w:val="o"/>
      <w:lvlJc w:val="left"/>
      <w:pPr>
        <w:tabs>
          <w:tab w:val="num" w:pos="3666"/>
        </w:tabs>
        <w:ind w:left="3666" w:hanging="360"/>
      </w:pPr>
      <w:rPr>
        <w:rFonts w:ascii="Courier New" w:hAnsi="Courier New" w:cs="Times New Roman" w:hint="default"/>
      </w:rPr>
    </w:lvl>
    <w:lvl w:ilvl="5" w:tplc="080A001B">
      <w:start w:val="1"/>
      <w:numFmt w:val="bullet"/>
      <w:lvlText w:val=""/>
      <w:lvlJc w:val="left"/>
      <w:pPr>
        <w:tabs>
          <w:tab w:val="num" w:pos="4386"/>
        </w:tabs>
        <w:ind w:left="4386" w:hanging="360"/>
      </w:pPr>
      <w:rPr>
        <w:rFonts w:ascii="Wingdings" w:hAnsi="Wingdings" w:hint="default"/>
      </w:rPr>
    </w:lvl>
    <w:lvl w:ilvl="6" w:tplc="080A000F">
      <w:start w:val="1"/>
      <w:numFmt w:val="bullet"/>
      <w:lvlText w:val=""/>
      <w:lvlJc w:val="left"/>
      <w:pPr>
        <w:tabs>
          <w:tab w:val="num" w:pos="5106"/>
        </w:tabs>
        <w:ind w:left="5106" w:hanging="360"/>
      </w:pPr>
      <w:rPr>
        <w:rFonts w:ascii="Symbol" w:hAnsi="Symbol" w:hint="default"/>
      </w:rPr>
    </w:lvl>
    <w:lvl w:ilvl="7" w:tplc="080A0019">
      <w:start w:val="1"/>
      <w:numFmt w:val="bullet"/>
      <w:lvlText w:val="o"/>
      <w:lvlJc w:val="left"/>
      <w:pPr>
        <w:tabs>
          <w:tab w:val="num" w:pos="5826"/>
        </w:tabs>
        <w:ind w:left="5826" w:hanging="360"/>
      </w:pPr>
      <w:rPr>
        <w:rFonts w:ascii="Courier New" w:hAnsi="Courier New" w:cs="Times New Roman" w:hint="default"/>
      </w:rPr>
    </w:lvl>
    <w:lvl w:ilvl="8" w:tplc="080A001B">
      <w:start w:val="1"/>
      <w:numFmt w:val="bullet"/>
      <w:lvlText w:val=""/>
      <w:lvlJc w:val="left"/>
      <w:pPr>
        <w:tabs>
          <w:tab w:val="num" w:pos="6546"/>
        </w:tabs>
        <w:ind w:left="6546" w:hanging="360"/>
      </w:pPr>
      <w:rPr>
        <w:rFonts w:ascii="Wingdings" w:hAnsi="Wingdings" w:hint="default"/>
      </w:rPr>
    </w:lvl>
  </w:abstractNum>
  <w:abstractNum w:abstractNumId="86" w15:restartNumberingAfterBreak="0">
    <w:nsid w:val="682511A6"/>
    <w:multiLevelType w:val="hybridMultilevel"/>
    <w:tmpl w:val="9678E636"/>
    <w:lvl w:ilvl="0" w:tplc="080A000F">
      <w:start w:val="1"/>
      <w:numFmt w:val="decimal"/>
      <w:pStyle w:val="Lista51"/>
      <w:lvlText w:val="%1."/>
      <w:lvlJc w:val="lef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87" w15:restartNumberingAfterBreak="0">
    <w:nsid w:val="68746572"/>
    <w:multiLevelType w:val="hybridMultilevel"/>
    <w:tmpl w:val="4740F5C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8" w15:restartNumberingAfterBreak="0">
    <w:nsid w:val="69B0537B"/>
    <w:multiLevelType w:val="hybridMultilevel"/>
    <w:tmpl w:val="A9909322"/>
    <w:styleLink w:val="Personal121"/>
    <w:lvl w:ilvl="0" w:tplc="549079F2">
      <w:start w:val="8"/>
      <w:numFmt w:val="lowerLetter"/>
      <w:lvlText w:val="%1)"/>
      <w:lvlJc w:val="left"/>
      <w:pPr>
        <w:ind w:left="1224" w:hanging="360"/>
      </w:pPr>
    </w:lvl>
    <w:lvl w:ilvl="1" w:tplc="080A0019">
      <w:start w:val="1"/>
      <w:numFmt w:val="lowerLetter"/>
      <w:lvlText w:val="%2."/>
      <w:lvlJc w:val="left"/>
      <w:pPr>
        <w:ind w:left="1944" w:hanging="360"/>
      </w:pPr>
    </w:lvl>
    <w:lvl w:ilvl="2" w:tplc="080A001B">
      <w:start w:val="1"/>
      <w:numFmt w:val="lowerRoman"/>
      <w:lvlText w:val="%3."/>
      <w:lvlJc w:val="right"/>
      <w:pPr>
        <w:ind w:left="2664" w:hanging="180"/>
      </w:pPr>
    </w:lvl>
    <w:lvl w:ilvl="3" w:tplc="080A000F">
      <w:start w:val="1"/>
      <w:numFmt w:val="decimal"/>
      <w:lvlText w:val="%4."/>
      <w:lvlJc w:val="left"/>
      <w:pPr>
        <w:ind w:left="3384" w:hanging="360"/>
      </w:pPr>
    </w:lvl>
    <w:lvl w:ilvl="4" w:tplc="080A0019">
      <w:start w:val="1"/>
      <w:numFmt w:val="lowerLetter"/>
      <w:lvlText w:val="%5."/>
      <w:lvlJc w:val="left"/>
      <w:pPr>
        <w:ind w:left="4104" w:hanging="360"/>
      </w:pPr>
    </w:lvl>
    <w:lvl w:ilvl="5" w:tplc="080A001B">
      <w:start w:val="1"/>
      <w:numFmt w:val="lowerRoman"/>
      <w:lvlText w:val="%6."/>
      <w:lvlJc w:val="right"/>
      <w:pPr>
        <w:ind w:left="4824" w:hanging="180"/>
      </w:pPr>
    </w:lvl>
    <w:lvl w:ilvl="6" w:tplc="080A000F">
      <w:start w:val="1"/>
      <w:numFmt w:val="decimal"/>
      <w:lvlText w:val="%7."/>
      <w:lvlJc w:val="left"/>
      <w:pPr>
        <w:ind w:left="5544" w:hanging="360"/>
      </w:pPr>
    </w:lvl>
    <w:lvl w:ilvl="7" w:tplc="080A0019">
      <w:start w:val="1"/>
      <w:numFmt w:val="lowerLetter"/>
      <w:lvlText w:val="%8."/>
      <w:lvlJc w:val="left"/>
      <w:pPr>
        <w:ind w:left="6264" w:hanging="360"/>
      </w:pPr>
    </w:lvl>
    <w:lvl w:ilvl="8" w:tplc="080A001B">
      <w:start w:val="1"/>
      <w:numFmt w:val="lowerRoman"/>
      <w:lvlText w:val="%9."/>
      <w:lvlJc w:val="right"/>
      <w:pPr>
        <w:ind w:left="6984" w:hanging="180"/>
      </w:pPr>
    </w:lvl>
  </w:abstractNum>
  <w:abstractNum w:abstractNumId="89" w15:restartNumberingAfterBreak="0">
    <w:nsid w:val="6FEF0487"/>
    <w:multiLevelType w:val="hybridMultilevel"/>
    <w:tmpl w:val="740C6D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0" w15:restartNumberingAfterBreak="0">
    <w:nsid w:val="73D74FB3"/>
    <w:multiLevelType w:val="hybridMultilevel"/>
    <w:tmpl w:val="79EEFA66"/>
    <w:lvl w:ilvl="0" w:tplc="040A0001">
      <w:start w:val="1"/>
      <w:numFmt w:val="bullet"/>
      <w:lvlText w:val=""/>
      <w:lvlJc w:val="left"/>
      <w:pPr>
        <w:ind w:left="890" w:hanging="360"/>
      </w:pPr>
      <w:rPr>
        <w:rFonts w:ascii="Symbol" w:hAnsi="Symbol" w:hint="default"/>
      </w:rPr>
    </w:lvl>
    <w:lvl w:ilvl="1" w:tplc="040A0003" w:tentative="1">
      <w:start w:val="1"/>
      <w:numFmt w:val="bullet"/>
      <w:lvlText w:val="o"/>
      <w:lvlJc w:val="left"/>
      <w:pPr>
        <w:ind w:left="1610" w:hanging="360"/>
      </w:pPr>
      <w:rPr>
        <w:rFonts w:ascii="Courier New" w:hAnsi="Courier New" w:cs="Courier New" w:hint="default"/>
      </w:rPr>
    </w:lvl>
    <w:lvl w:ilvl="2" w:tplc="040A0005" w:tentative="1">
      <w:start w:val="1"/>
      <w:numFmt w:val="bullet"/>
      <w:lvlText w:val=""/>
      <w:lvlJc w:val="left"/>
      <w:pPr>
        <w:ind w:left="2330" w:hanging="360"/>
      </w:pPr>
      <w:rPr>
        <w:rFonts w:ascii="Wingdings" w:hAnsi="Wingdings" w:hint="default"/>
      </w:rPr>
    </w:lvl>
    <w:lvl w:ilvl="3" w:tplc="040A0001" w:tentative="1">
      <w:start w:val="1"/>
      <w:numFmt w:val="bullet"/>
      <w:lvlText w:val=""/>
      <w:lvlJc w:val="left"/>
      <w:pPr>
        <w:ind w:left="3050" w:hanging="360"/>
      </w:pPr>
      <w:rPr>
        <w:rFonts w:ascii="Symbol" w:hAnsi="Symbol" w:hint="default"/>
      </w:rPr>
    </w:lvl>
    <w:lvl w:ilvl="4" w:tplc="040A0003" w:tentative="1">
      <w:start w:val="1"/>
      <w:numFmt w:val="bullet"/>
      <w:lvlText w:val="o"/>
      <w:lvlJc w:val="left"/>
      <w:pPr>
        <w:ind w:left="3770" w:hanging="360"/>
      </w:pPr>
      <w:rPr>
        <w:rFonts w:ascii="Courier New" w:hAnsi="Courier New" w:cs="Courier New" w:hint="default"/>
      </w:rPr>
    </w:lvl>
    <w:lvl w:ilvl="5" w:tplc="040A0005" w:tentative="1">
      <w:start w:val="1"/>
      <w:numFmt w:val="bullet"/>
      <w:lvlText w:val=""/>
      <w:lvlJc w:val="left"/>
      <w:pPr>
        <w:ind w:left="4490" w:hanging="360"/>
      </w:pPr>
      <w:rPr>
        <w:rFonts w:ascii="Wingdings" w:hAnsi="Wingdings" w:hint="default"/>
      </w:rPr>
    </w:lvl>
    <w:lvl w:ilvl="6" w:tplc="040A0001" w:tentative="1">
      <w:start w:val="1"/>
      <w:numFmt w:val="bullet"/>
      <w:lvlText w:val=""/>
      <w:lvlJc w:val="left"/>
      <w:pPr>
        <w:ind w:left="5210" w:hanging="360"/>
      </w:pPr>
      <w:rPr>
        <w:rFonts w:ascii="Symbol" w:hAnsi="Symbol" w:hint="default"/>
      </w:rPr>
    </w:lvl>
    <w:lvl w:ilvl="7" w:tplc="040A0003" w:tentative="1">
      <w:start w:val="1"/>
      <w:numFmt w:val="bullet"/>
      <w:lvlText w:val="o"/>
      <w:lvlJc w:val="left"/>
      <w:pPr>
        <w:ind w:left="5930" w:hanging="360"/>
      </w:pPr>
      <w:rPr>
        <w:rFonts w:ascii="Courier New" w:hAnsi="Courier New" w:cs="Courier New" w:hint="default"/>
      </w:rPr>
    </w:lvl>
    <w:lvl w:ilvl="8" w:tplc="040A0005" w:tentative="1">
      <w:start w:val="1"/>
      <w:numFmt w:val="bullet"/>
      <w:lvlText w:val=""/>
      <w:lvlJc w:val="left"/>
      <w:pPr>
        <w:ind w:left="6650" w:hanging="360"/>
      </w:pPr>
      <w:rPr>
        <w:rFonts w:ascii="Wingdings" w:hAnsi="Wingdings" w:hint="default"/>
      </w:rPr>
    </w:lvl>
  </w:abstractNum>
  <w:abstractNum w:abstractNumId="91" w15:restartNumberingAfterBreak="0">
    <w:nsid w:val="7426170D"/>
    <w:multiLevelType w:val="multilevel"/>
    <w:tmpl w:val="73FE6EC0"/>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2"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7A3D3784"/>
    <w:multiLevelType w:val="hybridMultilevel"/>
    <w:tmpl w:val="740C6D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4" w15:restartNumberingAfterBreak="0">
    <w:nsid w:val="7B78780F"/>
    <w:multiLevelType w:val="multilevel"/>
    <w:tmpl w:val="0C0A001D"/>
    <w:name w:val="WW8Num163"/>
    <w:styleLink w:val="Personal1"/>
    <w:lvl w:ilvl="0">
      <w:start w:val="1"/>
      <w:numFmt w:val="upperRoman"/>
      <w:lvlText w:val="%1"/>
      <w:lvlJc w:val="left"/>
      <w:pPr>
        <w:tabs>
          <w:tab w:val="num" w:pos="360"/>
        </w:tabs>
        <w:ind w:left="360" w:hanging="360"/>
      </w:pPr>
      <w:rPr>
        <w:rFonts w:ascii="Arial Narrow" w:hAnsi="Arial Narrow" w:hint="default"/>
        <w:b/>
        <w:color w:val="auto"/>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5"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6" w15:restartNumberingAfterBreak="0">
    <w:nsid w:val="7F814910"/>
    <w:multiLevelType w:val="multilevel"/>
    <w:tmpl w:val="FE105516"/>
    <w:lvl w:ilvl="0">
      <w:start w:val="1"/>
      <w:numFmt w:val="bullet"/>
      <w:pStyle w:val="VIETAS1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1612975816">
    <w:abstractNumId w:val="56"/>
  </w:num>
  <w:num w:numId="2" w16cid:durableId="544411057">
    <w:abstractNumId w:val="61"/>
  </w:num>
  <w:num w:numId="3" w16cid:durableId="507522724">
    <w:abstractNumId w:val="71"/>
  </w:num>
  <w:num w:numId="4" w16cid:durableId="1391029666">
    <w:abstractNumId w:val="92"/>
  </w:num>
  <w:num w:numId="5" w16cid:durableId="1075204649">
    <w:abstractNumId w:val="95"/>
  </w:num>
  <w:num w:numId="6" w16cid:durableId="97606992">
    <w:abstractNumId w:val="79"/>
  </w:num>
  <w:num w:numId="7" w16cid:durableId="9083467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0324164">
    <w:abstractNumId w:val="49"/>
  </w:num>
  <w:num w:numId="9" w16cid:durableId="293102830">
    <w:abstractNumId w:val="70"/>
  </w:num>
  <w:num w:numId="10" w16cid:durableId="1455321995">
    <w:abstractNumId w:val="1"/>
  </w:num>
  <w:num w:numId="11" w16cid:durableId="697973545">
    <w:abstractNumId w:val="0"/>
  </w:num>
  <w:num w:numId="12" w16cid:durableId="1905797007">
    <w:abstractNumId w:val="85"/>
  </w:num>
  <w:num w:numId="13" w16cid:durableId="544174398">
    <w:abstractNumId w:val="30"/>
  </w:num>
  <w:num w:numId="14" w16cid:durableId="1746876152">
    <w:abstractNumId w:val="29"/>
  </w:num>
  <w:num w:numId="15" w16cid:durableId="1758473809">
    <w:abstractNumId w:val="35"/>
  </w:num>
  <w:num w:numId="16" w16cid:durableId="91586480">
    <w:abstractNumId w:val="64"/>
  </w:num>
  <w:num w:numId="17" w16cid:durableId="508255125">
    <w:abstractNumId w:val="59"/>
  </w:num>
  <w:num w:numId="18" w16cid:durableId="459037034">
    <w:abstractNumId w:val="81"/>
  </w:num>
  <w:num w:numId="19" w16cid:durableId="1759788078">
    <w:abstractNumId w:val="96"/>
  </w:num>
  <w:num w:numId="20" w16cid:durableId="1207178136">
    <w:abstractNumId w:val="62"/>
  </w:num>
  <w:num w:numId="21" w16cid:durableId="1871912391">
    <w:abstractNumId w:val="31"/>
  </w:num>
  <w:num w:numId="22" w16cid:durableId="1118721639">
    <w:abstractNumId w:val="10"/>
  </w:num>
  <w:num w:numId="23" w16cid:durableId="632753279">
    <w:abstractNumId w:val="91"/>
  </w:num>
  <w:num w:numId="24" w16cid:durableId="1642463691">
    <w:abstractNumId w:val="33"/>
  </w:num>
  <w:num w:numId="25" w16cid:durableId="1514223036">
    <w:abstractNumId w:val="45"/>
  </w:num>
  <w:num w:numId="26" w16cid:durableId="1102871676">
    <w:abstractNumId w:val="46"/>
  </w:num>
  <w:num w:numId="27" w16cid:durableId="589390743">
    <w:abstractNumId w:val="66"/>
  </w:num>
  <w:num w:numId="28" w16cid:durableId="1279263557">
    <w:abstractNumId w:val="86"/>
  </w:num>
  <w:num w:numId="29" w16cid:durableId="2076198122">
    <w:abstractNumId w:val="5"/>
  </w:num>
  <w:num w:numId="30" w16cid:durableId="1045640083">
    <w:abstractNumId w:val="6"/>
  </w:num>
  <w:num w:numId="31" w16cid:durableId="280503999">
    <w:abstractNumId w:val="7"/>
  </w:num>
  <w:num w:numId="32" w16cid:durableId="350573089">
    <w:abstractNumId w:val="8"/>
  </w:num>
  <w:num w:numId="33" w16cid:durableId="1112287737">
    <w:abstractNumId w:val="9"/>
  </w:num>
  <w:num w:numId="34" w16cid:durableId="1010256118">
    <w:abstractNumId w:val="11"/>
  </w:num>
  <w:num w:numId="35" w16cid:durableId="1861629064">
    <w:abstractNumId w:val="12"/>
  </w:num>
  <w:num w:numId="36" w16cid:durableId="1955286587">
    <w:abstractNumId w:val="13"/>
  </w:num>
  <w:num w:numId="37" w16cid:durableId="1971133262">
    <w:abstractNumId w:val="14"/>
  </w:num>
  <w:num w:numId="38" w16cid:durableId="2052264102">
    <w:abstractNumId w:val="15"/>
  </w:num>
  <w:num w:numId="39" w16cid:durableId="596065342">
    <w:abstractNumId w:val="16"/>
  </w:num>
  <w:num w:numId="40" w16cid:durableId="447511682">
    <w:abstractNumId w:val="17"/>
  </w:num>
  <w:num w:numId="41" w16cid:durableId="540703667">
    <w:abstractNumId w:val="18"/>
  </w:num>
  <w:num w:numId="42" w16cid:durableId="1781292954">
    <w:abstractNumId w:val="19"/>
  </w:num>
  <w:num w:numId="43" w16cid:durableId="1021736470">
    <w:abstractNumId w:val="20"/>
  </w:num>
  <w:num w:numId="44" w16cid:durableId="894970485">
    <w:abstractNumId w:val="21"/>
  </w:num>
  <w:num w:numId="45" w16cid:durableId="446893602">
    <w:abstractNumId w:val="22"/>
  </w:num>
  <w:num w:numId="46" w16cid:durableId="1155297313">
    <w:abstractNumId w:val="23"/>
  </w:num>
  <w:num w:numId="47" w16cid:durableId="834804950">
    <w:abstractNumId w:val="24"/>
  </w:num>
  <w:num w:numId="48" w16cid:durableId="1673331367">
    <w:abstractNumId w:val="25"/>
  </w:num>
  <w:num w:numId="49" w16cid:durableId="1012026773">
    <w:abstractNumId w:val="26"/>
  </w:num>
  <w:num w:numId="50" w16cid:durableId="947271418">
    <w:abstractNumId w:val="27"/>
  </w:num>
  <w:num w:numId="51" w16cid:durableId="1010450614">
    <w:abstractNumId w:val="28"/>
  </w:num>
  <w:num w:numId="52" w16cid:durableId="89489743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6362831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724146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46361886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598335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4197305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1748280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07947298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8532482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59314692">
    <w:abstractNumId w:val="50"/>
  </w:num>
  <w:num w:numId="62" w16cid:durableId="19400673">
    <w:abstractNumId w:val="3"/>
  </w:num>
  <w:num w:numId="63" w16cid:durableId="1428383087">
    <w:abstractNumId w:val="4"/>
  </w:num>
  <w:num w:numId="64" w16cid:durableId="1211573215">
    <w:abstractNumId w:val="38"/>
  </w:num>
  <w:num w:numId="65" w16cid:durableId="2133791274">
    <w:abstractNumId w:val="55"/>
  </w:num>
  <w:num w:numId="66" w16cid:durableId="1516336996">
    <w:abstractNumId w:val="88"/>
  </w:num>
  <w:num w:numId="67" w16cid:durableId="869225487">
    <w:abstractNumId w:val="94"/>
  </w:num>
  <w:num w:numId="68" w16cid:durableId="921724263">
    <w:abstractNumId w:val="48"/>
  </w:num>
  <w:num w:numId="69" w16cid:durableId="312879342">
    <w:abstractNumId w:val="40"/>
  </w:num>
  <w:num w:numId="70" w16cid:durableId="957685455">
    <w:abstractNumId w:val="63"/>
  </w:num>
  <w:num w:numId="71" w16cid:durableId="49966036">
    <w:abstractNumId w:val="65"/>
  </w:num>
  <w:num w:numId="72" w16cid:durableId="1417707512">
    <w:abstractNumId w:val="51"/>
  </w:num>
  <w:num w:numId="73" w16cid:durableId="45180867">
    <w:abstractNumId w:val="37"/>
  </w:num>
  <w:num w:numId="74" w16cid:durableId="1212377736">
    <w:abstractNumId w:val="44"/>
  </w:num>
  <w:num w:numId="75" w16cid:durableId="1300037676">
    <w:abstractNumId w:val="69"/>
  </w:num>
  <w:num w:numId="76" w16cid:durableId="668406117">
    <w:abstractNumId w:val="52"/>
  </w:num>
  <w:num w:numId="77" w16cid:durableId="1098479053">
    <w:abstractNumId w:val="43"/>
  </w:num>
  <w:num w:numId="78" w16cid:durableId="1923446111">
    <w:abstractNumId w:val="67"/>
  </w:num>
  <w:num w:numId="79" w16cid:durableId="1625304934">
    <w:abstractNumId w:val="73"/>
  </w:num>
  <w:num w:numId="80" w16cid:durableId="25064321">
    <w:abstractNumId w:val="60"/>
  </w:num>
  <w:num w:numId="81" w16cid:durableId="352809514">
    <w:abstractNumId w:val="77"/>
  </w:num>
  <w:num w:numId="82" w16cid:durableId="425613200">
    <w:abstractNumId w:val="57"/>
  </w:num>
  <w:num w:numId="83" w16cid:durableId="1546798516">
    <w:abstractNumId w:val="75"/>
  </w:num>
  <w:num w:numId="84" w16cid:durableId="1061712115">
    <w:abstractNumId w:val="83"/>
  </w:num>
  <w:num w:numId="85" w16cid:durableId="738745002">
    <w:abstractNumId w:val="84"/>
  </w:num>
  <w:num w:numId="86" w16cid:durableId="216627800">
    <w:abstractNumId w:val="93"/>
  </w:num>
  <w:num w:numId="87" w16cid:durableId="1339501301">
    <w:abstractNumId w:val="36"/>
  </w:num>
  <w:num w:numId="88" w16cid:durableId="1228153822">
    <w:abstractNumId w:val="47"/>
  </w:num>
  <w:num w:numId="89" w16cid:durableId="2092192069">
    <w:abstractNumId w:val="39"/>
  </w:num>
  <w:num w:numId="90" w16cid:durableId="471676978">
    <w:abstractNumId w:val="74"/>
  </w:num>
  <w:num w:numId="91" w16cid:durableId="1435007552">
    <w:abstractNumId w:val="89"/>
  </w:num>
  <w:num w:numId="92" w16cid:durableId="1246888295">
    <w:abstractNumId w:val="54"/>
  </w:num>
  <w:num w:numId="93" w16cid:durableId="1814984877">
    <w:abstractNumId w:val="76"/>
  </w:num>
  <w:num w:numId="94" w16cid:durableId="2101945115">
    <w:abstractNumId w:val="80"/>
  </w:num>
  <w:num w:numId="95" w16cid:durableId="1236089816">
    <w:abstractNumId w:val="41"/>
  </w:num>
  <w:num w:numId="96" w16cid:durableId="1602880301">
    <w:abstractNumId w:val="90"/>
  </w:num>
  <w:num w:numId="97" w16cid:durableId="909848989">
    <w:abstractNumId w:val="42"/>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riana Guadalupe Meza leon">
    <w15:presenceInfo w15:providerId="Windows Live" w15:userId="99bc84b3fc976f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12A4"/>
    <w:rsid w:val="00003247"/>
    <w:rsid w:val="000062DB"/>
    <w:rsid w:val="00007149"/>
    <w:rsid w:val="00017896"/>
    <w:rsid w:val="00025B36"/>
    <w:rsid w:val="000268D3"/>
    <w:rsid w:val="00037868"/>
    <w:rsid w:val="00041F64"/>
    <w:rsid w:val="000500C5"/>
    <w:rsid w:val="00051805"/>
    <w:rsid w:val="00053CA2"/>
    <w:rsid w:val="00060002"/>
    <w:rsid w:val="00064AB1"/>
    <w:rsid w:val="000667E6"/>
    <w:rsid w:val="00066DFC"/>
    <w:rsid w:val="00074B87"/>
    <w:rsid w:val="00081B65"/>
    <w:rsid w:val="00082BF3"/>
    <w:rsid w:val="00090165"/>
    <w:rsid w:val="0009291A"/>
    <w:rsid w:val="00092B9F"/>
    <w:rsid w:val="000A256E"/>
    <w:rsid w:val="000A30F0"/>
    <w:rsid w:val="000A624A"/>
    <w:rsid w:val="000B06BB"/>
    <w:rsid w:val="000B1B2C"/>
    <w:rsid w:val="000B6EB2"/>
    <w:rsid w:val="000B7142"/>
    <w:rsid w:val="000B79AF"/>
    <w:rsid w:val="000C0A7C"/>
    <w:rsid w:val="000C1485"/>
    <w:rsid w:val="000C759A"/>
    <w:rsid w:val="000D6069"/>
    <w:rsid w:val="000E18C2"/>
    <w:rsid w:val="000E7589"/>
    <w:rsid w:val="000E762C"/>
    <w:rsid w:val="000F0A83"/>
    <w:rsid w:val="000F712C"/>
    <w:rsid w:val="000F7A68"/>
    <w:rsid w:val="00107312"/>
    <w:rsid w:val="001102AC"/>
    <w:rsid w:val="00112F76"/>
    <w:rsid w:val="00113610"/>
    <w:rsid w:val="00132905"/>
    <w:rsid w:val="00142DB9"/>
    <w:rsid w:val="001457F3"/>
    <w:rsid w:val="00150568"/>
    <w:rsid w:val="00152C36"/>
    <w:rsid w:val="00167270"/>
    <w:rsid w:val="00180F12"/>
    <w:rsid w:val="00182D6D"/>
    <w:rsid w:val="0019048A"/>
    <w:rsid w:val="00191FBC"/>
    <w:rsid w:val="00197CDE"/>
    <w:rsid w:val="001A148D"/>
    <w:rsid w:val="001A27C4"/>
    <w:rsid w:val="001B1366"/>
    <w:rsid w:val="001B14C6"/>
    <w:rsid w:val="001B1B52"/>
    <w:rsid w:val="001B5814"/>
    <w:rsid w:val="001C2D5C"/>
    <w:rsid w:val="001D3E49"/>
    <w:rsid w:val="001E7D58"/>
    <w:rsid w:val="001F0D88"/>
    <w:rsid w:val="0020067E"/>
    <w:rsid w:val="00201313"/>
    <w:rsid w:val="00205A62"/>
    <w:rsid w:val="00207197"/>
    <w:rsid w:val="002118D8"/>
    <w:rsid w:val="00213C6B"/>
    <w:rsid w:val="00214917"/>
    <w:rsid w:val="002170BD"/>
    <w:rsid w:val="0024101E"/>
    <w:rsid w:val="0024286F"/>
    <w:rsid w:val="0024510A"/>
    <w:rsid w:val="002477D5"/>
    <w:rsid w:val="00251B7E"/>
    <w:rsid w:val="00261D6F"/>
    <w:rsid w:val="00264FBC"/>
    <w:rsid w:val="00270327"/>
    <w:rsid w:val="00273500"/>
    <w:rsid w:val="00275409"/>
    <w:rsid w:val="002766D8"/>
    <w:rsid w:val="00281DA4"/>
    <w:rsid w:val="002833C7"/>
    <w:rsid w:val="002836E9"/>
    <w:rsid w:val="0029185C"/>
    <w:rsid w:val="002924B3"/>
    <w:rsid w:val="00292DC0"/>
    <w:rsid w:val="0029487B"/>
    <w:rsid w:val="0029490D"/>
    <w:rsid w:val="002961A6"/>
    <w:rsid w:val="002A57EF"/>
    <w:rsid w:val="002B4FDF"/>
    <w:rsid w:val="002D3796"/>
    <w:rsid w:val="002D5069"/>
    <w:rsid w:val="002E5C4F"/>
    <w:rsid w:val="002E7514"/>
    <w:rsid w:val="002E7845"/>
    <w:rsid w:val="002F1708"/>
    <w:rsid w:val="002F1D49"/>
    <w:rsid w:val="002F26BD"/>
    <w:rsid w:val="002F64DC"/>
    <w:rsid w:val="002F6D42"/>
    <w:rsid w:val="00302F9E"/>
    <w:rsid w:val="00305C14"/>
    <w:rsid w:val="003118EE"/>
    <w:rsid w:val="003133C5"/>
    <w:rsid w:val="003161DA"/>
    <w:rsid w:val="003214A3"/>
    <w:rsid w:val="003278F9"/>
    <w:rsid w:val="003303A1"/>
    <w:rsid w:val="00330E82"/>
    <w:rsid w:val="00331109"/>
    <w:rsid w:val="0033332F"/>
    <w:rsid w:val="00337EEC"/>
    <w:rsid w:val="00341061"/>
    <w:rsid w:val="00343D24"/>
    <w:rsid w:val="00344B12"/>
    <w:rsid w:val="00344C24"/>
    <w:rsid w:val="00350355"/>
    <w:rsid w:val="00353222"/>
    <w:rsid w:val="00366B49"/>
    <w:rsid w:val="0036753C"/>
    <w:rsid w:val="00371E72"/>
    <w:rsid w:val="00373556"/>
    <w:rsid w:val="00376F6E"/>
    <w:rsid w:val="00377292"/>
    <w:rsid w:val="00382E16"/>
    <w:rsid w:val="00391F0F"/>
    <w:rsid w:val="00397087"/>
    <w:rsid w:val="00397FFB"/>
    <w:rsid w:val="003A672F"/>
    <w:rsid w:val="003B3D60"/>
    <w:rsid w:val="003B57A7"/>
    <w:rsid w:val="003C556B"/>
    <w:rsid w:val="003D0552"/>
    <w:rsid w:val="003F1103"/>
    <w:rsid w:val="003F2C56"/>
    <w:rsid w:val="00401F89"/>
    <w:rsid w:val="00406577"/>
    <w:rsid w:val="0043009E"/>
    <w:rsid w:val="00431458"/>
    <w:rsid w:val="00432D4E"/>
    <w:rsid w:val="00433129"/>
    <w:rsid w:val="00436541"/>
    <w:rsid w:val="004434E5"/>
    <w:rsid w:val="00443F23"/>
    <w:rsid w:val="00454F1F"/>
    <w:rsid w:val="00456744"/>
    <w:rsid w:val="00464058"/>
    <w:rsid w:val="00481134"/>
    <w:rsid w:val="0048435D"/>
    <w:rsid w:val="00484AF7"/>
    <w:rsid w:val="004871DA"/>
    <w:rsid w:val="00487A4E"/>
    <w:rsid w:val="00487CD6"/>
    <w:rsid w:val="00490F7A"/>
    <w:rsid w:val="004A3A15"/>
    <w:rsid w:val="004A5003"/>
    <w:rsid w:val="004A5214"/>
    <w:rsid w:val="004A57FF"/>
    <w:rsid w:val="004A7735"/>
    <w:rsid w:val="004B2624"/>
    <w:rsid w:val="004B3588"/>
    <w:rsid w:val="004B487F"/>
    <w:rsid w:val="004B63A8"/>
    <w:rsid w:val="004B752F"/>
    <w:rsid w:val="004C1BA1"/>
    <w:rsid w:val="004C2924"/>
    <w:rsid w:val="004C4C2D"/>
    <w:rsid w:val="004D3A1E"/>
    <w:rsid w:val="004D5278"/>
    <w:rsid w:val="004D756A"/>
    <w:rsid w:val="004D75CC"/>
    <w:rsid w:val="004D7984"/>
    <w:rsid w:val="004E5A01"/>
    <w:rsid w:val="004F5D04"/>
    <w:rsid w:val="00500CA9"/>
    <w:rsid w:val="005178E7"/>
    <w:rsid w:val="00520D46"/>
    <w:rsid w:val="00524C8F"/>
    <w:rsid w:val="0052708A"/>
    <w:rsid w:val="005270AC"/>
    <w:rsid w:val="00532A80"/>
    <w:rsid w:val="005352AB"/>
    <w:rsid w:val="00536190"/>
    <w:rsid w:val="005362C4"/>
    <w:rsid w:val="00536A9C"/>
    <w:rsid w:val="0054013D"/>
    <w:rsid w:val="00542392"/>
    <w:rsid w:val="00542A3D"/>
    <w:rsid w:val="005455FA"/>
    <w:rsid w:val="00553095"/>
    <w:rsid w:val="00557A35"/>
    <w:rsid w:val="005602C8"/>
    <w:rsid w:val="00562232"/>
    <w:rsid w:val="00562323"/>
    <w:rsid w:val="00567515"/>
    <w:rsid w:val="00571097"/>
    <w:rsid w:val="00575E7C"/>
    <w:rsid w:val="00577C83"/>
    <w:rsid w:val="005828EC"/>
    <w:rsid w:val="00583B96"/>
    <w:rsid w:val="005A04C7"/>
    <w:rsid w:val="005A3B73"/>
    <w:rsid w:val="005B156E"/>
    <w:rsid w:val="005B7145"/>
    <w:rsid w:val="005C2A5F"/>
    <w:rsid w:val="005E034C"/>
    <w:rsid w:val="005E64B8"/>
    <w:rsid w:val="005F3DED"/>
    <w:rsid w:val="005F6D26"/>
    <w:rsid w:val="005F6E54"/>
    <w:rsid w:val="0060255F"/>
    <w:rsid w:val="00613C4D"/>
    <w:rsid w:val="00614D52"/>
    <w:rsid w:val="00615621"/>
    <w:rsid w:val="006166EF"/>
    <w:rsid w:val="0061756A"/>
    <w:rsid w:val="006212B6"/>
    <w:rsid w:val="00622A3F"/>
    <w:rsid w:val="0062427A"/>
    <w:rsid w:val="00627CFC"/>
    <w:rsid w:val="006443A2"/>
    <w:rsid w:val="00657000"/>
    <w:rsid w:val="00657B1D"/>
    <w:rsid w:val="0066150A"/>
    <w:rsid w:val="0066239D"/>
    <w:rsid w:val="0066305B"/>
    <w:rsid w:val="00665A3C"/>
    <w:rsid w:val="00671F18"/>
    <w:rsid w:val="006806A7"/>
    <w:rsid w:val="006807AE"/>
    <w:rsid w:val="00681422"/>
    <w:rsid w:val="00693E15"/>
    <w:rsid w:val="00697962"/>
    <w:rsid w:val="006A107C"/>
    <w:rsid w:val="006A3E82"/>
    <w:rsid w:val="006A5595"/>
    <w:rsid w:val="006A73C5"/>
    <w:rsid w:val="006A7C88"/>
    <w:rsid w:val="006B18CA"/>
    <w:rsid w:val="006B43D2"/>
    <w:rsid w:val="006C1D2B"/>
    <w:rsid w:val="006C3957"/>
    <w:rsid w:val="006C5355"/>
    <w:rsid w:val="006D2A30"/>
    <w:rsid w:val="006D649D"/>
    <w:rsid w:val="006D7C4F"/>
    <w:rsid w:val="006E2FFF"/>
    <w:rsid w:val="006E49D5"/>
    <w:rsid w:val="006E6870"/>
    <w:rsid w:val="006F6CE0"/>
    <w:rsid w:val="006F7D30"/>
    <w:rsid w:val="00701352"/>
    <w:rsid w:val="00701CBB"/>
    <w:rsid w:val="0071268B"/>
    <w:rsid w:val="00716999"/>
    <w:rsid w:val="007232A3"/>
    <w:rsid w:val="007260DF"/>
    <w:rsid w:val="0073136E"/>
    <w:rsid w:val="00731FCC"/>
    <w:rsid w:val="00737F7E"/>
    <w:rsid w:val="00746C57"/>
    <w:rsid w:val="00746FF6"/>
    <w:rsid w:val="00747D22"/>
    <w:rsid w:val="00760B1E"/>
    <w:rsid w:val="00761551"/>
    <w:rsid w:val="00761A04"/>
    <w:rsid w:val="00763BB7"/>
    <w:rsid w:val="00781DF1"/>
    <w:rsid w:val="00782AA9"/>
    <w:rsid w:val="00782E2B"/>
    <w:rsid w:val="0078512A"/>
    <w:rsid w:val="00786F40"/>
    <w:rsid w:val="00790290"/>
    <w:rsid w:val="007924A6"/>
    <w:rsid w:val="007936B4"/>
    <w:rsid w:val="00794A4E"/>
    <w:rsid w:val="00796386"/>
    <w:rsid w:val="007A427B"/>
    <w:rsid w:val="007A55D0"/>
    <w:rsid w:val="007B38B8"/>
    <w:rsid w:val="007B5DA0"/>
    <w:rsid w:val="007C266B"/>
    <w:rsid w:val="007C4B79"/>
    <w:rsid w:val="007D124F"/>
    <w:rsid w:val="007D1DF6"/>
    <w:rsid w:val="007D3687"/>
    <w:rsid w:val="007E0F5B"/>
    <w:rsid w:val="007E1D18"/>
    <w:rsid w:val="00802DB9"/>
    <w:rsid w:val="00807748"/>
    <w:rsid w:val="008077E5"/>
    <w:rsid w:val="00810F0A"/>
    <w:rsid w:val="0081451F"/>
    <w:rsid w:val="00821177"/>
    <w:rsid w:val="00823AED"/>
    <w:rsid w:val="00832C8B"/>
    <w:rsid w:val="00833F20"/>
    <w:rsid w:val="00834319"/>
    <w:rsid w:val="0083626D"/>
    <w:rsid w:val="0084201A"/>
    <w:rsid w:val="00852EFD"/>
    <w:rsid w:val="008611D0"/>
    <w:rsid w:val="00862470"/>
    <w:rsid w:val="00863DF8"/>
    <w:rsid w:val="00870AD6"/>
    <w:rsid w:val="00874C62"/>
    <w:rsid w:val="008771D6"/>
    <w:rsid w:val="00886600"/>
    <w:rsid w:val="008917A9"/>
    <w:rsid w:val="00891842"/>
    <w:rsid w:val="00892C2C"/>
    <w:rsid w:val="00893179"/>
    <w:rsid w:val="0089690D"/>
    <w:rsid w:val="00897910"/>
    <w:rsid w:val="008A1FC2"/>
    <w:rsid w:val="008A65E0"/>
    <w:rsid w:val="008B06F8"/>
    <w:rsid w:val="008C1318"/>
    <w:rsid w:val="008C69DC"/>
    <w:rsid w:val="008D37A7"/>
    <w:rsid w:val="008D37DA"/>
    <w:rsid w:val="008D389E"/>
    <w:rsid w:val="008D61E5"/>
    <w:rsid w:val="008E11A9"/>
    <w:rsid w:val="008E1EE5"/>
    <w:rsid w:val="008E285C"/>
    <w:rsid w:val="0090342C"/>
    <w:rsid w:val="00906AD5"/>
    <w:rsid w:val="00906D0E"/>
    <w:rsid w:val="0091215C"/>
    <w:rsid w:val="009160A6"/>
    <w:rsid w:val="0093262D"/>
    <w:rsid w:val="009335B9"/>
    <w:rsid w:val="009426F7"/>
    <w:rsid w:val="00946291"/>
    <w:rsid w:val="009477E5"/>
    <w:rsid w:val="009506F2"/>
    <w:rsid w:val="0095458E"/>
    <w:rsid w:val="00957E42"/>
    <w:rsid w:val="0096028C"/>
    <w:rsid w:val="0096473A"/>
    <w:rsid w:val="009701EF"/>
    <w:rsid w:val="00971180"/>
    <w:rsid w:val="00973649"/>
    <w:rsid w:val="009757AC"/>
    <w:rsid w:val="00976D65"/>
    <w:rsid w:val="00992438"/>
    <w:rsid w:val="0099425C"/>
    <w:rsid w:val="00995177"/>
    <w:rsid w:val="009A0F80"/>
    <w:rsid w:val="009A6DF8"/>
    <w:rsid w:val="009A7491"/>
    <w:rsid w:val="009B26B6"/>
    <w:rsid w:val="009B386B"/>
    <w:rsid w:val="009B68DB"/>
    <w:rsid w:val="009C789C"/>
    <w:rsid w:val="009D1D66"/>
    <w:rsid w:val="009F3AEC"/>
    <w:rsid w:val="00A03CD1"/>
    <w:rsid w:val="00A23E84"/>
    <w:rsid w:val="00A25412"/>
    <w:rsid w:val="00A3198A"/>
    <w:rsid w:val="00A3559A"/>
    <w:rsid w:val="00A41707"/>
    <w:rsid w:val="00A507E4"/>
    <w:rsid w:val="00A511D7"/>
    <w:rsid w:val="00A54F5D"/>
    <w:rsid w:val="00A5507E"/>
    <w:rsid w:val="00A5702D"/>
    <w:rsid w:val="00A64126"/>
    <w:rsid w:val="00A716B2"/>
    <w:rsid w:val="00A77DC3"/>
    <w:rsid w:val="00A81454"/>
    <w:rsid w:val="00A8262A"/>
    <w:rsid w:val="00A83A95"/>
    <w:rsid w:val="00A86EDF"/>
    <w:rsid w:val="00A949C3"/>
    <w:rsid w:val="00AA1636"/>
    <w:rsid w:val="00AA6817"/>
    <w:rsid w:val="00AB7028"/>
    <w:rsid w:val="00AC0866"/>
    <w:rsid w:val="00AC1E92"/>
    <w:rsid w:val="00AC71A2"/>
    <w:rsid w:val="00AD49E3"/>
    <w:rsid w:val="00AD53D1"/>
    <w:rsid w:val="00AE0578"/>
    <w:rsid w:val="00AE3CCF"/>
    <w:rsid w:val="00AE500B"/>
    <w:rsid w:val="00AF6E57"/>
    <w:rsid w:val="00B03F97"/>
    <w:rsid w:val="00B10D4D"/>
    <w:rsid w:val="00B1102F"/>
    <w:rsid w:val="00B112FD"/>
    <w:rsid w:val="00B149FC"/>
    <w:rsid w:val="00B21D74"/>
    <w:rsid w:val="00B22B55"/>
    <w:rsid w:val="00B278D8"/>
    <w:rsid w:val="00B44B0A"/>
    <w:rsid w:val="00B454E5"/>
    <w:rsid w:val="00B4651C"/>
    <w:rsid w:val="00B52970"/>
    <w:rsid w:val="00B57724"/>
    <w:rsid w:val="00B649D7"/>
    <w:rsid w:val="00B67A60"/>
    <w:rsid w:val="00B67BEA"/>
    <w:rsid w:val="00B82CB4"/>
    <w:rsid w:val="00BA2FD6"/>
    <w:rsid w:val="00BA5802"/>
    <w:rsid w:val="00BA7D48"/>
    <w:rsid w:val="00BB2EDB"/>
    <w:rsid w:val="00BB3823"/>
    <w:rsid w:val="00BB44D5"/>
    <w:rsid w:val="00BC6F42"/>
    <w:rsid w:val="00BC74B7"/>
    <w:rsid w:val="00BD41B2"/>
    <w:rsid w:val="00BD4490"/>
    <w:rsid w:val="00BD4761"/>
    <w:rsid w:val="00BE0A42"/>
    <w:rsid w:val="00BE414C"/>
    <w:rsid w:val="00BF4401"/>
    <w:rsid w:val="00BF5396"/>
    <w:rsid w:val="00C0337D"/>
    <w:rsid w:val="00C054DE"/>
    <w:rsid w:val="00C05F5D"/>
    <w:rsid w:val="00C12BCB"/>
    <w:rsid w:val="00C12DE1"/>
    <w:rsid w:val="00C1560E"/>
    <w:rsid w:val="00C321CF"/>
    <w:rsid w:val="00C327E4"/>
    <w:rsid w:val="00C37780"/>
    <w:rsid w:val="00C47829"/>
    <w:rsid w:val="00C51AAA"/>
    <w:rsid w:val="00C56CE3"/>
    <w:rsid w:val="00C6121A"/>
    <w:rsid w:val="00C64765"/>
    <w:rsid w:val="00C7471A"/>
    <w:rsid w:val="00C76126"/>
    <w:rsid w:val="00C76310"/>
    <w:rsid w:val="00C80CDA"/>
    <w:rsid w:val="00C84509"/>
    <w:rsid w:val="00C85BC8"/>
    <w:rsid w:val="00C873B2"/>
    <w:rsid w:val="00C875B3"/>
    <w:rsid w:val="00C93C64"/>
    <w:rsid w:val="00CA052E"/>
    <w:rsid w:val="00CA1543"/>
    <w:rsid w:val="00CA60EE"/>
    <w:rsid w:val="00CA6594"/>
    <w:rsid w:val="00CA773B"/>
    <w:rsid w:val="00CB102B"/>
    <w:rsid w:val="00CB42BA"/>
    <w:rsid w:val="00CB58C5"/>
    <w:rsid w:val="00CB6EFD"/>
    <w:rsid w:val="00CC0AF7"/>
    <w:rsid w:val="00CC713C"/>
    <w:rsid w:val="00CD4565"/>
    <w:rsid w:val="00CD7877"/>
    <w:rsid w:val="00CE0F9A"/>
    <w:rsid w:val="00CE3889"/>
    <w:rsid w:val="00CE6D24"/>
    <w:rsid w:val="00CF4052"/>
    <w:rsid w:val="00CF4ED4"/>
    <w:rsid w:val="00D049FC"/>
    <w:rsid w:val="00D050B7"/>
    <w:rsid w:val="00D06B45"/>
    <w:rsid w:val="00D11AB4"/>
    <w:rsid w:val="00D12B50"/>
    <w:rsid w:val="00D24052"/>
    <w:rsid w:val="00D248E8"/>
    <w:rsid w:val="00D306F3"/>
    <w:rsid w:val="00D32FB5"/>
    <w:rsid w:val="00D46907"/>
    <w:rsid w:val="00D538B3"/>
    <w:rsid w:val="00D568E8"/>
    <w:rsid w:val="00D5775A"/>
    <w:rsid w:val="00D62B6A"/>
    <w:rsid w:val="00D651FC"/>
    <w:rsid w:val="00D655CA"/>
    <w:rsid w:val="00D7409B"/>
    <w:rsid w:val="00D75F00"/>
    <w:rsid w:val="00D90613"/>
    <w:rsid w:val="00DA2C2F"/>
    <w:rsid w:val="00DB5198"/>
    <w:rsid w:val="00DC2CB5"/>
    <w:rsid w:val="00DC5F53"/>
    <w:rsid w:val="00DE4E70"/>
    <w:rsid w:val="00DE7A84"/>
    <w:rsid w:val="00DF6B1B"/>
    <w:rsid w:val="00E0466F"/>
    <w:rsid w:val="00E0627F"/>
    <w:rsid w:val="00E06B14"/>
    <w:rsid w:val="00E070FB"/>
    <w:rsid w:val="00E07284"/>
    <w:rsid w:val="00E12A29"/>
    <w:rsid w:val="00E20ACC"/>
    <w:rsid w:val="00E241E3"/>
    <w:rsid w:val="00E25731"/>
    <w:rsid w:val="00E322C7"/>
    <w:rsid w:val="00E32683"/>
    <w:rsid w:val="00E44D5A"/>
    <w:rsid w:val="00E452B9"/>
    <w:rsid w:val="00E45407"/>
    <w:rsid w:val="00E45EE4"/>
    <w:rsid w:val="00E56741"/>
    <w:rsid w:val="00E6343A"/>
    <w:rsid w:val="00E635A2"/>
    <w:rsid w:val="00E7608A"/>
    <w:rsid w:val="00E82140"/>
    <w:rsid w:val="00E9301A"/>
    <w:rsid w:val="00E949E2"/>
    <w:rsid w:val="00E950F3"/>
    <w:rsid w:val="00EA05EC"/>
    <w:rsid w:val="00EA2DDE"/>
    <w:rsid w:val="00EA450F"/>
    <w:rsid w:val="00EB2080"/>
    <w:rsid w:val="00EB6B6A"/>
    <w:rsid w:val="00EB7965"/>
    <w:rsid w:val="00EC104E"/>
    <w:rsid w:val="00EC43EE"/>
    <w:rsid w:val="00ED325A"/>
    <w:rsid w:val="00ED3839"/>
    <w:rsid w:val="00EE6EE2"/>
    <w:rsid w:val="00EF78F0"/>
    <w:rsid w:val="00F062AF"/>
    <w:rsid w:val="00F06A27"/>
    <w:rsid w:val="00F07E3A"/>
    <w:rsid w:val="00F2003C"/>
    <w:rsid w:val="00F219D3"/>
    <w:rsid w:val="00F233DB"/>
    <w:rsid w:val="00F24410"/>
    <w:rsid w:val="00F25F54"/>
    <w:rsid w:val="00F27706"/>
    <w:rsid w:val="00F32384"/>
    <w:rsid w:val="00F45469"/>
    <w:rsid w:val="00F535AC"/>
    <w:rsid w:val="00F5396C"/>
    <w:rsid w:val="00F54AC1"/>
    <w:rsid w:val="00F56DC0"/>
    <w:rsid w:val="00F80230"/>
    <w:rsid w:val="00F80A9E"/>
    <w:rsid w:val="00F84A19"/>
    <w:rsid w:val="00F86939"/>
    <w:rsid w:val="00F87B7B"/>
    <w:rsid w:val="00F94570"/>
    <w:rsid w:val="00F94F4E"/>
    <w:rsid w:val="00F967FD"/>
    <w:rsid w:val="00FA0638"/>
    <w:rsid w:val="00FA2CC4"/>
    <w:rsid w:val="00FB0D7E"/>
    <w:rsid w:val="00FB0F62"/>
    <w:rsid w:val="00FB40D5"/>
    <w:rsid w:val="00FB7A71"/>
    <w:rsid w:val="00FC12A8"/>
    <w:rsid w:val="00FC58FD"/>
    <w:rsid w:val="00FD06AB"/>
    <w:rsid w:val="00FE26CE"/>
    <w:rsid w:val="00FE30B2"/>
    <w:rsid w:val="00FF3A9E"/>
    <w:rsid w:val="00FF3DF4"/>
    <w:rsid w:val="35C5987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AC95B"/>
  <w15:docId w15:val="{386E8F39-1E96-47BE-B952-EF0D64D5D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iPriority="0"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1"/>
    <w:lsdException w:name="Medium Shading 1 Accent 4" w:uiPriority="63"/>
    <w:lsdException w:name="Medium Shading 2 Accent 4" w:uiPriority="61"/>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34"/>
    <w:lsdException w:name="Colorful Shading Accent 5" w:uiPriority="71"/>
    <w:lsdException w:name="Colorful List Accent 5" w:uiPriority="72"/>
    <w:lsdException w:name="Colorful Grid Accent 5" w:uiPriority="73"/>
    <w:lsdException w:name="Light Shading Accent 6" w:uiPriority="67"/>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73"/>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649"/>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e"/>
    <w:basedOn w:val="Normal"/>
    <w:next w:val="Normal"/>
    <w:link w:val="Ttulo1Car"/>
    <w:qFormat/>
    <w:pPr>
      <w:keepNext/>
      <w:keepLines/>
      <w:spacing w:before="480" w:after="120"/>
      <w:outlineLvl w:val="0"/>
    </w:pPr>
    <w:rPr>
      <w:b/>
      <w:sz w:val="48"/>
      <w:szCs w:val="48"/>
    </w:rPr>
  </w:style>
  <w:style w:type="paragraph" w:styleId="Ttulo2">
    <w:name w:val="heading 2"/>
    <w:aliases w:val="H2,R2,H21,H22,H211,H23,H212,H24,H213,H25,H214,H26,H215,H27,H216,H28,H217,H29,H218,H210,H219,H220,H2110,H221,H2111,H231,H2121,H241,H2131,H251,H2141,H261,H2151,h2,Header 2,CHL2,l2,Chapter Title,E2,Kenmore-Level-2,heading 2,UNDERRUBRIK 1-2,h:2"/>
    <w:basedOn w:val="Normal"/>
    <w:next w:val="Normal"/>
    <w:link w:val="Ttulo2Car"/>
    <w:uiPriority w:val="9"/>
    <w:qFormat/>
    <w:pPr>
      <w:keepNext/>
      <w:keepLines/>
      <w:spacing w:before="360" w:after="80"/>
      <w:outlineLvl w:val="1"/>
    </w:pPr>
    <w:rPr>
      <w:b/>
      <w:sz w:val="36"/>
      <w:szCs w:val="36"/>
    </w:rPr>
  </w:style>
  <w:style w:type="paragraph" w:styleId="Ttulo3">
    <w:name w:val="heading 3"/>
    <w:aliases w:val="H3"/>
    <w:basedOn w:val="Normal"/>
    <w:next w:val="Normal"/>
    <w:link w:val="Ttulo3Car"/>
    <w:uiPriority w:val="9"/>
    <w:qFormat/>
    <w:pPr>
      <w:keepNext/>
      <w:keepLines/>
      <w:spacing w:before="280" w:after="80"/>
      <w:outlineLvl w:val="2"/>
    </w:pPr>
    <w:rPr>
      <w:b/>
      <w:sz w:val="28"/>
      <w:szCs w:val="28"/>
    </w:rPr>
  </w:style>
  <w:style w:type="paragraph" w:styleId="Ttulo4">
    <w:name w:val="heading 4"/>
    <w:aliases w:val="Heading 4 Char Char"/>
    <w:basedOn w:val="Normal"/>
    <w:next w:val="Normal"/>
    <w:link w:val="Ttulo4Car"/>
    <w:uiPriority w:val="9"/>
    <w:qFormat/>
    <w:pPr>
      <w:keepNext/>
      <w:keepLines/>
      <w:spacing w:before="240" w:after="40"/>
      <w:outlineLvl w:val="3"/>
    </w:pPr>
    <w:rPr>
      <w:b/>
    </w:rPr>
  </w:style>
  <w:style w:type="paragraph" w:styleId="Ttulo5">
    <w:name w:val="heading 5"/>
    <w:basedOn w:val="Normal"/>
    <w:next w:val="Normal"/>
    <w:link w:val="Ttulo5Car"/>
    <w:uiPriority w:val="9"/>
    <w:qFormat/>
    <w:pPr>
      <w:keepNext/>
      <w:keepLines/>
      <w:spacing w:before="220" w:after="40"/>
      <w:outlineLvl w:val="4"/>
    </w:pPr>
    <w:rPr>
      <w:b/>
      <w:sz w:val="22"/>
      <w:szCs w:val="22"/>
    </w:rPr>
  </w:style>
  <w:style w:type="paragraph" w:styleId="Ttulo6">
    <w:name w:val="heading 6"/>
    <w:basedOn w:val="Normal"/>
    <w:next w:val="Normal"/>
    <w:link w:val="Ttulo6Car"/>
    <w:uiPriority w:val="9"/>
    <w:qFormat/>
    <w:pPr>
      <w:keepNext/>
      <w:keepLines/>
      <w:spacing w:before="200" w:after="40"/>
      <w:outlineLvl w:val="5"/>
    </w:pPr>
    <w:rPr>
      <w:b/>
      <w:sz w:val="20"/>
      <w:szCs w:val="20"/>
    </w:rPr>
  </w:style>
  <w:style w:type="paragraph" w:styleId="Ttulo7">
    <w:name w:val="heading 7"/>
    <w:basedOn w:val="Normal"/>
    <w:next w:val="Normal"/>
    <w:link w:val="Ttulo7Car"/>
    <w:uiPriority w:val="9"/>
    <w:semiHidden/>
    <w:unhideWhenUsed/>
    <w:qFormat/>
    <w:rsid w:val="00E949E2"/>
    <w:pPr>
      <w:widowControl w:val="0"/>
      <w:tabs>
        <w:tab w:val="num" w:pos="0"/>
      </w:tabs>
      <w:suppressAutoHyphens/>
      <w:spacing w:before="240" w:after="60"/>
      <w:ind w:left="1296" w:hanging="1296"/>
      <w:jc w:val="both"/>
      <w:outlineLvl w:val="6"/>
    </w:pPr>
    <w:rPr>
      <w:rFonts w:ascii="Arial" w:hAnsi="Arial"/>
      <w:sz w:val="20"/>
      <w:szCs w:val="20"/>
      <w:lang w:eastAsia="ar-SA"/>
    </w:rPr>
  </w:style>
  <w:style w:type="paragraph" w:styleId="Ttulo8">
    <w:name w:val="heading 8"/>
    <w:basedOn w:val="Normal"/>
    <w:next w:val="Normal"/>
    <w:link w:val="Ttulo8Car"/>
    <w:uiPriority w:val="9"/>
    <w:semiHidden/>
    <w:unhideWhenUsed/>
    <w:qFormat/>
    <w:rsid w:val="00E949E2"/>
    <w:pPr>
      <w:widowControl w:val="0"/>
      <w:tabs>
        <w:tab w:val="num" w:pos="0"/>
      </w:tabs>
      <w:suppressAutoHyphens/>
      <w:spacing w:before="240" w:after="60"/>
      <w:ind w:left="1440" w:hanging="1440"/>
      <w:jc w:val="both"/>
      <w:outlineLvl w:val="7"/>
    </w:pPr>
    <w:rPr>
      <w:rFonts w:ascii="Arial" w:hAnsi="Arial"/>
      <w:i/>
      <w:sz w:val="20"/>
      <w:szCs w:val="20"/>
      <w:lang w:eastAsia="ar-SA"/>
    </w:rPr>
  </w:style>
  <w:style w:type="paragraph" w:styleId="Ttulo9">
    <w:name w:val="heading 9"/>
    <w:basedOn w:val="Normal"/>
    <w:next w:val="Normal"/>
    <w:link w:val="Ttulo9Car"/>
    <w:uiPriority w:val="9"/>
    <w:semiHidden/>
    <w:unhideWhenUsed/>
    <w:qFormat/>
    <w:rsid w:val="00E949E2"/>
    <w:pPr>
      <w:widowControl w:val="0"/>
      <w:tabs>
        <w:tab w:val="num" w:pos="0"/>
      </w:tabs>
      <w:suppressAutoHyphens/>
      <w:spacing w:before="240" w:after="60"/>
      <w:ind w:left="1584" w:hanging="1584"/>
      <w:jc w:val="both"/>
      <w:outlineLvl w:val="8"/>
    </w:pPr>
    <w:rPr>
      <w:rFonts w:ascii="Arial" w:hAnsi="Arial"/>
      <w:i/>
      <w:sz w:val="18"/>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before="480" w:after="120"/>
    </w:pPr>
    <w:rPr>
      <w:b/>
      <w:sz w:val="72"/>
      <w:szCs w:val="72"/>
    </w:rPr>
  </w:style>
  <w:style w:type="paragraph" w:styleId="Encabezado">
    <w:name w:val="header"/>
    <w:aliases w:val="*Header,Encabezado Car Car,h,logomai,even,Header/Footer,header odd,Hyphen,body,Chapter Name,base,APNSHEADER2,L1 Header,encabezado,En-tête SQ"/>
    <w:basedOn w:val="Normal"/>
    <w:link w:val="Encabezado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aliases w:val="*Header Car,Encabezado Car Car Car,h Car,logomai Car,even Car,Header/Footer Car,header odd Car,Hyphen Car,body Car,Chapter Name Car,base Car,APNSHEADER2 Car,L1 Header Car,encabezado Car,En-tête SQ Car"/>
    <w:basedOn w:val="Fuentedeprrafopredeter"/>
    <w:link w:val="Encabezado"/>
    <w:uiPriority w:val="99"/>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5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uiPriority w:val="11"/>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uiPriority w:val="99"/>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6A7C88"/>
    <w:pPr>
      <w:tabs>
        <w:tab w:val="left" w:pos="720"/>
        <w:tab w:val="right" w:leader="dot" w:pos="8828"/>
      </w:tabs>
      <w:ind w:left="240"/>
      <w:jc w:val="both"/>
    </w:pPr>
    <w:rPr>
      <w:rFonts w:ascii="Arial" w:hAnsi="Arial"/>
      <w:sz w:val="20"/>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Footnote,Scitum normal,TD Bullet 1,Dot pt,b1,Dot p"/>
    <w:basedOn w:val="Normal"/>
    <w:link w:val="PrrafodelistaCar"/>
    <w:uiPriority w:val="34"/>
    <w:qFormat/>
    <w:rsid w:val="00330E82"/>
    <w:pPr>
      <w:ind w:left="720"/>
      <w:contextualSpacing/>
    </w:pPr>
  </w:style>
  <w:style w:type="paragraph" w:styleId="Textoindependiente">
    <w:name w:val="Body Text"/>
    <w:aliases w:val="body text,bt,EHPT,Body Text2,body tesx,contents,bt1,body text1,body tesx1,bt2,body text2,body tesx2,bt3,body text3,body tesx3,bt4,body text4,body tesx4,contents1,Texto independiente1,bt5,body text5,body tesx5,bt6,body text6"/>
    <w:basedOn w:val="Normal"/>
    <w:link w:val="TextoindependienteCar"/>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aliases w:val="body text Car,bt Car,EHPT Car,Body Text2 Car,body tesx Car,contents Car,bt1 Car,body text1 Car,body tesx1 Car,bt2 Car,body text2 Car,body tesx2 Car,bt3 Car,body text3 Car,body tesx3 Car,bt4 Car,body text4 Car,body tesx4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Footnote Car,Dot pt Car"/>
    <w:link w:val="Prrafodelista"/>
    <w:uiPriority w:val="34"/>
    <w:qFormat/>
    <w:locked/>
    <w:rsid w:val="00041F64"/>
    <w:rPr>
      <w:lang w:eastAsia="es-ES"/>
    </w:rPr>
  </w:style>
  <w:style w:type="character" w:styleId="Refdecomentario">
    <w:name w:val="annotation reference"/>
    <w:basedOn w:val="Fuentedeprrafopredeter"/>
    <w:uiPriority w:val="99"/>
    <w:unhideWhenUsed/>
    <w:rsid w:val="00041F64"/>
    <w:rPr>
      <w:sz w:val="16"/>
      <w:szCs w:val="16"/>
    </w:rPr>
  </w:style>
  <w:style w:type="paragraph" w:styleId="Textocomentario">
    <w:name w:val="annotation text"/>
    <w:basedOn w:val="Normal"/>
    <w:link w:val="TextocomentarioCar"/>
    <w:uiPriority w:val="99"/>
    <w:unhideWhenUsed/>
    <w:rsid w:val="00041F64"/>
    <w:rPr>
      <w:sz w:val="20"/>
      <w:szCs w:val="20"/>
    </w:rPr>
  </w:style>
  <w:style w:type="character" w:customStyle="1" w:styleId="TextocomentarioCar">
    <w:name w:val="Texto comentario Car"/>
    <w:basedOn w:val="Fuentedeprrafopredeter"/>
    <w:link w:val="Textocomentario"/>
    <w:uiPriority w:val="99"/>
    <w:rsid w:val="00041F64"/>
    <w:rPr>
      <w:sz w:val="20"/>
      <w:szCs w:val="20"/>
      <w:lang w:eastAsia="es-ES"/>
    </w:rPr>
  </w:style>
  <w:style w:type="paragraph" w:customStyle="1" w:styleId="Default">
    <w:name w:val="Default"/>
    <w:uiPriority w:val="99"/>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uiPriority w:val="99"/>
    <w:rsid w:val="00B82CB4"/>
    <w:rPr>
      <w:sz w:val="20"/>
      <w:szCs w:val="20"/>
      <w:lang w:val="es-ES"/>
    </w:rPr>
  </w:style>
  <w:style w:type="character" w:customStyle="1" w:styleId="TextonotapieCar">
    <w:name w:val="Texto nota pie Car"/>
    <w:basedOn w:val="Fuentedeprrafopredeter"/>
    <w:link w:val="Textonotapie"/>
    <w:uiPriority w:val="99"/>
    <w:rsid w:val="00B82CB4"/>
    <w:rPr>
      <w:sz w:val="20"/>
      <w:szCs w:val="20"/>
      <w:lang w:val="es-ES" w:eastAsia="es-ES"/>
    </w:rPr>
  </w:style>
  <w:style w:type="character" w:styleId="Refdenotaalpie">
    <w:name w:val="footnote reference"/>
    <w:uiPriority w:val="99"/>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2"/>
      </w:numPr>
    </w:pPr>
  </w:style>
  <w:style w:type="paragraph" w:styleId="NormalWeb">
    <w:name w:val="Normal (Web)"/>
    <w:basedOn w:val="Normal"/>
    <w:link w:val="NormalWebCar"/>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aliases w:val="H2 Car,R2 Car,H21 Car,H22 Car,H211 Car,H23 Car,H212 Car,H24 Car,H213 Car,H25 Car,H214 Car,H26 Car,H215 Car,H27 Car,H216 Car,H28 Car,H217 Car,H29 Car,H218 Car,H210 Car,H219 Car,H220 Car,H2110 Car,H221 Car,H2111 Car,H231 Car,H2121 Car,h2 Car"/>
    <w:basedOn w:val="Fuentedeprrafopredeter"/>
    <w:link w:val="Ttulo2"/>
    <w:uiPriority w:val="9"/>
    <w:rsid w:val="00B57724"/>
    <w:rPr>
      <w:b/>
      <w:sz w:val="36"/>
      <w:szCs w:val="36"/>
      <w:lang w:eastAsia="es-ES"/>
    </w:rPr>
  </w:style>
  <w:style w:type="character" w:customStyle="1" w:styleId="Ttulo5Car">
    <w:name w:val="Título 5 Car"/>
    <w:basedOn w:val="Fuentedeprrafopredeter"/>
    <w:link w:val="Ttulo5"/>
    <w:uiPriority w:val="9"/>
    <w:rsid w:val="00B57724"/>
    <w:rPr>
      <w:b/>
      <w:sz w:val="22"/>
      <w:szCs w:val="22"/>
      <w:lang w:eastAsia="es-ES"/>
    </w:rPr>
  </w:style>
  <w:style w:type="character" w:customStyle="1" w:styleId="TtuloCar">
    <w:name w:val="Título Car"/>
    <w:basedOn w:val="Fuentedeprrafopredeter"/>
    <w:link w:val="Ttulo"/>
    <w:uiPriority w:val="10"/>
    <w:rsid w:val="00B57724"/>
    <w:rPr>
      <w:b/>
      <w:sz w:val="72"/>
      <w:szCs w:val="72"/>
      <w:lang w:eastAsia="es-ES"/>
    </w:rPr>
  </w:style>
  <w:style w:type="paragraph" w:customStyle="1" w:styleId="1">
    <w:name w:val="1"/>
    <w:basedOn w:val="Ttulo1"/>
    <w:next w:val="Normal"/>
    <w:uiPriority w:val="9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67A60"/>
    <w:pPr>
      <w:tabs>
        <w:tab w:val="left" w:pos="720"/>
        <w:tab w:val="right" w:pos="8830"/>
      </w:tabs>
      <w:ind w:firstLine="284"/>
    </w:pPr>
    <w:rPr>
      <w:rFonts w:ascii="Arial" w:hAnsi="Arial"/>
      <w:bCs/>
      <w:sz w:val="20"/>
    </w:rPr>
  </w:style>
  <w:style w:type="paragraph" w:customStyle="1" w:styleId="Tabletext">
    <w:name w:val="Tabletext"/>
    <w:basedOn w:val="Normal"/>
    <w:uiPriority w:val="99"/>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uiPriority w:val="99"/>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uiPriority w:val="39"/>
    <w:rsid w:val="00B57724"/>
    <w:pPr>
      <w:ind w:left="480"/>
    </w:pPr>
    <w:rPr>
      <w:rFonts w:ascii="Calibri" w:hAnsi="Calibri"/>
      <w:sz w:val="20"/>
      <w:szCs w:val="20"/>
    </w:rPr>
  </w:style>
  <w:style w:type="paragraph" w:styleId="TDC5">
    <w:name w:val="toc 5"/>
    <w:basedOn w:val="Normal"/>
    <w:next w:val="Normal"/>
    <w:autoRedefine/>
    <w:uiPriority w:val="39"/>
    <w:rsid w:val="00B57724"/>
    <w:pPr>
      <w:ind w:left="720"/>
    </w:pPr>
    <w:rPr>
      <w:rFonts w:ascii="Calibri" w:hAnsi="Calibri"/>
      <w:sz w:val="20"/>
      <w:szCs w:val="20"/>
    </w:rPr>
  </w:style>
  <w:style w:type="paragraph" w:styleId="TDC6">
    <w:name w:val="toc 6"/>
    <w:basedOn w:val="Normal"/>
    <w:next w:val="Normal"/>
    <w:autoRedefine/>
    <w:uiPriority w:val="39"/>
    <w:rsid w:val="00B57724"/>
    <w:pPr>
      <w:ind w:left="960"/>
    </w:pPr>
    <w:rPr>
      <w:rFonts w:ascii="Calibri" w:hAnsi="Calibri"/>
      <w:sz w:val="20"/>
      <w:szCs w:val="20"/>
    </w:rPr>
  </w:style>
  <w:style w:type="paragraph" w:styleId="TDC7">
    <w:name w:val="toc 7"/>
    <w:basedOn w:val="Normal"/>
    <w:next w:val="Normal"/>
    <w:autoRedefine/>
    <w:uiPriority w:val="39"/>
    <w:rsid w:val="00B57724"/>
    <w:pPr>
      <w:ind w:left="1200"/>
    </w:pPr>
    <w:rPr>
      <w:rFonts w:ascii="Calibri" w:hAnsi="Calibri"/>
      <w:sz w:val="20"/>
      <w:szCs w:val="20"/>
    </w:rPr>
  </w:style>
  <w:style w:type="paragraph" w:styleId="TDC8">
    <w:name w:val="toc 8"/>
    <w:basedOn w:val="Normal"/>
    <w:next w:val="Normal"/>
    <w:autoRedefine/>
    <w:uiPriority w:val="39"/>
    <w:rsid w:val="00B57724"/>
    <w:pPr>
      <w:ind w:left="1440"/>
    </w:pPr>
    <w:rPr>
      <w:rFonts w:ascii="Calibri" w:hAnsi="Calibri"/>
      <w:sz w:val="20"/>
      <w:szCs w:val="20"/>
    </w:rPr>
  </w:style>
  <w:style w:type="paragraph" w:styleId="TDC9">
    <w:name w:val="toc 9"/>
    <w:basedOn w:val="Normal"/>
    <w:next w:val="Normal"/>
    <w:autoRedefine/>
    <w:uiPriority w:val="39"/>
    <w:rsid w:val="00B57724"/>
    <w:pPr>
      <w:ind w:left="1680"/>
    </w:pPr>
    <w:rPr>
      <w:rFonts w:ascii="Calibri" w:hAnsi="Calibri"/>
      <w:sz w:val="20"/>
      <w:szCs w:val="20"/>
    </w:rPr>
  </w:style>
  <w:style w:type="numbering" w:customStyle="1" w:styleId="Estilo1">
    <w:name w:val="Estilo1"/>
    <w:rsid w:val="00B57724"/>
    <w:pPr>
      <w:numPr>
        <w:numId w:val="3"/>
      </w:numPr>
    </w:pPr>
  </w:style>
  <w:style w:type="numbering" w:customStyle="1" w:styleId="Estilo2">
    <w:name w:val="Estilo2"/>
    <w:rsid w:val="00B57724"/>
    <w:pPr>
      <w:numPr>
        <w:numId w:val="4"/>
      </w:numPr>
    </w:pPr>
  </w:style>
  <w:style w:type="character" w:styleId="Hipervnculovisitado">
    <w:name w:val="FollowedHyperlink"/>
    <w:uiPriority w:val="99"/>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uiPriority w:val="99"/>
    <w:rsid w:val="00B57724"/>
    <w:rPr>
      <w:b/>
      <w:bCs/>
    </w:rPr>
  </w:style>
  <w:style w:type="character" w:customStyle="1" w:styleId="AsuntodelcomentarioCar">
    <w:name w:val="Asunto del comentario Car"/>
    <w:basedOn w:val="TextocomentarioCar"/>
    <w:link w:val="Asuntodelcomentario"/>
    <w:uiPriority w:val="99"/>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uiPriority w:val="99"/>
    <w:qFormat/>
    <w:rsid w:val="00B57724"/>
    <w:pPr>
      <w:numPr>
        <w:numId w:val="5"/>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uiPriority w:val="11"/>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Arial Narrow" w:eastAsia="Times New Roman" w:hAnsi="Arial Narrow"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Arial Narrow" w:eastAsia="Times New Roman" w:hAnsi="Arial Narrow"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Arial Narrow" w:eastAsia="Times New Roman" w:hAnsi="Arial Narrow" w:cs="Times New Roman"/>
        <w:b/>
        <w:bCs/>
      </w:rPr>
    </w:tblStylePr>
    <w:tblStylePr w:type="lastCol">
      <w:rPr>
        <w:rFonts w:ascii="Arial Narrow" w:eastAsia="Times New Roman" w:hAnsi="Arial Narrow"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rPr>
  </w:style>
  <w:style w:type="paragraph" w:customStyle="1" w:styleId="Texto">
    <w:name w:val="Texto"/>
    <w:basedOn w:val="Normal"/>
    <w:link w:val="TextoCar"/>
    <w:uiPriority w:val="99"/>
    <w:rsid w:val="00180F12"/>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uiPriority w:val="99"/>
    <w:rsid w:val="00180F12"/>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uiPriority w:val="99"/>
    <w:locked/>
    <w:rsid w:val="00180F12"/>
    <w:rPr>
      <w:rFonts w:ascii="Arial" w:hAnsi="Arial" w:cs="Arial"/>
      <w:sz w:val="18"/>
      <w:szCs w:val="20"/>
      <w:lang w:val="es-ES" w:eastAsia="es-ES"/>
    </w:rPr>
  </w:style>
  <w:style w:type="character" w:customStyle="1" w:styleId="ROMANOSCar">
    <w:name w:val="ROMANOS Car"/>
    <w:link w:val="ROMANOS"/>
    <w:uiPriority w:val="99"/>
    <w:locked/>
    <w:rsid w:val="00180F12"/>
    <w:rPr>
      <w:rFonts w:ascii="Arial" w:hAnsi="Arial" w:cs="Arial"/>
      <w:sz w:val="18"/>
      <w:szCs w:val="18"/>
      <w:lang w:val="es-ES" w:eastAsia="es-ES"/>
    </w:rPr>
  </w:style>
  <w:style w:type="character" w:customStyle="1" w:styleId="Ttulo7Car">
    <w:name w:val="Título 7 Car"/>
    <w:basedOn w:val="Fuentedeprrafopredeter"/>
    <w:link w:val="Ttulo7"/>
    <w:uiPriority w:val="9"/>
    <w:semiHidden/>
    <w:rsid w:val="00E949E2"/>
    <w:rPr>
      <w:rFonts w:ascii="Arial" w:hAnsi="Arial"/>
      <w:sz w:val="20"/>
      <w:szCs w:val="20"/>
      <w:lang w:eastAsia="ar-SA"/>
    </w:rPr>
  </w:style>
  <w:style w:type="character" w:customStyle="1" w:styleId="Ttulo8Car">
    <w:name w:val="Título 8 Car"/>
    <w:basedOn w:val="Fuentedeprrafopredeter"/>
    <w:link w:val="Ttulo8"/>
    <w:uiPriority w:val="9"/>
    <w:semiHidden/>
    <w:rsid w:val="00E949E2"/>
    <w:rPr>
      <w:rFonts w:ascii="Arial" w:hAnsi="Arial"/>
      <w:i/>
      <w:sz w:val="20"/>
      <w:szCs w:val="20"/>
      <w:lang w:eastAsia="ar-SA"/>
    </w:rPr>
  </w:style>
  <w:style w:type="character" w:customStyle="1" w:styleId="Ttulo9Car">
    <w:name w:val="Título 9 Car"/>
    <w:basedOn w:val="Fuentedeprrafopredeter"/>
    <w:link w:val="Ttulo9"/>
    <w:uiPriority w:val="9"/>
    <w:semiHidden/>
    <w:rsid w:val="00E949E2"/>
    <w:rPr>
      <w:rFonts w:ascii="Arial" w:hAnsi="Arial"/>
      <w:i/>
      <w:sz w:val="18"/>
      <w:szCs w:val="20"/>
      <w:lang w:eastAsia="ar-SA"/>
    </w:rPr>
  </w:style>
  <w:style w:type="character" w:customStyle="1" w:styleId="Ttulo3Car">
    <w:name w:val="Título 3 Car"/>
    <w:aliases w:val="H3 Car"/>
    <w:basedOn w:val="Fuentedeprrafopredeter"/>
    <w:link w:val="Ttulo3"/>
    <w:uiPriority w:val="9"/>
    <w:rsid w:val="00E949E2"/>
    <w:rPr>
      <w:b/>
      <w:sz w:val="28"/>
      <w:szCs w:val="28"/>
      <w:lang w:eastAsia="es-ES"/>
    </w:rPr>
  </w:style>
  <w:style w:type="character" w:customStyle="1" w:styleId="Ttulo4Car">
    <w:name w:val="Título 4 Car"/>
    <w:aliases w:val="Heading 4 Char Char Car"/>
    <w:basedOn w:val="Fuentedeprrafopredeter"/>
    <w:link w:val="Ttulo4"/>
    <w:uiPriority w:val="9"/>
    <w:rsid w:val="00E949E2"/>
    <w:rPr>
      <w:b/>
      <w:lang w:eastAsia="es-ES"/>
    </w:rPr>
  </w:style>
  <w:style w:type="character" w:customStyle="1" w:styleId="Ttulo6Car">
    <w:name w:val="Título 6 Car"/>
    <w:basedOn w:val="Fuentedeprrafopredeter"/>
    <w:link w:val="Ttulo6"/>
    <w:uiPriority w:val="9"/>
    <w:rsid w:val="00E949E2"/>
    <w:rPr>
      <w:b/>
      <w:sz w:val="20"/>
      <w:szCs w:val="20"/>
      <w:lang w:eastAsia="es-ES"/>
    </w:rPr>
  </w:style>
  <w:style w:type="character" w:customStyle="1" w:styleId="PuestoCar1">
    <w:name w:val="Puesto Car1"/>
    <w:rsid w:val="00E949E2"/>
    <w:rPr>
      <w:rFonts w:ascii="Cambria" w:hAnsi="Cambria"/>
      <w:b/>
      <w:bCs/>
      <w:kern w:val="28"/>
      <w:sz w:val="32"/>
      <w:szCs w:val="32"/>
      <w:lang w:eastAsia="es-ES"/>
    </w:rPr>
  </w:style>
  <w:style w:type="paragraph" w:customStyle="1" w:styleId="Normal1">
    <w:name w:val="Normal1"/>
    <w:basedOn w:val="Normal"/>
    <w:link w:val="NormalCar"/>
    <w:qFormat/>
    <w:rsid w:val="00E949E2"/>
    <w:pPr>
      <w:suppressAutoHyphens/>
      <w:spacing w:before="100" w:after="100"/>
    </w:pPr>
    <w:rPr>
      <w:rFonts w:ascii="Arial" w:hAnsi="Arial" w:cs="Arial"/>
      <w:color w:val="000000"/>
      <w:sz w:val="16"/>
      <w:szCs w:val="20"/>
      <w:lang w:val="es-ES" w:eastAsia="ar-SA"/>
    </w:rPr>
  </w:style>
  <w:style w:type="character" w:customStyle="1" w:styleId="NormalCar">
    <w:name w:val="Normal Car"/>
    <w:link w:val="Normal1"/>
    <w:rsid w:val="00E949E2"/>
    <w:rPr>
      <w:rFonts w:ascii="Arial" w:hAnsi="Arial" w:cs="Arial"/>
      <w:color w:val="000000"/>
      <w:sz w:val="16"/>
      <w:szCs w:val="20"/>
      <w:lang w:val="es-ES" w:eastAsia="ar-SA"/>
    </w:rPr>
  </w:style>
  <w:style w:type="character" w:customStyle="1" w:styleId="Mencinsinresolver1">
    <w:name w:val="Mención sin resolver1"/>
    <w:basedOn w:val="Fuentedeprrafopredeter"/>
    <w:uiPriority w:val="99"/>
    <w:semiHidden/>
    <w:unhideWhenUsed/>
    <w:rsid w:val="00E949E2"/>
    <w:rPr>
      <w:color w:val="605E5C"/>
      <w:shd w:val="clear" w:color="auto" w:fill="E1DFDD"/>
    </w:rPr>
  </w:style>
  <w:style w:type="character" w:customStyle="1" w:styleId="Ttulo1Car1">
    <w:name w:val="Título 1 Car1"/>
    <w:aliases w:val="e Car1,a Car1,Part Car1,H1 Car1,Part1 Car1,H11 Car1,Part2 Car1,H12 Car1,Part11 Car1,H111 Car1"/>
    <w:basedOn w:val="Fuentedeprrafopredeter"/>
    <w:rsid w:val="00E949E2"/>
    <w:rPr>
      <w:rFonts w:asciiTheme="majorHAnsi" w:eastAsiaTheme="majorEastAsia" w:hAnsiTheme="majorHAnsi" w:cstheme="majorBidi"/>
      <w:color w:val="2F5496" w:themeColor="accent1" w:themeShade="BF"/>
      <w:sz w:val="32"/>
      <w:szCs w:val="32"/>
      <w:lang w:eastAsia="es-ES"/>
    </w:rPr>
  </w:style>
  <w:style w:type="character" w:customStyle="1" w:styleId="Ttulo2Car1">
    <w:name w:val="Título 2 Car1"/>
    <w:aliases w:val="H2 Car1,R2 Car1,H21 Car1,H22 Car1,H211 Car1,H23 Car1,H212 Car1,H24 Car1,H213 Car1,H25 Car1,H214 Car1,H26 Car1,H215 Car1,H27 Car1,H216 Car1,H28 Car1,H217 Car1,H29 Car1,H218 Car1,H210 Car1,H219 Car1,H220 Car1,H2110 Car1,H221 Car1,H2111 Car1"/>
    <w:basedOn w:val="Fuentedeprrafopredeter"/>
    <w:semiHidden/>
    <w:rsid w:val="00E949E2"/>
    <w:rPr>
      <w:rFonts w:asciiTheme="majorHAnsi" w:eastAsiaTheme="majorEastAsia" w:hAnsiTheme="majorHAnsi" w:cstheme="majorBidi"/>
      <w:color w:val="2F5496" w:themeColor="accent1" w:themeShade="BF"/>
      <w:sz w:val="26"/>
      <w:szCs w:val="26"/>
      <w:lang w:eastAsia="es-ES"/>
    </w:rPr>
  </w:style>
  <w:style w:type="character" w:customStyle="1" w:styleId="Ttulo3Car1">
    <w:name w:val="Título 3 Car1"/>
    <w:aliases w:val="H3 Car1"/>
    <w:semiHidden/>
    <w:locked/>
    <w:rsid w:val="00E949E2"/>
    <w:rPr>
      <w:rFonts w:ascii="Arial" w:hAnsi="Arial" w:cs="Arial" w:hint="default"/>
      <w:b/>
      <w:bCs w:val="0"/>
      <w:i/>
      <w:iCs w:val="0"/>
      <w:sz w:val="24"/>
      <w:lang w:eastAsia="ar-SA"/>
    </w:rPr>
  </w:style>
  <w:style w:type="character" w:customStyle="1" w:styleId="Ttulo4Car1">
    <w:name w:val="Título 4 Car1"/>
    <w:aliases w:val="Heading 4 Char Char Car1"/>
    <w:semiHidden/>
    <w:rsid w:val="00E949E2"/>
    <w:rPr>
      <w:rFonts w:ascii="Cambria" w:eastAsia="Times New Roman" w:hAnsi="Cambria" w:cs="Times New Roman" w:hint="default"/>
      <w:b/>
      <w:bCs/>
      <w:i/>
      <w:iCs/>
      <w:color w:val="4F81BD"/>
      <w:sz w:val="22"/>
      <w:szCs w:val="22"/>
    </w:rPr>
  </w:style>
  <w:style w:type="character" w:styleId="MquinadeescribirHTML">
    <w:name w:val="HTML Typewriter"/>
    <w:semiHidden/>
    <w:unhideWhenUsed/>
    <w:rsid w:val="00E949E2"/>
    <w:rPr>
      <w:rFonts w:ascii="Courier New" w:eastAsia="Times New Roman" w:hAnsi="Courier New" w:cs="Courier New" w:hint="default"/>
      <w:sz w:val="20"/>
      <w:szCs w:val="20"/>
    </w:rPr>
  </w:style>
  <w:style w:type="character" w:customStyle="1" w:styleId="NormalWebCar">
    <w:name w:val="Normal (Web) Car"/>
    <w:link w:val="NormalWeb"/>
    <w:uiPriority w:val="99"/>
    <w:locked/>
    <w:rsid w:val="00E949E2"/>
  </w:style>
  <w:style w:type="paragraph" w:customStyle="1" w:styleId="msonormal0">
    <w:name w:val="msonormal"/>
    <w:basedOn w:val="Normal"/>
    <w:uiPriority w:val="99"/>
    <w:rsid w:val="00E949E2"/>
    <w:pPr>
      <w:suppressAutoHyphens/>
      <w:spacing w:before="100" w:after="100"/>
    </w:pPr>
    <w:rPr>
      <w:rFonts w:eastAsia="SimSun"/>
      <w:lang w:val="es-ES" w:eastAsia="ar-SA"/>
    </w:rPr>
  </w:style>
  <w:style w:type="paragraph" w:styleId="ndice1">
    <w:name w:val="index 1"/>
    <w:basedOn w:val="Normal"/>
    <w:next w:val="Normal"/>
    <w:autoRedefine/>
    <w:uiPriority w:val="99"/>
    <w:semiHidden/>
    <w:unhideWhenUsed/>
    <w:rsid w:val="00E949E2"/>
    <w:pPr>
      <w:spacing w:after="200" w:line="276" w:lineRule="auto"/>
      <w:ind w:left="220" w:hanging="220"/>
    </w:pPr>
    <w:rPr>
      <w:rFonts w:ascii="Arial" w:eastAsia="Calibri" w:hAnsi="Arial"/>
      <w:sz w:val="20"/>
      <w:szCs w:val="20"/>
      <w:lang w:eastAsia="es-MX"/>
    </w:rPr>
  </w:style>
  <w:style w:type="paragraph" w:styleId="ndice2">
    <w:name w:val="index 2"/>
    <w:basedOn w:val="Normal"/>
    <w:next w:val="Normal"/>
    <w:autoRedefine/>
    <w:uiPriority w:val="99"/>
    <w:semiHidden/>
    <w:unhideWhenUsed/>
    <w:rsid w:val="00E949E2"/>
    <w:pPr>
      <w:suppressAutoHyphens/>
      <w:ind w:left="283"/>
    </w:pPr>
    <w:rPr>
      <w:rFonts w:ascii="Arial" w:hAnsi="Arial"/>
      <w:szCs w:val="20"/>
      <w:lang w:val="es-ES_tradnl" w:eastAsia="ar-SA"/>
    </w:rPr>
  </w:style>
  <w:style w:type="paragraph" w:styleId="ndice3">
    <w:name w:val="index 3"/>
    <w:basedOn w:val="Normal"/>
    <w:next w:val="Normal"/>
    <w:autoRedefine/>
    <w:uiPriority w:val="99"/>
    <w:semiHidden/>
    <w:unhideWhenUsed/>
    <w:rsid w:val="00E949E2"/>
    <w:pPr>
      <w:suppressAutoHyphens/>
      <w:ind w:left="566"/>
    </w:pPr>
    <w:rPr>
      <w:rFonts w:ascii="Arial" w:hAnsi="Arial"/>
      <w:szCs w:val="20"/>
      <w:lang w:val="es-ES_tradnl" w:eastAsia="ar-SA"/>
    </w:rPr>
  </w:style>
  <w:style w:type="character" w:customStyle="1" w:styleId="EncabezadoCar1">
    <w:name w:val="Encabezado Car1"/>
    <w:aliases w:val="*Header Car1,Encabezado Car Car Car1,h Car1,logomai Car1,even Car1,Header/Footer Car1,header odd Car1,Hyphen Car1,body Car1,Chapter Name Car1,base Car1,APNSHEADER2 Car1,L1 Header Car1,encabezado Car1,En-tête SQ Car1"/>
    <w:basedOn w:val="Fuentedeprrafopredeter"/>
    <w:uiPriority w:val="99"/>
    <w:semiHidden/>
    <w:rsid w:val="00E949E2"/>
    <w:rPr>
      <w:lang w:eastAsia="es-ES"/>
    </w:rPr>
  </w:style>
  <w:style w:type="paragraph" w:styleId="Ttulodendice">
    <w:name w:val="index heading"/>
    <w:basedOn w:val="Normal"/>
    <w:next w:val="ndice1"/>
    <w:uiPriority w:val="99"/>
    <w:semiHidden/>
    <w:unhideWhenUsed/>
    <w:rsid w:val="00E949E2"/>
    <w:pPr>
      <w:suppressAutoHyphens/>
    </w:pPr>
    <w:rPr>
      <w:rFonts w:ascii="Arial" w:hAnsi="Arial"/>
      <w:szCs w:val="20"/>
      <w:lang w:val="es-ES_tradnl" w:eastAsia="ar-SA"/>
    </w:rPr>
  </w:style>
  <w:style w:type="paragraph" w:styleId="Textonotaalfinal">
    <w:name w:val="endnote text"/>
    <w:basedOn w:val="Normal"/>
    <w:link w:val="TextonotaalfinalCar"/>
    <w:uiPriority w:val="99"/>
    <w:semiHidden/>
    <w:unhideWhenUsed/>
    <w:rsid w:val="00E949E2"/>
    <w:rPr>
      <w:sz w:val="20"/>
      <w:szCs w:val="20"/>
    </w:rPr>
  </w:style>
  <w:style w:type="character" w:customStyle="1" w:styleId="TextonotaalfinalCar">
    <w:name w:val="Texto nota al final Car"/>
    <w:basedOn w:val="Fuentedeprrafopredeter"/>
    <w:link w:val="Textonotaalfinal"/>
    <w:uiPriority w:val="99"/>
    <w:semiHidden/>
    <w:rsid w:val="00E949E2"/>
    <w:rPr>
      <w:sz w:val="20"/>
      <w:szCs w:val="20"/>
      <w:lang w:eastAsia="es-ES"/>
    </w:rPr>
  </w:style>
  <w:style w:type="paragraph" w:styleId="Lista">
    <w:name w:val="List"/>
    <w:basedOn w:val="Textoindependiente"/>
    <w:uiPriority w:val="99"/>
    <w:semiHidden/>
    <w:unhideWhenUsed/>
    <w:rsid w:val="00E949E2"/>
    <w:pPr>
      <w:widowControl/>
      <w:spacing w:line="360" w:lineRule="auto"/>
      <w:jc w:val="center"/>
    </w:pPr>
    <w:rPr>
      <w:rFonts w:cs="Tahoma"/>
      <w:lang w:val="es-ES_tradnl"/>
    </w:rPr>
  </w:style>
  <w:style w:type="paragraph" w:styleId="Lista2">
    <w:name w:val="List 2"/>
    <w:basedOn w:val="Normal"/>
    <w:uiPriority w:val="99"/>
    <w:semiHidden/>
    <w:unhideWhenUsed/>
    <w:rsid w:val="00E949E2"/>
    <w:pPr>
      <w:widowControl w:val="0"/>
      <w:suppressAutoHyphens/>
      <w:ind w:left="566" w:hanging="283"/>
      <w:contextualSpacing/>
      <w:jc w:val="both"/>
    </w:pPr>
    <w:rPr>
      <w:rFonts w:ascii="Arial" w:hAnsi="Arial"/>
      <w:szCs w:val="20"/>
      <w:lang w:eastAsia="ar-SA"/>
    </w:rPr>
  </w:style>
  <w:style w:type="paragraph" w:styleId="Listaconvietas3">
    <w:name w:val="List Bullet 3"/>
    <w:basedOn w:val="Normal"/>
    <w:uiPriority w:val="99"/>
    <w:semiHidden/>
    <w:unhideWhenUsed/>
    <w:rsid w:val="00E949E2"/>
    <w:pPr>
      <w:widowControl w:val="0"/>
      <w:numPr>
        <w:numId w:val="10"/>
      </w:numPr>
      <w:suppressAutoHyphens/>
      <w:contextualSpacing/>
      <w:jc w:val="both"/>
    </w:pPr>
    <w:rPr>
      <w:rFonts w:ascii="Arial" w:hAnsi="Arial"/>
      <w:szCs w:val="20"/>
      <w:lang w:eastAsia="ar-SA"/>
    </w:rPr>
  </w:style>
  <w:style w:type="paragraph" w:styleId="Listaconnmeros3">
    <w:name w:val="List Number 3"/>
    <w:basedOn w:val="Normal"/>
    <w:uiPriority w:val="99"/>
    <w:semiHidden/>
    <w:unhideWhenUsed/>
    <w:rsid w:val="00E949E2"/>
    <w:pPr>
      <w:numPr>
        <w:numId w:val="11"/>
      </w:numPr>
      <w:tabs>
        <w:tab w:val="clear" w:pos="926"/>
        <w:tab w:val="num" w:pos="1080"/>
      </w:tabs>
      <w:spacing w:before="60" w:after="60"/>
      <w:ind w:left="1080"/>
      <w:jc w:val="both"/>
    </w:pPr>
    <w:rPr>
      <w:rFonts w:ascii="Arial" w:hAnsi="Arial" w:cs="Arial"/>
      <w:lang w:val="es-ES_tradnl" w:eastAsia="en-US"/>
    </w:rPr>
  </w:style>
  <w:style w:type="character" w:customStyle="1" w:styleId="SangradetextonormalCar">
    <w:name w:val="Sangría de texto normal Car"/>
    <w:aliases w:val="Sangría de t. independiente Car"/>
    <w:basedOn w:val="Fuentedeprrafopredeter"/>
    <w:link w:val="Sangradetextonormal"/>
    <w:uiPriority w:val="99"/>
    <w:semiHidden/>
    <w:locked/>
    <w:rsid w:val="00E949E2"/>
    <w:rPr>
      <w:rFonts w:ascii="Arial" w:hAnsi="Arial" w:cs="Arial"/>
      <w:b/>
      <w:lang w:val="es-ES" w:eastAsia="ar-SA"/>
    </w:rPr>
  </w:style>
  <w:style w:type="paragraph" w:styleId="Sangradetextonormal">
    <w:name w:val="Body Text Indent"/>
    <w:aliases w:val="Sangría de t. independiente"/>
    <w:basedOn w:val="Normal"/>
    <w:link w:val="SangradetextonormalCar"/>
    <w:uiPriority w:val="99"/>
    <w:semiHidden/>
    <w:unhideWhenUsed/>
    <w:rsid w:val="00E949E2"/>
    <w:pPr>
      <w:suppressAutoHyphens/>
      <w:ind w:left="284"/>
      <w:jc w:val="both"/>
    </w:pPr>
    <w:rPr>
      <w:rFonts w:ascii="Arial" w:hAnsi="Arial" w:cs="Arial"/>
      <w:b/>
      <w:lang w:val="es-ES" w:eastAsia="ar-SA"/>
    </w:rPr>
  </w:style>
  <w:style w:type="character" w:customStyle="1" w:styleId="SangradetextonormalCar1">
    <w:name w:val="Sangría de texto normal Car1"/>
    <w:aliases w:val="Sangría de t. independiente Car1"/>
    <w:basedOn w:val="Fuentedeprrafopredeter"/>
    <w:uiPriority w:val="99"/>
    <w:semiHidden/>
    <w:rsid w:val="00E949E2"/>
    <w:rPr>
      <w:lang w:eastAsia="es-ES"/>
    </w:rPr>
  </w:style>
  <w:style w:type="paragraph" w:styleId="Textoindependienteprimerasangra2">
    <w:name w:val="Body Text First Indent 2"/>
    <w:basedOn w:val="Sangradetextonormal"/>
    <w:link w:val="Textoindependienteprimerasangra2Car"/>
    <w:uiPriority w:val="99"/>
    <w:semiHidden/>
    <w:unhideWhenUsed/>
    <w:rsid w:val="00E949E2"/>
    <w:pPr>
      <w:widowControl w:val="0"/>
      <w:spacing w:after="120"/>
      <w:ind w:left="283" w:firstLine="210"/>
    </w:pPr>
    <w:rPr>
      <w:b w:val="0"/>
      <w:lang w:val="es-MX"/>
    </w:rPr>
  </w:style>
  <w:style w:type="character" w:customStyle="1" w:styleId="Textoindependienteprimerasangra2Car">
    <w:name w:val="Texto independiente primera sangría 2 Car"/>
    <w:basedOn w:val="SangradetextonormalCar1"/>
    <w:link w:val="Textoindependienteprimerasangra2"/>
    <w:uiPriority w:val="99"/>
    <w:semiHidden/>
    <w:rsid w:val="00E949E2"/>
    <w:rPr>
      <w:rFonts w:ascii="Arial" w:hAnsi="Arial" w:cs="Arial"/>
      <w:lang w:eastAsia="ar-SA"/>
    </w:rPr>
  </w:style>
  <w:style w:type="paragraph" w:styleId="Textoindependiente3">
    <w:name w:val="Body Text 3"/>
    <w:basedOn w:val="Normal"/>
    <w:link w:val="Textoindependiente3Car"/>
    <w:uiPriority w:val="99"/>
    <w:semiHidden/>
    <w:unhideWhenUsed/>
    <w:rsid w:val="00E949E2"/>
    <w:pPr>
      <w:widowControl w:val="0"/>
      <w:suppressAutoHyphens/>
      <w:spacing w:after="120"/>
      <w:jc w:val="both"/>
    </w:pPr>
    <w:rPr>
      <w:rFonts w:ascii="Arial" w:hAnsi="Arial"/>
      <w:sz w:val="16"/>
      <w:szCs w:val="16"/>
      <w:lang w:eastAsia="ar-SA"/>
    </w:rPr>
  </w:style>
  <w:style w:type="character" w:customStyle="1" w:styleId="Textoindependiente3Car">
    <w:name w:val="Texto independiente 3 Car"/>
    <w:basedOn w:val="Fuentedeprrafopredeter"/>
    <w:link w:val="Textoindependiente3"/>
    <w:uiPriority w:val="99"/>
    <w:semiHidden/>
    <w:rsid w:val="00E949E2"/>
    <w:rPr>
      <w:rFonts w:ascii="Arial" w:hAnsi="Arial"/>
      <w:sz w:val="16"/>
      <w:szCs w:val="16"/>
      <w:lang w:eastAsia="ar-SA"/>
    </w:rPr>
  </w:style>
  <w:style w:type="paragraph" w:styleId="Sangra2detindependiente">
    <w:name w:val="Body Text Indent 2"/>
    <w:basedOn w:val="Normal"/>
    <w:link w:val="Sangra2detindependienteCar"/>
    <w:uiPriority w:val="99"/>
    <w:semiHidden/>
    <w:unhideWhenUsed/>
    <w:rsid w:val="00E949E2"/>
    <w:pPr>
      <w:widowControl w:val="0"/>
      <w:suppressAutoHyphens/>
      <w:spacing w:after="120" w:line="480" w:lineRule="auto"/>
      <w:ind w:left="283"/>
      <w:jc w:val="both"/>
    </w:pPr>
    <w:rPr>
      <w:rFonts w:ascii="Arial" w:hAnsi="Arial"/>
      <w:szCs w:val="20"/>
      <w:lang w:eastAsia="ar-SA"/>
    </w:rPr>
  </w:style>
  <w:style w:type="character" w:customStyle="1" w:styleId="Sangra2detindependienteCar">
    <w:name w:val="Sangría 2 de t. independiente Car"/>
    <w:basedOn w:val="Fuentedeprrafopredeter"/>
    <w:link w:val="Sangra2detindependiente"/>
    <w:uiPriority w:val="99"/>
    <w:semiHidden/>
    <w:rsid w:val="00E949E2"/>
    <w:rPr>
      <w:rFonts w:ascii="Arial" w:hAnsi="Arial"/>
      <w:szCs w:val="20"/>
      <w:lang w:eastAsia="ar-SA"/>
    </w:rPr>
  </w:style>
  <w:style w:type="paragraph" w:styleId="Sangra3detindependiente">
    <w:name w:val="Body Text Indent 3"/>
    <w:basedOn w:val="Normal"/>
    <w:link w:val="Sangra3detindependienteCar1"/>
    <w:uiPriority w:val="99"/>
    <w:semiHidden/>
    <w:unhideWhenUsed/>
    <w:rsid w:val="00E949E2"/>
    <w:pPr>
      <w:spacing w:after="120" w:line="276" w:lineRule="auto"/>
      <w:ind w:left="283"/>
    </w:pPr>
    <w:rPr>
      <w:rFonts w:ascii="Calibri" w:eastAsia="Calibri" w:hAnsi="Calibri"/>
      <w:sz w:val="16"/>
      <w:szCs w:val="16"/>
      <w:lang w:eastAsia="en-US"/>
    </w:rPr>
  </w:style>
  <w:style w:type="character" w:customStyle="1" w:styleId="Sangra3detindependienteCar">
    <w:name w:val="Sangría 3 de t. independiente Car"/>
    <w:basedOn w:val="Fuentedeprrafopredeter"/>
    <w:link w:val="Sangra3detindependiente2"/>
    <w:uiPriority w:val="99"/>
    <w:semiHidden/>
    <w:rsid w:val="00E949E2"/>
    <w:rPr>
      <w:sz w:val="16"/>
      <w:szCs w:val="16"/>
      <w:lang w:eastAsia="es-ES"/>
    </w:rPr>
  </w:style>
  <w:style w:type="paragraph" w:styleId="Textodebloque">
    <w:name w:val="Block Text"/>
    <w:basedOn w:val="Normal"/>
    <w:uiPriority w:val="99"/>
    <w:semiHidden/>
    <w:unhideWhenUsed/>
    <w:rsid w:val="00E949E2"/>
    <w:pPr>
      <w:widowControl w:val="0"/>
      <w:spacing w:before="100" w:after="100"/>
      <w:ind w:left="360" w:right="964"/>
      <w:jc w:val="both"/>
    </w:pPr>
    <w:rPr>
      <w:rFonts w:ascii="Arial" w:hAnsi="Arial" w:cs="Arial"/>
      <w:szCs w:val="20"/>
    </w:rPr>
  </w:style>
  <w:style w:type="paragraph" w:styleId="Mapadeldocumento">
    <w:name w:val="Document Map"/>
    <w:basedOn w:val="Normal"/>
    <w:link w:val="MapadeldocumentoCar"/>
    <w:uiPriority w:val="99"/>
    <w:semiHidden/>
    <w:unhideWhenUsed/>
    <w:rsid w:val="00E949E2"/>
    <w:pPr>
      <w:spacing w:after="120"/>
      <w:jc w:val="both"/>
    </w:pPr>
    <w:rPr>
      <w:rFonts w:ascii="Lucida Grande" w:eastAsia="Calibri" w:hAnsi="Lucida Grande"/>
      <w:lang w:val="es-ES_tradnl" w:eastAsia="en-US"/>
    </w:rPr>
  </w:style>
  <w:style w:type="character" w:customStyle="1" w:styleId="MapadeldocumentoCar">
    <w:name w:val="Mapa del documento Car"/>
    <w:basedOn w:val="Fuentedeprrafopredeter"/>
    <w:link w:val="Mapadeldocumento"/>
    <w:uiPriority w:val="99"/>
    <w:semiHidden/>
    <w:rsid w:val="00E949E2"/>
    <w:rPr>
      <w:rFonts w:ascii="Lucida Grande" w:eastAsia="Calibri" w:hAnsi="Lucida Grande"/>
      <w:lang w:val="es-ES_tradnl" w:eastAsia="en-US"/>
    </w:rPr>
  </w:style>
  <w:style w:type="paragraph" w:styleId="Textosinformato">
    <w:name w:val="Plain Text"/>
    <w:basedOn w:val="Normal"/>
    <w:link w:val="TextosinformatoCar"/>
    <w:uiPriority w:val="99"/>
    <w:semiHidden/>
    <w:unhideWhenUsed/>
    <w:rsid w:val="00E949E2"/>
    <w:pPr>
      <w:suppressAutoHyphens/>
    </w:pPr>
    <w:rPr>
      <w:rFonts w:ascii="Courier New" w:hAnsi="Courier New" w:cs="Courier New"/>
      <w:sz w:val="20"/>
      <w:szCs w:val="20"/>
      <w:lang w:val="es-ES" w:eastAsia="ar-SA"/>
    </w:rPr>
  </w:style>
  <w:style w:type="character" w:customStyle="1" w:styleId="TextosinformatoCar">
    <w:name w:val="Texto sin formato Car"/>
    <w:basedOn w:val="Fuentedeprrafopredeter"/>
    <w:link w:val="Textosinformato"/>
    <w:uiPriority w:val="99"/>
    <w:semiHidden/>
    <w:rsid w:val="00E949E2"/>
    <w:rPr>
      <w:rFonts w:ascii="Courier New" w:hAnsi="Courier New" w:cs="Courier New"/>
      <w:sz w:val="20"/>
      <w:szCs w:val="20"/>
      <w:lang w:val="es-ES" w:eastAsia="ar-SA"/>
    </w:rPr>
  </w:style>
  <w:style w:type="paragraph" w:customStyle="1" w:styleId="Contents">
    <w:name w:val="Contents"/>
    <w:uiPriority w:val="99"/>
    <w:rsid w:val="00E949E2"/>
    <w:pPr>
      <w:spacing w:after="360"/>
    </w:pPr>
    <w:rPr>
      <w:rFonts w:ascii="Verdana" w:hAnsi="Verdana"/>
      <w:b/>
      <w:color w:val="000080"/>
      <w:sz w:val="30"/>
      <w:szCs w:val="30"/>
      <w:lang w:val="en-GB" w:eastAsia="en-US"/>
    </w:rPr>
  </w:style>
  <w:style w:type="paragraph" w:customStyle="1" w:styleId="Prrafodelista1">
    <w:name w:val="Párrafo de lista1"/>
    <w:basedOn w:val="Normal"/>
    <w:uiPriority w:val="99"/>
    <w:qFormat/>
    <w:rsid w:val="00E949E2"/>
    <w:pPr>
      <w:widowControl w:val="0"/>
      <w:spacing w:line="240" w:lineRule="atLeast"/>
      <w:ind w:left="720"/>
    </w:pPr>
    <w:rPr>
      <w:sz w:val="20"/>
      <w:szCs w:val="20"/>
      <w:lang w:eastAsia="es-MX"/>
    </w:rPr>
  </w:style>
  <w:style w:type="paragraph" w:customStyle="1" w:styleId="Tabladelista1clara-nfasis11">
    <w:name w:val="Tabla de lista 1 clara - Énfasis 11"/>
    <w:basedOn w:val="Ttulo1"/>
    <w:next w:val="Normal"/>
    <w:uiPriority w:val="39"/>
    <w:qFormat/>
    <w:rsid w:val="00E949E2"/>
    <w:pPr>
      <w:spacing w:after="0" w:line="276" w:lineRule="auto"/>
      <w:outlineLvl w:val="9"/>
    </w:pPr>
    <w:rPr>
      <w:rFonts w:ascii="Cambria" w:hAnsi="Cambria"/>
      <w:bCs/>
      <w:color w:val="365F91"/>
      <w:sz w:val="28"/>
      <w:szCs w:val="28"/>
      <w:lang w:val="es-ES" w:eastAsia="es-MX"/>
    </w:rPr>
  </w:style>
  <w:style w:type="paragraph" w:customStyle="1" w:styleId="Encabezado1">
    <w:name w:val="Encabezado1"/>
    <w:basedOn w:val="Normal"/>
    <w:next w:val="Textoindependiente"/>
    <w:uiPriority w:val="99"/>
    <w:rsid w:val="00E949E2"/>
    <w:pPr>
      <w:keepNext/>
      <w:widowControl w:val="0"/>
      <w:suppressAutoHyphens/>
      <w:spacing w:before="240" w:after="120"/>
      <w:jc w:val="both"/>
    </w:pPr>
    <w:rPr>
      <w:rFonts w:ascii="Arial" w:eastAsia="SimSun" w:hAnsi="Arial" w:cs="Mangal"/>
      <w:sz w:val="28"/>
      <w:szCs w:val="28"/>
      <w:lang w:eastAsia="ar-SA"/>
    </w:rPr>
  </w:style>
  <w:style w:type="paragraph" w:customStyle="1" w:styleId="Etiqueta">
    <w:name w:val="Etiqueta"/>
    <w:basedOn w:val="Normal"/>
    <w:uiPriority w:val="99"/>
    <w:rsid w:val="00E949E2"/>
    <w:pPr>
      <w:suppressLineNumbers/>
      <w:suppressAutoHyphens/>
      <w:spacing w:before="120" w:after="120" w:line="360" w:lineRule="atLeast"/>
    </w:pPr>
    <w:rPr>
      <w:rFonts w:cs="Tahoma"/>
      <w:i/>
      <w:iCs/>
      <w:lang w:val="es-ES" w:eastAsia="ar-SA"/>
    </w:rPr>
  </w:style>
  <w:style w:type="paragraph" w:customStyle="1" w:styleId="ndice">
    <w:name w:val="Índice"/>
    <w:basedOn w:val="Normal"/>
    <w:uiPriority w:val="99"/>
    <w:rsid w:val="00E949E2"/>
    <w:pPr>
      <w:suppressLineNumbers/>
      <w:suppressAutoHyphens/>
      <w:spacing w:line="360" w:lineRule="atLeast"/>
    </w:pPr>
    <w:rPr>
      <w:rFonts w:cs="Tahoma"/>
      <w:lang w:val="es-ES" w:eastAsia="ar-SA"/>
    </w:rPr>
  </w:style>
  <w:style w:type="paragraph" w:customStyle="1" w:styleId="CarCarCarCar">
    <w:name w:val="Car Car Car Car"/>
    <w:basedOn w:val="Normal"/>
    <w:uiPriority w:val="99"/>
    <w:rsid w:val="00E949E2"/>
    <w:pPr>
      <w:suppressAutoHyphens/>
      <w:spacing w:after="160" w:line="240" w:lineRule="exact"/>
    </w:pPr>
    <w:rPr>
      <w:rFonts w:ascii="Tahoma" w:hAnsi="Tahoma"/>
      <w:sz w:val="20"/>
      <w:szCs w:val="20"/>
      <w:lang w:val="en-US" w:eastAsia="ar-SA"/>
    </w:rPr>
  </w:style>
  <w:style w:type="paragraph" w:customStyle="1" w:styleId="Fraccin">
    <w:name w:val="Fracción"/>
    <w:basedOn w:val="Normal"/>
    <w:uiPriority w:val="99"/>
    <w:rsid w:val="00E949E2"/>
    <w:pPr>
      <w:widowControl w:val="0"/>
      <w:tabs>
        <w:tab w:val="left" w:pos="851"/>
      </w:tabs>
      <w:suppressAutoHyphens/>
      <w:ind w:left="851" w:hanging="624"/>
      <w:jc w:val="both"/>
    </w:pPr>
    <w:rPr>
      <w:rFonts w:ascii="Arial" w:hAnsi="Arial"/>
      <w:szCs w:val="20"/>
      <w:lang w:eastAsia="ar-SA"/>
    </w:rPr>
  </w:style>
  <w:style w:type="paragraph" w:customStyle="1" w:styleId="Textoindependiente33">
    <w:name w:val="Texto independiente 33"/>
    <w:basedOn w:val="Normal"/>
    <w:uiPriority w:val="99"/>
    <w:rsid w:val="00E949E2"/>
    <w:pPr>
      <w:suppressAutoHyphens/>
      <w:jc w:val="both"/>
    </w:pPr>
    <w:rPr>
      <w:rFonts w:ascii="Arial" w:hAnsi="Arial"/>
      <w:b/>
      <w:bCs/>
      <w:i/>
      <w:szCs w:val="20"/>
      <w:lang w:val="es-ES" w:eastAsia="ar-SA"/>
    </w:rPr>
  </w:style>
  <w:style w:type="paragraph" w:customStyle="1" w:styleId="Textoindependiente23">
    <w:name w:val="Texto independiente 23"/>
    <w:basedOn w:val="Normal"/>
    <w:uiPriority w:val="99"/>
    <w:rsid w:val="00E949E2"/>
    <w:pPr>
      <w:suppressAutoHyphens/>
      <w:jc w:val="both"/>
    </w:pPr>
    <w:rPr>
      <w:rFonts w:ascii="Arial" w:hAnsi="Arial"/>
      <w:bCs/>
      <w:color w:val="FF6600"/>
      <w:szCs w:val="20"/>
      <w:lang w:val="es-ES" w:eastAsia="ar-SA"/>
    </w:rPr>
  </w:style>
  <w:style w:type="paragraph" w:customStyle="1" w:styleId="Sangra2detindependiente4">
    <w:name w:val="Sangría 2 de t. independiente4"/>
    <w:basedOn w:val="Normal"/>
    <w:uiPriority w:val="99"/>
    <w:rsid w:val="00E949E2"/>
    <w:pPr>
      <w:suppressAutoHyphens/>
      <w:ind w:left="1702" w:hanging="1134"/>
      <w:jc w:val="both"/>
    </w:pPr>
    <w:rPr>
      <w:rFonts w:ascii="Arial" w:hAnsi="Arial"/>
      <w:bCs/>
      <w:szCs w:val="20"/>
      <w:lang w:val="es-ES" w:eastAsia="ar-SA"/>
    </w:rPr>
  </w:style>
  <w:style w:type="paragraph" w:customStyle="1" w:styleId="Textodeglobo1">
    <w:name w:val="Texto de globo1"/>
    <w:basedOn w:val="Normal"/>
    <w:uiPriority w:val="99"/>
    <w:rsid w:val="00E949E2"/>
    <w:pPr>
      <w:widowControl w:val="0"/>
      <w:suppressAutoHyphens/>
      <w:jc w:val="both"/>
    </w:pPr>
    <w:rPr>
      <w:rFonts w:ascii="Tahoma" w:hAnsi="Tahoma" w:cs="Tahoma"/>
      <w:sz w:val="16"/>
      <w:szCs w:val="16"/>
      <w:lang w:eastAsia="ar-SA"/>
    </w:rPr>
  </w:style>
  <w:style w:type="paragraph" w:customStyle="1" w:styleId="Textocomentario1">
    <w:name w:val="Texto comentario1"/>
    <w:basedOn w:val="Normal"/>
    <w:uiPriority w:val="99"/>
    <w:rsid w:val="00E949E2"/>
    <w:pPr>
      <w:suppressAutoHyphens/>
    </w:pPr>
    <w:rPr>
      <w:b/>
      <w:sz w:val="20"/>
      <w:szCs w:val="20"/>
      <w:lang w:val="es-ES" w:eastAsia="ar-SA"/>
    </w:rPr>
  </w:style>
  <w:style w:type="paragraph" w:customStyle="1" w:styleId="texto0">
    <w:name w:val="texto"/>
    <w:basedOn w:val="Normal"/>
    <w:uiPriority w:val="99"/>
    <w:rsid w:val="00E949E2"/>
    <w:pPr>
      <w:suppressAutoHyphens/>
      <w:overflowPunct w:val="0"/>
      <w:autoSpaceDE w:val="0"/>
      <w:spacing w:after="101"/>
      <w:jc w:val="both"/>
    </w:pPr>
    <w:rPr>
      <w:rFonts w:ascii="Arial" w:hAnsi="Arial"/>
      <w:szCs w:val="20"/>
      <w:lang w:val="es-ES_tradnl" w:eastAsia="ar-SA"/>
    </w:rPr>
  </w:style>
  <w:style w:type="paragraph" w:customStyle="1" w:styleId="Sangra3detindependiente1">
    <w:name w:val="Sangría 3 de t. independiente1"/>
    <w:basedOn w:val="Normal"/>
    <w:uiPriority w:val="99"/>
    <w:rsid w:val="00E949E2"/>
    <w:pPr>
      <w:suppressAutoHyphens/>
      <w:spacing w:line="240" w:lineRule="atLeast"/>
      <w:ind w:left="1065" w:firstLine="3"/>
      <w:jc w:val="both"/>
    </w:pPr>
    <w:rPr>
      <w:rFonts w:ascii="Arial" w:hAnsi="Arial" w:cs="Arial"/>
      <w:color w:val="FF0000"/>
      <w:w w:val="90"/>
      <w:kern w:val="2"/>
      <w:szCs w:val="20"/>
      <w:lang w:eastAsia="ar-SA"/>
    </w:rPr>
  </w:style>
  <w:style w:type="paragraph" w:customStyle="1" w:styleId="Textodebloque1">
    <w:name w:val="Texto de bloque1"/>
    <w:basedOn w:val="Normal"/>
    <w:uiPriority w:val="99"/>
    <w:rsid w:val="00E949E2"/>
    <w:pPr>
      <w:widowControl w:val="0"/>
      <w:suppressAutoHyphens/>
      <w:spacing w:before="100" w:after="100"/>
      <w:ind w:left="360" w:right="964"/>
      <w:jc w:val="both"/>
    </w:pPr>
    <w:rPr>
      <w:rFonts w:ascii="Arial" w:hAnsi="Arial" w:cs="Arial"/>
      <w:szCs w:val="20"/>
      <w:lang w:eastAsia="ar-SA"/>
    </w:rPr>
  </w:style>
  <w:style w:type="paragraph" w:customStyle="1" w:styleId="Sangranormal1">
    <w:name w:val="Sangría normal1"/>
    <w:basedOn w:val="Normal"/>
    <w:uiPriority w:val="99"/>
    <w:rsid w:val="00E949E2"/>
    <w:pPr>
      <w:suppressAutoHyphens/>
      <w:ind w:left="708"/>
    </w:pPr>
    <w:rPr>
      <w:rFonts w:ascii="Arial" w:hAnsi="Arial"/>
      <w:bCs/>
      <w:sz w:val="20"/>
      <w:szCs w:val="20"/>
      <w:lang w:val="es-ES_tradnl" w:eastAsia="ar-SA"/>
    </w:rPr>
  </w:style>
  <w:style w:type="paragraph" w:customStyle="1" w:styleId="Textoindependiente21">
    <w:name w:val="Texto independiente 21"/>
    <w:basedOn w:val="Normal"/>
    <w:uiPriority w:val="99"/>
    <w:rsid w:val="00E949E2"/>
    <w:pPr>
      <w:suppressAutoHyphens/>
      <w:overflowPunct w:val="0"/>
      <w:autoSpaceDE w:val="0"/>
      <w:jc w:val="both"/>
    </w:pPr>
    <w:rPr>
      <w:rFonts w:ascii="Arial" w:hAnsi="Arial"/>
      <w:i/>
      <w:sz w:val="18"/>
      <w:szCs w:val="20"/>
      <w:lang w:val="es-ES" w:eastAsia="ar-SA"/>
    </w:rPr>
  </w:style>
  <w:style w:type="paragraph" w:customStyle="1" w:styleId="Textoindependiente31">
    <w:name w:val="Texto independiente 31"/>
    <w:basedOn w:val="Normal"/>
    <w:uiPriority w:val="99"/>
    <w:rsid w:val="00E949E2"/>
    <w:pPr>
      <w:suppressAutoHyphens/>
      <w:overflowPunct w:val="0"/>
      <w:autoSpaceDE w:val="0"/>
    </w:pPr>
    <w:rPr>
      <w:rFonts w:ascii="Arial" w:hAnsi="Arial"/>
      <w:sz w:val="16"/>
      <w:szCs w:val="20"/>
      <w:lang w:val="es-ES" w:eastAsia="ar-SA"/>
    </w:rPr>
  </w:style>
  <w:style w:type="paragraph" w:customStyle="1" w:styleId="TextoCarCar">
    <w:name w:val="Texto Car Car"/>
    <w:basedOn w:val="Normal"/>
    <w:uiPriority w:val="99"/>
    <w:rsid w:val="00E949E2"/>
    <w:pPr>
      <w:suppressAutoHyphens/>
      <w:spacing w:after="101" w:line="216" w:lineRule="exact"/>
      <w:ind w:firstLine="288"/>
      <w:jc w:val="both"/>
    </w:pPr>
    <w:rPr>
      <w:rFonts w:ascii="Arial" w:hAnsi="Arial" w:cs="Arial"/>
      <w:sz w:val="18"/>
      <w:szCs w:val="18"/>
      <w:lang w:val="es-ES" w:eastAsia="ar-SA"/>
    </w:rPr>
  </w:style>
  <w:style w:type="paragraph" w:customStyle="1" w:styleId="WW-Contenidodelatabla111">
    <w:name w:val="WW-Contenido de la tabla111"/>
    <w:basedOn w:val="Textoindependiente"/>
    <w:uiPriority w:val="99"/>
    <w:rsid w:val="00E949E2"/>
    <w:pPr>
      <w:suppressLineNumbers/>
      <w:autoSpaceDE/>
      <w:spacing w:after="120"/>
      <w:jc w:val="left"/>
    </w:pPr>
    <w:rPr>
      <w:rFonts w:ascii="Times New Roman" w:eastAsia="Lucida Sans Unicode" w:hAnsi="Times New Roman"/>
      <w:b w:val="0"/>
      <w:bCs w:val="0"/>
      <w:szCs w:val="20"/>
      <w:lang w:val="es-MX"/>
    </w:rPr>
  </w:style>
  <w:style w:type="paragraph" w:customStyle="1" w:styleId="xl37">
    <w:name w:val="xl37"/>
    <w:basedOn w:val="Normal"/>
    <w:uiPriority w:val="99"/>
    <w:rsid w:val="00E949E2"/>
    <w:pPr>
      <w:pBdr>
        <w:left w:val="double" w:sz="2" w:space="0" w:color="000000"/>
        <w:bottom w:val="single" w:sz="4" w:space="0" w:color="000000"/>
        <w:right w:val="single" w:sz="4" w:space="0" w:color="000000"/>
      </w:pBdr>
      <w:suppressAutoHyphens/>
      <w:spacing w:before="100" w:after="100"/>
      <w:jc w:val="center"/>
    </w:pPr>
    <w:rPr>
      <w:rFonts w:ascii="Arial" w:hAnsi="Arial" w:cs="Arial"/>
      <w:sz w:val="18"/>
      <w:szCs w:val="18"/>
      <w:lang w:val="es-ES" w:eastAsia="ar-SA"/>
    </w:rPr>
  </w:style>
  <w:style w:type="paragraph" w:customStyle="1" w:styleId="WW-Encabezadodelatabla111">
    <w:name w:val="WW-Encabezado de la tabla111"/>
    <w:basedOn w:val="WW-Contenidodelatabla111"/>
    <w:uiPriority w:val="99"/>
    <w:rsid w:val="00E949E2"/>
    <w:pPr>
      <w:jc w:val="center"/>
    </w:pPr>
    <w:rPr>
      <w:b/>
      <w:bCs/>
      <w:i/>
      <w:iCs/>
    </w:rPr>
  </w:style>
  <w:style w:type="paragraph" w:customStyle="1" w:styleId="WW-Sangra2detindependiente">
    <w:name w:val="WW-Sangría 2 de t. independiente"/>
    <w:basedOn w:val="Normal"/>
    <w:uiPriority w:val="99"/>
    <w:rsid w:val="00E949E2"/>
    <w:pPr>
      <w:widowControl w:val="0"/>
      <w:suppressAutoHyphens/>
      <w:ind w:left="213" w:hanging="426"/>
      <w:jc w:val="both"/>
    </w:pPr>
    <w:rPr>
      <w:rFonts w:ascii="Arial" w:eastAsia="Lucida Sans Unicode" w:hAnsi="Arial"/>
      <w:sz w:val="12"/>
      <w:szCs w:val="20"/>
      <w:lang w:eastAsia="ar-SA"/>
    </w:rPr>
  </w:style>
  <w:style w:type="paragraph" w:customStyle="1" w:styleId="WW-Textoindependiente2">
    <w:name w:val="WW-Texto independiente 2"/>
    <w:basedOn w:val="Normal"/>
    <w:uiPriority w:val="99"/>
    <w:rsid w:val="00E949E2"/>
    <w:pPr>
      <w:widowControl w:val="0"/>
      <w:suppressAutoHyphens/>
      <w:jc w:val="both"/>
    </w:pPr>
    <w:rPr>
      <w:rFonts w:ascii="Arial" w:eastAsia="Lucida Sans Unicode" w:hAnsi="Arial"/>
      <w:sz w:val="12"/>
      <w:szCs w:val="20"/>
      <w:lang w:eastAsia="ar-SA"/>
    </w:rPr>
  </w:style>
  <w:style w:type="paragraph" w:customStyle="1" w:styleId="WW-Sangra3detindependiente">
    <w:name w:val="WW-Sangría 3 de t. independiente"/>
    <w:basedOn w:val="Normal"/>
    <w:uiPriority w:val="99"/>
    <w:rsid w:val="00E949E2"/>
    <w:pPr>
      <w:widowControl w:val="0"/>
      <w:suppressAutoHyphens/>
      <w:ind w:left="213"/>
      <w:jc w:val="both"/>
    </w:pPr>
    <w:rPr>
      <w:rFonts w:ascii="Arial" w:eastAsia="Lucida Sans Unicode" w:hAnsi="Arial"/>
      <w:sz w:val="11"/>
      <w:szCs w:val="20"/>
      <w:lang w:eastAsia="ar-SA"/>
    </w:rPr>
  </w:style>
  <w:style w:type="paragraph" w:customStyle="1" w:styleId="xl24">
    <w:name w:val="xl24"/>
    <w:basedOn w:val="Normal"/>
    <w:uiPriority w:val="99"/>
    <w:rsid w:val="00E949E2"/>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center"/>
    </w:pPr>
    <w:rPr>
      <w:rFonts w:ascii="Arial" w:hAnsi="Arial" w:cs="Arial"/>
      <w:b/>
      <w:bCs/>
      <w:lang w:eastAsia="ar-SA"/>
    </w:rPr>
  </w:style>
  <w:style w:type="paragraph" w:customStyle="1" w:styleId="xl25">
    <w:name w:val="xl25"/>
    <w:basedOn w:val="Normal"/>
    <w:uiPriority w:val="99"/>
    <w:rsid w:val="00E949E2"/>
    <w:pPr>
      <w:pBdr>
        <w:top w:val="single" w:sz="4" w:space="0" w:color="000000"/>
        <w:left w:val="single" w:sz="4" w:space="0" w:color="000000"/>
        <w:bottom w:val="single" w:sz="4" w:space="0" w:color="000000"/>
        <w:right w:val="single" w:sz="4" w:space="0" w:color="000000"/>
      </w:pBdr>
      <w:shd w:val="clear" w:color="auto" w:fill="FF99CC"/>
      <w:suppressAutoHyphens/>
      <w:spacing w:before="100" w:after="100"/>
      <w:jc w:val="center"/>
    </w:pPr>
    <w:rPr>
      <w:rFonts w:ascii="Arial" w:hAnsi="Arial" w:cs="Arial"/>
      <w:b/>
      <w:bCs/>
      <w:lang w:eastAsia="ar-SA"/>
    </w:rPr>
  </w:style>
  <w:style w:type="paragraph" w:customStyle="1" w:styleId="xl26">
    <w:name w:val="xl26"/>
    <w:basedOn w:val="Normal"/>
    <w:uiPriority w:val="99"/>
    <w:rsid w:val="00E949E2"/>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lang w:eastAsia="ar-SA"/>
    </w:rPr>
  </w:style>
  <w:style w:type="paragraph" w:customStyle="1" w:styleId="xl27">
    <w:name w:val="xl27"/>
    <w:basedOn w:val="Normal"/>
    <w:uiPriority w:val="99"/>
    <w:rsid w:val="00E949E2"/>
    <w:pPr>
      <w:pBdr>
        <w:top w:val="single" w:sz="4" w:space="0" w:color="000000"/>
        <w:left w:val="single" w:sz="4" w:space="0" w:color="000000"/>
        <w:bottom w:val="single" w:sz="4" w:space="0" w:color="000000"/>
        <w:right w:val="single" w:sz="4" w:space="0" w:color="000000"/>
      </w:pBdr>
      <w:suppressAutoHyphens/>
      <w:spacing w:before="100" w:after="100"/>
    </w:pPr>
    <w:rPr>
      <w:lang w:eastAsia="ar-SA"/>
    </w:rPr>
  </w:style>
  <w:style w:type="paragraph" w:customStyle="1" w:styleId="xl28">
    <w:name w:val="xl28"/>
    <w:basedOn w:val="Normal"/>
    <w:uiPriority w:val="99"/>
    <w:rsid w:val="00E949E2"/>
    <w:pPr>
      <w:pBdr>
        <w:top w:val="single" w:sz="4" w:space="0" w:color="000000"/>
        <w:left w:val="single" w:sz="4" w:space="0" w:color="000000"/>
        <w:bottom w:val="single" w:sz="4" w:space="0" w:color="000000"/>
      </w:pBdr>
      <w:suppressAutoHyphens/>
      <w:spacing w:before="100" w:after="100"/>
      <w:jc w:val="center"/>
    </w:pPr>
    <w:rPr>
      <w:rFonts w:ascii="Arial" w:hAnsi="Arial" w:cs="Arial"/>
      <w:color w:val="000000"/>
      <w:sz w:val="16"/>
      <w:szCs w:val="16"/>
      <w:lang w:eastAsia="ar-SA"/>
    </w:rPr>
  </w:style>
  <w:style w:type="paragraph" w:customStyle="1" w:styleId="xl29">
    <w:name w:val="xl29"/>
    <w:basedOn w:val="Normal"/>
    <w:uiPriority w:val="99"/>
    <w:rsid w:val="00E949E2"/>
    <w:pPr>
      <w:pBdr>
        <w:top w:val="single" w:sz="4" w:space="0" w:color="000000"/>
        <w:left w:val="single" w:sz="4" w:space="0" w:color="000000"/>
        <w:bottom w:val="single" w:sz="4" w:space="0" w:color="000000"/>
      </w:pBdr>
      <w:suppressAutoHyphens/>
      <w:spacing w:before="100" w:after="100"/>
      <w:jc w:val="center"/>
    </w:pPr>
    <w:rPr>
      <w:rFonts w:ascii="Arial" w:hAnsi="Arial" w:cs="Arial"/>
      <w:sz w:val="16"/>
      <w:szCs w:val="16"/>
      <w:lang w:eastAsia="ar-SA"/>
    </w:rPr>
  </w:style>
  <w:style w:type="paragraph" w:customStyle="1" w:styleId="xl30">
    <w:name w:val="xl30"/>
    <w:basedOn w:val="Normal"/>
    <w:uiPriority w:val="99"/>
    <w:rsid w:val="00E949E2"/>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lang w:eastAsia="ar-SA"/>
    </w:rPr>
  </w:style>
  <w:style w:type="paragraph" w:customStyle="1" w:styleId="xl31">
    <w:name w:val="xl31"/>
    <w:basedOn w:val="Normal"/>
    <w:uiPriority w:val="99"/>
    <w:rsid w:val="00E949E2"/>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jc w:val="center"/>
    </w:pPr>
    <w:rPr>
      <w:rFonts w:ascii="Arial" w:hAnsi="Arial" w:cs="Arial"/>
      <w:b/>
      <w:bCs/>
      <w:lang w:eastAsia="ar-SA"/>
    </w:rPr>
  </w:style>
  <w:style w:type="paragraph" w:customStyle="1" w:styleId="xl32">
    <w:name w:val="xl32"/>
    <w:basedOn w:val="Normal"/>
    <w:uiPriority w:val="99"/>
    <w:rsid w:val="00E949E2"/>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color w:val="000000"/>
      <w:lang w:eastAsia="ar-SA"/>
    </w:rPr>
  </w:style>
  <w:style w:type="paragraph" w:customStyle="1" w:styleId="xl33">
    <w:name w:val="xl33"/>
    <w:basedOn w:val="Normal"/>
    <w:uiPriority w:val="99"/>
    <w:rsid w:val="00E949E2"/>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jc w:val="center"/>
    </w:pPr>
    <w:rPr>
      <w:rFonts w:ascii="Arial" w:hAnsi="Arial" w:cs="Arial"/>
      <w:b/>
      <w:bCs/>
      <w:color w:val="000000"/>
      <w:lang w:eastAsia="ar-SA"/>
    </w:rPr>
  </w:style>
  <w:style w:type="paragraph" w:customStyle="1" w:styleId="xl34">
    <w:name w:val="xl34"/>
    <w:basedOn w:val="Normal"/>
    <w:uiPriority w:val="99"/>
    <w:rsid w:val="00E949E2"/>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xl35">
    <w:name w:val="xl35"/>
    <w:basedOn w:val="Normal"/>
    <w:uiPriority w:val="99"/>
    <w:rsid w:val="00E949E2"/>
    <w:pPr>
      <w:pBdr>
        <w:top w:val="single" w:sz="4" w:space="0" w:color="000000"/>
        <w:left w:val="single" w:sz="4" w:space="0" w:color="000000"/>
        <w:bottom w:val="single" w:sz="4" w:space="0" w:color="000000"/>
        <w:right w:val="single" w:sz="4" w:space="0" w:color="000000"/>
      </w:pBdr>
      <w:shd w:val="clear" w:color="auto" w:fill="00FFFF"/>
      <w:suppressAutoHyphens/>
      <w:spacing w:before="100" w:after="100"/>
      <w:jc w:val="center"/>
    </w:pPr>
    <w:rPr>
      <w:rFonts w:ascii="Arial" w:hAnsi="Arial" w:cs="Arial"/>
      <w:b/>
      <w:bCs/>
      <w:lang w:eastAsia="ar-SA"/>
    </w:rPr>
  </w:style>
  <w:style w:type="paragraph" w:customStyle="1" w:styleId="xl36">
    <w:name w:val="xl36"/>
    <w:basedOn w:val="Normal"/>
    <w:uiPriority w:val="99"/>
    <w:rsid w:val="00E949E2"/>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i/>
      <w:iCs/>
      <w:color w:val="000000"/>
      <w:lang w:eastAsia="ar-SA"/>
    </w:rPr>
  </w:style>
  <w:style w:type="paragraph" w:customStyle="1" w:styleId="xl38">
    <w:name w:val="xl38"/>
    <w:basedOn w:val="Normal"/>
    <w:uiPriority w:val="99"/>
    <w:rsid w:val="00E949E2"/>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39">
    <w:name w:val="xl39"/>
    <w:basedOn w:val="Normal"/>
    <w:uiPriority w:val="99"/>
    <w:rsid w:val="00E949E2"/>
    <w:pPr>
      <w:pBdr>
        <w:top w:val="single" w:sz="4" w:space="0" w:color="000000"/>
        <w:bottom w:val="single" w:sz="4" w:space="0" w:color="000000"/>
        <w:right w:val="single" w:sz="4" w:space="0" w:color="000000"/>
      </w:pBdr>
      <w:suppressAutoHyphens/>
      <w:spacing w:before="100" w:after="100"/>
      <w:jc w:val="center"/>
    </w:pPr>
    <w:rPr>
      <w:rFonts w:ascii="Arial" w:hAnsi="Arial" w:cs="Arial"/>
      <w:sz w:val="18"/>
      <w:szCs w:val="18"/>
      <w:lang w:eastAsia="ar-SA"/>
    </w:rPr>
  </w:style>
  <w:style w:type="paragraph" w:customStyle="1" w:styleId="xl40">
    <w:name w:val="xl40"/>
    <w:basedOn w:val="Normal"/>
    <w:uiPriority w:val="99"/>
    <w:rsid w:val="00E949E2"/>
    <w:pPr>
      <w:pBdr>
        <w:top w:val="single" w:sz="4" w:space="0" w:color="000000"/>
        <w:left w:val="single" w:sz="4" w:space="0" w:color="000000"/>
        <w:bottom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41">
    <w:name w:val="xl41"/>
    <w:basedOn w:val="Normal"/>
    <w:uiPriority w:val="99"/>
    <w:rsid w:val="00E949E2"/>
    <w:pPr>
      <w:pBdr>
        <w:top w:val="single" w:sz="4" w:space="0" w:color="000000"/>
        <w:bottom w:val="single" w:sz="4" w:space="0" w:color="000000"/>
        <w:right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42">
    <w:name w:val="xl42"/>
    <w:basedOn w:val="Normal"/>
    <w:uiPriority w:val="99"/>
    <w:rsid w:val="00E949E2"/>
    <w:pPr>
      <w:pBdr>
        <w:top w:val="single" w:sz="4" w:space="0" w:color="000000"/>
        <w:bottom w:val="single" w:sz="4" w:space="0" w:color="000000"/>
        <w:right w:val="single" w:sz="4" w:space="0" w:color="000000"/>
      </w:pBdr>
      <w:suppressAutoHyphens/>
      <w:spacing w:before="100" w:after="100"/>
      <w:jc w:val="center"/>
    </w:pPr>
    <w:rPr>
      <w:rFonts w:ascii="Arial" w:hAnsi="Arial" w:cs="Arial"/>
      <w:sz w:val="18"/>
      <w:szCs w:val="18"/>
      <w:lang w:eastAsia="ar-SA"/>
    </w:rPr>
  </w:style>
  <w:style w:type="paragraph" w:customStyle="1" w:styleId="xl43">
    <w:name w:val="xl43"/>
    <w:basedOn w:val="Normal"/>
    <w:uiPriority w:val="99"/>
    <w:rsid w:val="00E949E2"/>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44">
    <w:name w:val="xl44"/>
    <w:basedOn w:val="Normal"/>
    <w:uiPriority w:val="99"/>
    <w:rsid w:val="00E949E2"/>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pPr>
    <w:rPr>
      <w:lang w:eastAsia="ar-SA"/>
    </w:rPr>
  </w:style>
  <w:style w:type="paragraph" w:customStyle="1" w:styleId="xl45">
    <w:name w:val="xl45"/>
    <w:basedOn w:val="Normal"/>
    <w:uiPriority w:val="99"/>
    <w:rsid w:val="00E949E2"/>
    <w:pPr>
      <w:pBdr>
        <w:top w:val="single" w:sz="4" w:space="0" w:color="000000"/>
        <w:left w:val="single" w:sz="4" w:space="0" w:color="000000"/>
        <w:bottom w:val="single" w:sz="4" w:space="0" w:color="000000"/>
        <w:right w:val="single" w:sz="4" w:space="0" w:color="000000"/>
      </w:pBdr>
      <w:shd w:val="clear" w:color="auto" w:fill="CCFFFF"/>
      <w:suppressAutoHyphens/>
      <w:spacing w:before="100" w:after="100"/>
    </w:pPr>
    <w:rPr>
      <w:lang w:eastAsia="ar-SA"/>
    </w:rPr>
  </w:style>
  <w:style w:type="paragraph" w:customStyle="1" w:styleId="xl46">
    <w:name w:val="xl46"/>
    <w:basedOn w:val="Normal"/>
    <w:uiPriority w:val="99"/>
    <w:rsid w:val="00E949E2"/>
    <w:pPr>
      <w:pBdr>
        <w:top w:val="single" w:sz="4" w:space="0" w:color="000000"/>
        <w:left w:val="single" w:sz="4" w:space="0" w:color="000000"/>
        <w:bottom w:val="single" w:sz="4" w:space="0" w:color="000000"/>
        <w:right w:val="single" w:sz="4" w:space="0" w:color="000000"/>
      </w:pBdr>
      <w:shd w:val="clear" w:color="auto" w:fill="FF99CC"/>
      <w:suppressAutoHyphens/>
      <w:spacing w:before="100" w:after="100"/>
    </w:pPr>
    <w:rPr>
      <w:lang w:eastAsia="ar-SA"/>
    </w:rPr>
  </w:style>
  <w:style w:type="paragraph" w:customStyle="1" w:styleId="xl47">
    <w:name w:val="xl47"/>
    <w:basedOn w:val="Normal"/>
    <w:uiPriority w:val="99"/>
    <w:rsid w:val="00E949E2"/>
    <w:pPr>
      <w:pBdr>
        <w:top w:val="single" w:sz="4" w:space="0" w:color="000000"/>
        <w:left w:val="single" w:sz="4" w:space="0" w:color="000000"/>
        <w:bottom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xl48">
    <w:name w:val="xl48"/>
    <w:basedOn w:val="Normal"/>
    <w:uiPriority w:val="99"/>
    <w:rsid w:val="00E949E2"/>
    <w:pPr>
      <w:pBdr>
        <w:top w:val="single" w:sz="4" w:space="0" w:color="000000"/>
        <w:bottom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xl49">
    <w:name w:val="xl49"/>
    <w:basedOn w:val="Normal"/>
    <w:uiPriority w:val="99"/>
    <w:rsid w:val="00E949E2"/>
    <w:pPr>
      <w:pBdr>
        <w:top w:val="single" w:sz="4" w:space="0" w:color="000000"/>
        <w:bottom w:val="single" w:sz="4" w:space="0" w:color="000000"/>
        <w:right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WW-Textoindependiente21">
    <w:name w:val="WW-Texto independiente 21"/>
    <w:basedOn w:val="Normal"/>
    <w:uiPriority w:val="99"/>
    <w:rsid w:val="00E949E2"/>
    <w:pPr>
      <w:suppressAutoHyphens/>
      <w:ind w:right="141"/>
      <w:jc w:val="both"/>
    </w:pPr>
    <w:rPr>
      <w:rFonts w:ascii="Arial" w:hAnsi="Arial"/>
      <w:sz w:val="22"/>
      <w:szCs w:val="20"/>
      <w:lang w:eastAsia="ar-SA"/>
    </w:rPr>
  </w:style>
  <w:style w:type="paragraph" w:customStyle="1" w:styleId="CarCarCarCarCarCarCarCarCarCarCarCarCarCarCarCarCarCarCarCarCar1CarCarCarCar">
    <w:name w:val="Car Car Car Car Car Car Car Car Car Car Car Car Car Car Car Car Car Car Car Car Car1 Car Car Car Car"/>
    <w:basedOn w:val="Normal"/>
    <w:uiPriority w:val="99"/>
    <w:rsid w:val="00E949E2"/>
    <w:pPr>
      <w:suppressAutoHyphens/>
      <w:spacing w:after="160" w:line="240" w:lineRule="exact"/>
    </w:pPr>
    <w:rPr>
      <w:rFonts w:ascii="Tahoma" w:hAnsi="Tahoma"/>
      <w:sz w:val="20"/>
      <w:szCs w:val="20"/>
      <w:lang w:val="en-US" w:eastAsia="ar-SA"/>
    </w:rPr>
  </w:style>
  <w:style w:type="paragraph" w:customStyle="1" w:styleId="WW-Contenidodelatabla11">
    <w:name w:val="WW-Contenido de la tabla11"/>
    <w:basedOn w:val="Textoindependiente"/>
    <w:uiPriority w:val="99"/>
    <w:rsid w:val="00E949E2"/>
    <w:pPr>
      <w:suppressLineNumbers/>
      <w:autoSpaceDE/>
      <w:spacing w:after="120"/>
      <w:jc w:val="left"/>
    </w:pPr>
    <w:rPr>
      <w:rFonts w:ascii="Times New Roman" w:eastAsia="Lucida Sans Unicode" w:hAnsi="Times New Roman"/>
      <w:b w:val="0"/>
      <w:bCs w:val="0"/>
      <w:szCs w:val="20"/>
      <w:lang w:val="es-MX"/>
    </w:rPr>
  </w:style>
  <w:style w:type="paragraph" w:customStyle="1" w:styleId="WW-Contenidodelatabla11111111111111111111111">
    <w:name w:val="WW-Contenido de la tabla11111111111111111111111"/>
    <w:basedOn w:val="Textoindependiente"/>
    <w:uiPriority w:val="99"/>
    <w:rsid w:val="00E949E2"/>
    <w:pPr>
      <w:suppressLineNumbers/>
      <w:autoSpaceDE/>
      <w:spacing w:after="120"/>
      <w:jc w:val="left"/>
    </w:pPr>
    <w:rPr>
      <w:rFonts w:ascii="Times New Roman" w:eastAsia="Lucida Sans Unicode" w:hAnsi="Times New Roman"/>
      <w:b w:val="0"/>
      <w:bCs w:val="0"/>
      <w:szCs w:val="20"/>
      <w:lang w:val="es-MX"/>
    </w:rPr>
  </w:style>
  <w:style w:type="paragraph" w:customStyle="1" w:styleId="WW-Encabezadodelatabla11">
    <w:name w:val="WW-Encabezado de la tabla11"/>
    <w:basedOn w:val="WW-Contenidodelatabla11"/>
    <w:uiPriority w:val="99"/>
    <w:rsid w:val="00E949E2"/>
    <w:pPr>
      <w:jc w:val="center"/>
    </w:pPr>
    <w:rPr>
      <w:b/>
      <w:bCs/>
      <w:i/>
      <w:iCs/>
    </w:rPr>
  </w:style>
  <w:style w:type="paragraph" w:customStyle="1" w:styleId="WW-Encabezadodelatabla11111111111111111111111">
    <w:name w:val="WW-Encabezado de la tabla11111111111111111111111"/>
    <w:basedOn w:val="WW-Contenidodelatabla11111111111111111111111"/>
    <w:uiPriority w:val="99"/>
    <w:rsid w:val="00E949E2"/>
    <w:pPr>
      <w:jc w:val="center"/>
    </w:pPr>
    <w:rPr>
      <w:b/>
      <w:bCs/>
      <w:i/>
      <w:iCs/>
    </w:rPr>
  </w:style>
  <w:style w:type="paragraph" w:customStyle="1" w:styleId="CarCarCarCarCarCarCar">
    <w:name w:val="Car Car Car Car Car Car Car"/>
    <w:basedOn w:val="Normal"/>
    <w:uiPriority w:val="99"/>
    <w:rsid w:val="00E949E2"/>
    <w:pPr>
      <w:suppressAutoHyphens/>
      <w:spacing w:after="160" w:line="240" w:lineRule="exact"/>
    </w:pPr>
    <w:rPr>
      <w:rFonts w:ascii="Tahoma" w:hAnsi="Tahoma"/>
      <w:sz w:val="20"/>
      <w:szCs w:val="20"/>
      <w:lang w:val="en-US" w:eastAsia="ar-SA"/>
    </w:rPr>
  </w:style>
  <w:style w:type="paragraph" w:customStyle="1" w:styleId="BodyText21Car">
    <w:name w:val="Body Text 21 Car"/>
    <w:basedOn w:val="Normal"/>
    <w:uiPriority w:val="99"/>
    <w:rsid w:val="00E949E2"/>
    <w:pPr>
      <w:widowControl w:val="0"/>
      <w:suppressAutoHyphens/>
      <w:overflowPunct w:val="0"/>
      <w:autoSpaceDE w:val="0"/>
      <w:spacing w:before="60" w:after="60"/>
      <w:jc w:val="both"/>
    </w:pPr>
    <w:rPr>
      <w:rFonts w:ascii="Arial" w:hAnsi="Arial"/>
      <w:sz w:val="22"/>
      <w:szCs w:val="20"/>
      <w:lang w:val="es-ES_tradnl" w:eastAsia="ar-SA"/>
    </w:rPr>
  </w:style>
  <w:style w:type="paragraph" w:customStyle="1" w:styleId="WW-Textoindependiente3">
    <w:name w:val="WW-Texto independiente 3"/>
    <w:basedOn w:val="Normal"/>
    <w:uiPriority w:val="99"/>
    <w:rsid w:val="00E949E2"/>
    <w:pPr>
      <w:suppressAutoHyphens/>
      <w:jc w:val="both"/>
    </w:pPr>
    <w:rPr>
      <w:rFonts w:ascii="Arial" w:hAnsi="Arial"/>
      <w:b/>
      <w:bCs/>
      <w:i/>
      <w:szCs w:val="20"/>
      <w:lang w:val="es-ES" w:eastAsia="ar-SA"/>
    </w:rPr>
  </w:style>
  <w:style w:type="paragraph" w:customStyle="1" w:styleId="Interclau">
    <w:name w:val="Interclau"/>
    <w:basedOn w:val="Normal"/>
    <w:uiPriority w:val="99"/>
    <w:rsid w:val="00E949E2"/>
    <w:pPr>
      <w:widowControl w:val="0"/>
      <w:suppressAutoHyphens/>
      <w:ind w:left="1985"/>
      <w:jc w:val="both"/>
    </w:pPr>
    <w:rPr>
      <w:rFonts w:ascii="Arial" w:hAnsi="Arial"/>
      <w:sz w:val="22"/>
      <w:szCs w:val="20"/>
      <w:lang w:val="es-ES_tradnl" w:eastAsia="ar-SA"/>
    </w:rPr>
  </w:style>
  <w:style w:type="paragraph" w:customStyle="1" w:styleId="WW-Textodebloque">
    <w:name w:val="WW-Texto de bloque"/>
    <w:basedOn w:val="Normal"/>
    <w:uiPriority w:val="99"/>
    <w:rsid w:val="00E949E2"/>
    <w:pPr>
      <w:suppressAutoHyphens/>
      <w:ind w:left="-567" w:right="1807"/>
      <w:jc w:val="both"/>
    </w:pPr>
    <w:rPr>
      <w:sz w:val="20"/>
      <w:szCs w:val="20"/>
      <w:lang w:val="es-ES" w:eastAsia="ar-SA"/>
    </w:rPr>
  </w:style>
  <w:style w:type="paragraph" w:customStyle="1" w:styleId="centrada">
    <w:name w:val="centrada"/>
    <w:basedOn w:val="Normal"/>
    <w:uiPriority w:val="99"/>
    <w:rsid w:val="00E949E2"/>
    <w:pPr>
      <w:widowControl w:val="0"/>
      <w:suppressAutoHyphens/>
      <w:jc w:val="center"/>
    </w:pPr>
    <w:rPr>
      <w:rFonts w:ascii="Century Gothic" w:hAnsi="Century Gothic"/>
      <w:b/>
      <w:sz w:val="36"/>
      <w:szCs w:val="20"/>
      <w:lang w:val="es-ES_tradnl" w:eastAsia="ar-SA"/>
    </w:rPr>
  </w:style>
  <w:style w:type="paragraph" w:customStyle="1" w:styleId="Normal12pt">
    <w:name w:val="Normal + 12 pt"/>
    <w:aliases w:val="Negrita"/>
    <w:basedOn w:val="Normal"/>
    <w:uiPriority w:val="99"/>
    <w:rsid w:val="00E949E2"/>
    <w:pPr>
      <w:suppressAutoHyphens/>
      <w:jc w:val="both"/>
    </w:pPr>
    <w:rPr>
      <w:rFonts w:ascii="Arial" w:hAnsi="Arial"/>
      <w:b/>
      <w:szCs w:val="20"/>
      <w:lang w:eastAsia="ar-SA"/>
    </w:rPr>
  </w:style>
  <w:style w:type="paragraph" w:customStyle="1" w:styleId="p3">
    <w:name w:val="p3"/>
    <w:basedOn w:val="Normal"/>
    <w:uiPriority w:val="99"/>
    <w:rsid w:val="00E949E2"/>
    <w:pPr>
      <w:widowControl w:val="0"/>
      <w:tabs>
        <w:tab w:val="left" w:pos="720"/>
      </w:tabs>
      <w:suppressAutoHyphens/>
      <w:autoSpaceDE w:val="0"/>
      <w:spacing w:line="220" w:lineRule="atLeast"/>
    </w:pPr>
    <w:rPr>
      <w:sz w:val="20"/>
      <w:szCs w:val="20"/>
      <w:lang w:val="en-US" w:eastAsia="he-IL" w:bidi="he-IL"/>
    </w:rPr>
  </w:style>
  <w:style w:type="paragraph" w:customStyle="1" w:styleId="Car2CarCarCar">
    <w:name w:val="Car2 Car Car Car"/>
    <w:basedOn w:val="Normal"/>
    <w:uiPriority w:val="99"/>
    <w:rsid w:val="00E949E2"/>
    <w:pPr>
      <w:suppressAutoHyphens/>
      <w:spacing w:after="160" w:line="240" w:lineRule="exact"/>
    </w:pPr>
    <w:rPr>
      <w:rFonts w:ascii="Tahoma" w:hAnsi="Tahoma"/>
      <w:sz w:val="20"/>
      <w:szCs w:val="20"/>
      <w:lang w:val="en-US" w:eastAsia="ar-SA"/>
    </w:rPr>
  </w:style>
  <w:style w:type="paragraph" w:customStyle="1" w:styleId="Estilo1x">
    <w:name w:val="Estilo1x"/>
    <w:basedOn w:val="Texto"/>
    <w:uiPriority w:val="99"/>
    <w:rsid w:val="00E949E2"/>
    <w:pPr>
      <w:suppressAutoHyphens/>
      <w:ind w:left="1670" w:hanging="432"/>
    </w:pPr>
    <w:rPr>
      <w:szCs w:val="18"/>
      <w:lang w:val="es-MX" w:eastAsia="ar-SA"/>
    </w:rPr>
  </w:style>
  <w:style w:type="paragraph" w:customStyle="1" w:styleId="Textoindependiente211">
    <w:name w:val="Texto independiente 211"/>
    <w:basedOn w:val="Normal"/>
    <w:uiPriority w:val="99"/>
    <w:rsid w:val="00E949E2"/>
    <w:pPr>
      <w:suppressAutoHyphens/>
      <w:jc w:val="both"/>
    </w:pPr>
    <w:rPr>
      <w:rFonts w:ascii="Arial" w:hAnsi="Arial"/>
      <w:bCs/>
      <w:color w:val="FF6600"/>
      <w:szCs w:val="20"/>
      <w:lang w:val="es-ES" w:eastAsia="ar-SA"/>
    </w:rPr>
  </w:style>
  <w:style w:type="paragraph" w:customStyle="1" w:styleId="Epgrafe2">
    <w:name w:val="Epígrafe2"/>
    <w:basedOn w:val="Normal"/>
    <w:next w:val="Normal"/>
    <w:uiPriority w:val="99"/>
    <w:rsid w:val="00E949E2"/>
    <w:pPr>
      <w:widowControl w:val="0"/>
      <w:suppressAutoHyphens/>
      <w:jc w:val="both"/>
    </w:pPr>
    <w:rPr>
      <w:rFonts w:ascii="Arial" w:hAnsi="Arial"/>
      <w:b/>
      <w:bCs/>
      <w:sz w:val="20"/>
      <w:szCs w:val="20"/>
      <w:lang w:eastAsia="ar-SA"/>
    </w:rPr>
  </w:style>
  <w:style w:type="paragraph" w:customStyle="1" w:styleId="Tabladeilustraciones1">
    <w:name w:val="Tabla de ilustraciones1"/>
    <w:basedOn w:val="Normal"/>
    <w:next w:val="Normal"/>
    <w:uiPriority w:val="99"/>
    <w:rsid w:val="00E949E2"/>
    <w:pPr>
      <w:widowControl w:val="0"/>
      <w:suppressAutoHyphens/>
      <w:jc w:val="both"/>
    </w:pPr>
    <w:rPr>
      <w:rFonts w:ascii="Arial" w:hAnsi="Arial"/>
      <w:szCs w:val="20"/>
      <w:lang w:eastAsia="ar-SA"/>
    </w:rPr>
  </w:style>
  <w:style w:type="paragraph" w:customStyle="1" w:styleId="CarCarCarCarCarCarCarCarCarCarCarCarCar">
    <w:name w:val="Car Car Car Car Car Car Car Car Car Car Car Car Car"/>
    <w:basedOn w:val="Normal"/>
    <w:uiPriority w:val="99"/>
    <w:rsid w:val="00E949E2"/>
    <w:pPr>
      <w:suppressAutoHyphens/>
      <w:spacing w:after="160" w:line="240" w:lineRule="exact"/>
    </w:pPr>
    <w:rPr>
      <w:rFonts w:ascii="Tahoma" w:hAnsi="Tahoma"/>
      <w:sz w:val="20"/>
      <w:szCs w:val="20"/>
      <w:lang w:val="en-US" w:eastAsia="ar-SA"/>
    </w:rPr>
  </w:style>
  <w:style w:type="paragraph" w:customStyle="1" w:styleId="BalloonText1">
    <w:name w:val="Balloon Text1"/>
    <w:basedOn w:val="Normal"/>
    <w:uiPriority w:val="99"/>
    <w:rsid w:val="00E949E2"/>
    <w:pPr>
      <w:widowControl w:val="0"/>
      <w:suppressAutoHyphens/>
      <w:jc w:val="both"/>
    </w:pPr>
    <w:rPr>
      <w:rFonts w:ascii="Tahoma" w:hAnsi="Tahoma" w:cs="Tahoma"/>
      <w:sz w:val="16"/>
      <w:szCs w:val="16"/>
      <w:lang w:eastAsia="ar-SA"/>
    </w:rPr>
  </w:style>
  <w:style w:type="paragraph" w:customStyle="1" w:styleId="xl22">
    <w:name w:val="xl22"/>
    <w:basedOn w:val="Normal"/>
    <w:uiPriority w:val="99"/>
    <w:rsid w:val="00E949E2"/>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sz w:val="16"/>
      <w:szCs w:val="16"/>
      <w:lang w:val="es-ES" w:eastAsia="ar-SA"/>
    </w:rPr>
  </w:style>
  <w:style w:type="paragraph" w:customStyle="1" w:styleId="xl23">
    <w:name w:val="xl23"/>
    <w:basedOn w:val="Normal"/>
    <w:uiPriority w:val="99"/>
    <w:rsid w:val="00E949E2"/>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sz w:val="16"/>
      <w:szCs w:val="16"/>
      <w:lang w:val="es-ES" w:eastAsia="ar-SA"/>
    </w:rPr>
  </w:style>
  <w:style w:type="paragraph" w:customStyle="1" w:styleId="WW-NormalWeb">
    <w:name w:val="WW-Normal (Web)"/>
    <w:basedOn w:val="Normal"/>
    <w:uiPriority w:val="99"/>
    <w:rsid w:val="00E949E2"/>
    <w:pPr>
      <w:suppressAutoHyphens/>
      <w:spacing w:before="280" w:after="119"/>
    </w:pPr>
    <w:rPr>
      <w:lang w:val="es-ES" w:eastAsia="ar-SA"/>
    </w:rPr>
  </w:style>
  <w:style w:type="paragraph" w:customStyle="1" w:styleId="BodyText21">
    <w:name w:val="Body Text 21"/>
    <w:basedOn w:val="Normal"/>
    <w:uiPriority w:val="99"/>
    <w:rsid w:val="00E949E2"/>
    <w:pPr>
      <w:widowControl w:val="0"/>
      <w:suppressAutoHyphens/>
      <w:overflowPunct w:val="0"/>
      <w:autoSpaceDE w:val="0"/>
      <w:spacing w:before="60" w:after="60"/>
      <w:jc w:val="both"/>
    </w:pPr>
    <w:rPr>
      <w:rFonts w:ascii="Arial" w:hAnsi="Arial"/>
      <w:sz w:val="22"/>
      <w:szCs w:val="20"/>
      <w:lang w:val="es-ES_tradnl" w:eastAsia="ar-SA"/>
    </w:rPr>
  </w:style>
  <w:style w:type="paragraph" w:customStyle="1" w:styleId="declaracion">
    <w:name w:val="declaracion"/>
    <w:basedOn w:val="Normal"/>
    <w:uiPriority w:val="99"/>
    <w:rsid w:val="00E949E2"/>
    <w:pPr>
      <w:widowControl w:val="0"/>
      <w:suppressAutoHyphens/>
      <w:overflowPunct w:val="0"/>
      <w:autoSpaceDE w:val="0"/>
      <w:ind w:left="851" w:hanging="851"/>
      <w:jc w:val="both"/>
    </w:pPr>
    <w:rPr>
      <w:rFonts w:ascii="Arial" w:hAnsi="Arial"/>
      <w:szCs w:val="20"/>
      <w:lang w:val="es-ES_tradnl" w:eastAsia="ar-SA"/>
    </w:rPr>
  </w:style>
  <w:style w:type="paragraph" w:customStyle="1" w:styleId="BodyText31">
    <w:name w:val="Body Text 31"/>
    <w:basedOn w:val="Normal"/>
    <w:uiPriority w:val="99"/>
    <w:rsid w:val="00E949E2"/>
    <w:pPr>
      <w:tabs>
        <w:tab w:val="left" w:pos="360"/>
        <w:tab w:val="left" w:pos="705"/>
      </w:tabs>
      <w:suppressAutoHyphens/>
      <w:jc w:val="both"/>
    </w:pPr>
    <w:rPr>
      <w:rFonts w:ascii="Arial" w:hAnsi="Arial"/>
      <w:b/>
      <w:i/>
      <w:lang w:val="es-ES_tradnl" w:eastAsia="ar-SA"/>
    </w:rPr>
  </w:style>
  <w:style w:type="paragraph" w:customStyle="1" w:styleId="BodyText22">
    <w:name w:val="Body Text 22"/>
    <w:basedOn w:val="Normal"/>
    <w:uiPriority w:val="99"/>
    <w:rsid w:val="00E949E2"/>
    <w:pPr>
      <w:suppressAutoHyphens/>
      <w:ind w:left="709" w:hanging="709"/>
      <w:jc w:val="both"/>
    </w:pPr>
    <w:rPr>
      <w:rFonts w:ascii="Arial" w:hAnsi="Arial"/>
      <w:color w:val="000000"/>
      <w:sz w:val="20"/>
      <w:lang w:val="es-ES_tradnl" w:eastAsia="ar-SA"/>
    </w:rPr>
  </w:style>
  <w:style w:type="paragraph" w:customStyle="1" w:styleId="INIFIN">
    <w:name w:val="INIFIN"/>
    <w:basedOn w:val="Normal"/>
    <w:uiPriority w:val="99"/>
    <w:rsid w:val="00E949E2"/>
    <w:pPr>
      <w:widowControl w:val="0"/>
      <w:suppressAutoHyphens/>
      <w:jc w:val="both"/>
    </w:pPr>
    <w:rPr>
      <w:rFonts w:ascii="Bookman Old Style" w:hAnsi="Bookman Old Style"/>
      <w:szCs w:val="20"/>
      <w:lang w:val="es-ES_tradnl" w:eastAsia="ar-SA"/>
    </w:rPr>
  </w:style>
  <w:style w:type="paragraph" w:customStyle="1" w:styleId="clausulado">
    <w:name w:val="clausulado"/>
    <w:basedOn w:val="Normal"/>
    <w:uiPriority w:val="99"/>
    <w:rsid w:val="00E949E2"/>
    <w:pPr>
      <w:widowControl w:val="0"/>
      <w:suppressAutoHyphens/>
      <w:ind w:left="1985" w:hanging="1985"/>
      <w:jc w:val="both"/>
    </w:pPr>
    <w:rPr>
      <w:rFonts w:ascii="Arial" w:hAnsi="Arial"/>
      <w:sz w:val="22"/>
      <w:szCs w:val="20"/>
      <w:lang w:val="es-ES_tradnl" w:eastAsia="ar-SA"/>
    </w:rPr>
  </w:style>
  <w:style w:type="paragraph" w:customStyle="1" w:styleId="Decima">
    <w:name w:val="Decima"/>
    <w:basedOn w:val="Normal"/>
    <w:uiPriority w:val="99"/>
    <w:rsid w:val="00E949E2"/>
    <w:pPr>
      <w:widowControl w:val="0"/>
      <w:suppressAutoHyphens/>
    </w:pPr>
    <w:rPr>
      <w:rFonts w:ascii="Arial" w:hAnsi="Arial"/>
      <w:b/>
      <w:szCs w:val="20"/>
      <w:lang w:val="es-ES_tradnl" w:eastAsia="ar-SA"/>
    </w:rPr>
  </w:style>
  <w:style w:type="paragraph" w:customStyle="1" w:styleId="rollo">
    <w:name w:val="rollo"/>
    <w:basedOn w:val="Normal"/>
    <w:uiPriority w:val="99"/>
    <w:rsid w:val="00E949E2"/>
    <w:pPr>
      <w:widowControl w:val="0"/>
      <w:suppressAutoHyphens/>
      <w:spacing w:after="120"/>
      <w:jc w:val="both"/>
    </w:pPr>
    <w:rPr>
      <w:rFonts w:ascii="Arial" w:hAnsi="Arial"/>
      <w:spacing w:val="6"/>
      <w:sz w:val="18"/>
      <w:szCs w:val="20"/>
      <w:lang w:val="es-ES_tradnl" w:eastAsia="ar-SA"/>
    </w:rPr>
  </w:style>
  <w:style w:type="paragraph" w:customStyle="1" w:styleId="Inciso">
    <w:name w:val="Inciso"/>
    <w:basedOn w:val="Interclau"/>
    <w:uiPriority w:val="99"/>
    <w:rsid w:val="00E949E2"/>
    <w:pPr>
      <w:overflowPunct w:val="0"/>
      <w:autoSpaceDE w:val="0"/>
      <w:ind w:left="2410" w:hanging="425"/>
    </w:pPr>
  </w:style>
  <w:style w:type="paragraph" w:customStyle="1" w:styleId="font1">
    <w:name w:val="font1"/>
    <w:basedOn w:val="Normal"/>
    <w:uiPriority w:val="99"/>
    <w:rsid w:val="00E949E2"/>
    <w:pPr>
      <w:suppressAutoHyphens/>
      <w:spacing w:before="100" w:after="100"/>
    </w:pPr>
    <w:rPr>
      <w:rFonts w:ascii="Arial" w:hAnsi="Arial"/>
      <w:sz w:val="20"/>
      <w:szCs w:val="20"/>
      <w:lang w:val="es-ES_tradnl" w:eastAsia="ar-SA"/>
    </w:rPr>
  </w:style>
  <w:style w:type="paragraph" w:customStyle="1" w:styleId="TEXTO-PUNTEADO">
    <w:name w:val="TEXTO-PUNTEADO"/>
    <w:basedOn w:val="Normal"/>
    <w:uiPriority w:val="99"/>
    <w:rsid w:val="00E949E2"/>
    <w:pPr>
      <w:widowControl w:val="0"/>
      <w:tabs>
        <w:tab w:val="left" w:pos="360"/>
      </w:tabs>
      <w:suppressAutoHyphens/>
      <w:overflowPunct w:val="0"/>
      <w:autoSpaceDE w:val="0"/>
      <w:ind w:left="360" w:hanging="360"/>
      <w:jc w:val="both"/>
    </w:pPr>
    <w:rPr>
      <w:rFonts w:ascii="Arial" w:hAnsi="Arial"/>
      <w:szCs w:val="20"/>
      <w:lang w:eastAsia="ar-SA"/>
    </w:rPr>
  </w:style>
  <w:style w:type="paragraph" w:customStyle="1" w:styleId="font5">
    <w:name w:val="font5"/>
    <w:basedOn w:val="Normal"/>
    <w:uiPriority w:val="99"/>
    <w:rsid w:val="00E949E2"/>
    <w:pPr>
      <w:suppressAutoHyphens/>
      <w:spacing w:before="100" w:after="100"/>
    </w:pPr>
    <w:rPr>
      <w:rFonts w:ascii="Tahoma" w:hAnsi="Tahoma" w:cs="Tahoma"/>
      <w:b/>
      <w:bCs/>
      <w:color w:val="000000"/>
      <w:sz w:val="16"/>
      <w:szCs w:val="16"/>
      <w:lang w:val="es-ES" w:eastAsia="ar-SA"/>
    </w:rPr>
  </w:style>
  <w:style w:type="paragraph" w:customStyle="1" w:styleId="font6">
    <w:name w:val="font6"/>
    <w:basedOn w:val="Normal"/>
    <w:uiPriority w:val="99"/>
    <w:rsid w:val="00E949E2"/>
    <w:pPr>
      <w:suppressAutoHyphens/>
      <w:spacing w:before="100" w:after="100"/>
    </w:pPr>
    <w:rPr>
      <w:rFonts w:ascii="Tahoma" w:hAnsi="Tahoma" w:cs="Tahoma"/>
      <w:color w:val="000000"/>
      <w:sz w:val="16"/>
      <w:szCs w:val="16"/>
      <w:lang w:val="es-ES" w:eastAsia="ar-SA"/>
    </w:rPr>
  </w:style>
  <w:style w:type="paragraph" w:customStyle="1" w:styleId="Encabezadodemensaje1">
    <w:name w:val="Encabezado de mensaje1"/>
    <w:basedOn w:val="Textoindependiente"/>
    <w:uiPriority w:val="99"/>
    <w:rsid w:val="00E949E2"/>
    <w:pPr>
      <w:keepLines/>
      <w:widowControl/>
      <w:autoSpaceDE/>
      <w:spacing w:line="415" w:lineRule="atLeast"/>
      <w:ind w:left="1560" w:hanging="720"/>
      <w:jc w:val="left"/>
    </w:pPr>
    <w:rPr>
      <w:rFonts w:ascii="Times New Roman" w:eastAsia="Batang" w:hAnsi="Times New Roman"/>
      <w:b w:val="0"/>
      <w:bCs w:val="0"/>
      <w:sz w:val="20"/>
      <w:szCs w:val="20"/>
    </w:rPr>
  </w:style>
  <w:style w:type="paragraph" w:customStyle="1" w:styleId="WW-Contenidodelatabla1">
    <w:name w:val="WW-Contenido de la tabla1"/>
    <w:basedOn w:val="Textoindependiente"/>
    <w:uiPriority w:val="99"/>
    <w:rsid w:val="00E949E2"/>
    <w:pPr>
      <w:widowControl/>
      <w:suppressLineNumbers/>
      <w:autoSpaceDE/>
      <w:ind w:right="356"/>
    </w:pPr>
    <w:rPr>
      <w:b w:val="0"/>
      <w:bCs w:val="0"/>
      <w:szCs w:val="20"/>
      <w:lang w:val="es-ES_tradnl"/>
    </w:rPr>
  </w:style>
  <w:style w:type="paragraph" w:customStyle="1" w:styleId="CarCar1Car">
    <w:name w:val="Car Car1 Car"/>
    <w:basedOn w:val="Normal"/>
    <w:uiPriority w:val="99"/>
    <w:rsid w:val="00E949E2"/>
    <w:pPr>
      <w:suppressAutoHyphens/>
      <w:autoSpaceDE w:val="0"/>
      <w:spacing w:after="160" w:line="240" w:lineRule="exact"/>
      <w:jc w:val="right"/>
    </w:pPr>
    <w:rPr>
      <w:rFonts w:ascii="Verdana" w:eastAsia="MS Mincho" w:hAnsi="Verdana" w:cs="Arial"/>
      <w:sz w:val="20"/>
      <w:szCs w:val="20"/>
      <w:lang w:eastAsia="ar-SA"/>
    </w:rPr>
  </w:style>
  <w:style w:type="paragraph" w:customStyle="1" w:styleId="Car">
    <w:name w:val="Car"/>
    <w:basedOn w:val="Normal"/>
    <w:uiPriority w:val="99"/>
    <w:rsid w:val="00E949E2"/>
    <w:pPr>
      <w:suppressAutoHyphens/>
      <w:autoSpaceDE w:val="0"/>
      <w:spacing w:after="160" w:line="240" w:lineRule="exact"/>
      <w:jc w:val="right"/>
    </w:pPr>
    <w:rPr>
      <w:rFonts w:ascii="Verdana" w:eastAsia="MS Mincho" w:hAnsi="Verdana" w:cs="Arial"/>
      <w:sz w:val="20"/>
      <w:szCs w:val="20"/>
      <w:lang w:eastAsia="ar-SA"/>
    </w:rPr>
  </w:style>
  <w:style w:type="paragraph" w:customStyle="1" w:styleId="CarCarCarCar1">
    <w:name w:val="Car Car Car Car1"/>
    <w:basedOn w:val="Normal"/>
    <w:uiPriority w:val="99"/>
    <w:rsid w:val="00E949E2"/>
    <w:pPr>
      <w:suppressAutoHyphens/>
      <w:spacing w:after="160" w:line="240" w:lineRule="exact"/>
    </w:pPr>
    <w:rPr>
      <w:rFonts w:ascii="Tahoma" w:hAnsi="Tahoma"/>
      <w:sz w:val="20"/>
      <w:szCs w:val="20"/>
      <w:lang w:val="en-US" w:eastAsia="ar-SA"/>
    </w:rPr>
  </w:style>
  <w:style w:type="paragraph" w:customStyle="1" w:styleId="CarCarCarCarCarCarCar1">
    <w:name w:val="Car Car Car Car Car Car Car1"/>
    <w:basedOn w:val="Normal"/>
    <w:uiPriority w:val="99"/>
    <w:rsid w:val="00E949E2"/>
    <w:pPr>
      <w:suppressAutoHyphens/>
      <w:spacing w:after="160" w:line="240" w:lineRule="exact"/>
    </w:pPr>
    <w:rPr>
      <w:rFonts w:ascii="Tahoma" w:hAnsi="Tahoma"/>
      <w:sz w:val="20"/>
      <w:szCs w:val="20"/>
      <w:lang w:val="en-US" w:eastAsia="ar-SA"/>
    </w:rPr>
  </w:style>
  <w:style w:type="paragraph" w:customStyle="1" w:styleId="CarCarCarCarCarCarCarCarCarCarCarCarCarCarCarCarCarCarCarCarCar1CarCarCarCar1">
    <w:name w:val="Car Car Car Car Car Car Car Car Car Car Car Car Car Car Car Car Car Car Car Car Car1 Car Car Car Car1"/>
    <w:basedOn w:val="Normal"/>
    <w:uiPriority w:val="99"/>
    <w:rsid w:val="00E949E2"/>
    <w:pPr>
      <w:suppressAutoHyphens/>
      <w:spacing w:after="160" w:line="240" w:lineRule="exact"/>
    </w:pPr>
    <w:rPr>
      <w:rFonts w:ascii="Tahoma" w:hAnsi="Tahoma"/>
      <w:sz w:val="20"/>
      <w:szCs w:val="20"/>
      <w:lang w:val="en-US" w:eastAsia="ar-SA"/>
    </w:rPr>
  </w:style>
  <w:style w:type="paragraph" w:customStyle="1" w:styleId="CarCar1CarCarCarCar">
    <w:name w:val="Car Car1 Car Car Car Car"/>
    <w:basedOn w:val="Normal"/>
    <w:uiPriority w:val="99"/>
    <w:rsid w:val="00E949E2"/>
    <w:pPr>
      <w:suppressAutoHyphens/>
      <w:autoSpaceDE w:val="0"/>
      <w:spacing w:after="160" w:line="240" w:lineRule="exact"/>
      <w:jc w:val="right"/>
    </w:pPr>
    <w:rPr>
      <w:rFonts w:ascii="Verdana" w:eastAsia="MS Mincho" w:hAnsi="Verdana" w:cs="Arial"/>
      <w:sz w:val="20"/>
      <w:szCs w:val="20"/>
      <w:lang w:eastAsia="ar-SA"/>
    </w:rPr>
  </w:style>
  <w:style w:type="paragraph" w:customStyle="1" w:styleId="CarCarCarCarCarCarCarCarCarCarCarCar">
    <w:name w:val="Car Car Car Car Car Car Car Car Car Car Car Car"/>
    <w:basedOn w:val="Normal"/>
    <w:uiPriority w:val="99"/>
    <w:rsid w:val="00E949E2"/>
    <w:pPr>
      <w:suppressAutoHyphens/>
      <w:spacing w:after="160" w:line="240" w:lineRule="exact"/>
    </w:pPr>
    <w:rPr>
      <w:rFonts w:ascii="Tahoma" w:hAnsi="Tahoma"/>
      <w:sz w:val="20"/>
      <w:szCs w:val="20"/>
      <w:lang w:val="en-US" w:eastAsia="ar-SA"/>
    </w:rPr>
  </w:style>
  <w:style w:type="paragraph" w:customStyle="1" w:styleId="TDC71">
    <w:name w:val="TDC 71"/>
    <w:basedOn w:val="Normal"/>
    <w:next w:val="Normal"/>
    <w:uiPriority w:val="99"/>
    <w:rsid w:val="00E949E2"/>
    <w:pPr>
      <w:suppressAutoHyphens/>
      <w:ind w:left="1440"/>
    </w:pPr>
    <w:rPr>
      <w:lang w:val="es-ES" w:eastAsia="ar-SA"/>
    </w:rPr>
  </w:style>
  <w:style w:type="paragraph" w:customStyle="1" w:styleId="TDC81">
    <w:name w:val="TDC 81"/>
    <w:basedOn w:val="Normal"/>
    <w:next w:val="Normal"/>
    <w:uiPriority w:val="99"/>
    <w:rsid w:val="00E949E2"/>
    <w:pPr>
      <w:suppressAutoHyphens/>
      <w:ind w:left="1680"/>
    </w:pPr>
    <w:rPr>
      <w:lang w:val="es-ES" w:eastAsia="ar-SA"/>
    </w:rPr>
  </w:style>
  <w:style w:type="paragraph" w:customStyle="1" w:styleId="Lista22">
    <w:name w:val="Lista 22"/>
    <w:basedOn w:val="Normal"/>
    <w:uiPriority w:val="99"/>
    <w:rsid w:val="00E949E2"/>
    <w:pPr>
      <w:widowControl w:val="0"/>
      <w:suppressAutoHyphens/>
      <w:ind w:left="566" w:hanging="283"/>
      <w:jc w:val="both"/>
    </w:pPr>
    <w:rPr>
      <w:rFonts w:ascii="Arial" w:hAnsi="Arial"/>
      <w:szCs w:val="20"/>
      <w:lang w:eastAsia="ar-SA"/>
    </w:rPr>
  </w:style>
  <w:style w:type="paragraph" w:customStyle="1" w:styleId="Textoindependienteprimerasangra21">
    <w:name w:val="Texto independiente primera sangría 21"/>
    <w:basedOn w:val="Sangradetextonormal"/>
    <w:uiPriority w:val="99"/>
    <w:rsid w:val="00E949E2"/>
    <w:pPr>
      <w:widowControl w:val="0"/>
      <w:spacing w:after="120"/>
      <w:ind w:left="283" w:firstLine="210"/>
    </w:pPr>
    <w:rPr>
      <w:b w:val="0"/>
      <w:lang w:val="es-MX"/>
    </w:rPr>
  </w:style>
  <w:style w:type="paragraph" w:customStyle="1" w:styleId="ecmsonormal">
    <w:name w:val="ec_msonormal"/>
    <w:basedOn w:val="Normal"/>
    <w:uiPriority w:val="99"/>
    <w:rsid w:val="00E949E2"/>
    <w:pPr>
      <w:suppressAutoHyphens/>
      <w:spacing w:after="324"/>
    </w:pPr>
    <w:rPr>
      <w:lang w:val="es-ES" w:eastAsia="ar-SA"/>
    </w:rPr>
  </w:style>
  <w:style w:type="paragraph" w:customStyle="1" w:styleId="WW-ndice6">
    <w:name w:val="WW-Índice 6"/>
    <w:basedOn w:val="Normal"/>
    <w:next w:val="Normal"/>
    <w:uiPriority w:val="99"/>
    <w:rsid w:val="00E949E2"/>
    <w:pPr>
      <w:suppressAutoHyphens/>
      <w:ind w:left="1415"/>
    </w:pPr>
    <w:rPr>
      <w:rFonts w:ascii="Arial" w:hAnsi="Arial"/>
      <w:szCs w:val="20"/>
      <w:lang w:val="es-ES_tradnl" w:eastAsia="ar-SA"/>
    </w:rPr>
  </w:style>
  <w:style w:type="paragraph" w:customStyle="1" w:styleId="WW-ndice5">
    <w:name w:val="WW-Índice 5"/>
    <w:basedOn w:val="Normal"/>
    <w:next w:val="Normal"/>
    <w:uiPriority w:val="99"/>
    <w:rsid w:val="00E949E2"/>
    <w:pPr>
      <w:suppressAutoHyphens/>
      <w:ind w:left="1132"/>
    </w:pPr>
    <w:rPr>
      <w:rFonts w:ascii="Arial" w:hAnsi="Arial"/>
      <w:szCs w:val="20"/>
      <w:lang w:val="es-ES_tradnl" w:eastAsia="ar-SA"/>
    </w:rPr>
  </w:style>
  <w:style w:type="paragraph" w:customStyle="1" w:styleId="WW-ndice4">
    <w:name w:val="WW-Índice 4"/>
    <w:basedOn w:val="Normal"/>
    <w:next w:val="Normal"/>
    <w:uiPriority w:val="99"/>
    <w:rsid w:val="00E949E2"/>
    <w:pPr>
      <w:suppressAutoHyphens/>
      <w:ind w:left="849"/>
    </w:pPr>
    <w:rPr>
      <w:rFonts w:ascii="Arial" w:hAnsi="Arial"/>
      <w:szCs w:val="20"/>
      <w:lang w:val="es-ES_tradnl" w:eastAsia="ar-SA"/>
    </w:rPr>
  </w:style>
  <w:style w:type="paragraph" w:customStyle="1" w:styleId="Mapadeldocumento1">
    <w:name w:val="Mapa del documento1"/>
    <w:basedOn w:val="Normal"/>
    <w:uiPriority w:val="99"/>
    <w:rsid w:val="00E949E2"/>
    <w:pPr>
      <w:shd w:val="clear" w:color="auto" w:fill="000080"/>
      <w:suppressAutoHyphens/>
    </w:pPr>
    <w:rPr>
      <w:rFonts w:ascii="Tahoma" w:hAnsi="Tahoma"/>
      <w:szCs w:val="20"/>
      <w:lang w:val="es-ES_tradnl" w:eastAsia="ar-SA"/>
    </w:rPr>
  </w:style>
  <w:style w:type="paragraph" w:customStyle="1" w:styleId="Textoindependiente311">
    <w:name w:val="Texto independiente 311"/>
    <w:basedOn w:val="Normal"/>
    <w:uiPriority w:val="99"/>
    <w:rsid w:val="00E949E2"/>
    <w:pPr>
      <w:suppressAutoHyphens/>
      <w:overflowPunct w:val="0"/>
      <w:autoSpaceDE w:val="0"/>
      <w:jc w:val="both"/>
    </w:pPr>
    <w:rPr>
      <w:rFonts w:ascii="Arial" w:eastAsia="SimSun" w:hAnsi="Arial"/>
      <w:szCs w:val="20"/>
      <w:lang w:val="es-ES" w:eastAsia="ar-SA"/>
    </w:rPr>
  </w:style>
  <w:style w:type="paragraph" w:customStyle="1" w:styleId="Sangra2detindependiente1">
    <w:name w:val="Sangría 2 de t. independiente1"/>
    <w:basedOn w:val="Normal"/>
    <w:uiPriority w:val="99"/>
    <w:rsid w:val="00E949E2"/>
    <w:pPr>
      <w:suppressAutoHyphens/>
      <w:spacing w:after="120" w:line="480" w:lineRule="auto"/>
      <w:ind w:left="283"/>
    </w:pPr>
    <w:rPr>
      <w:rFonts w:cs="Calibri"/>
      <w:lang w:val="es-ES" w:eastAsia="ar-SA"/>
    </w:rPr>
  </w:style>
  <w:style w:type="paragraph" w:customStyle="1" w:styleId="Sangra2detindependiente2">
    <w:name w:val="Sangría 2 de t. independiente2"/>
    <w:basedOn w:val="Normal"/>
    <w:uiPriority w:val="99"/>
    <w:rsid w:val="00E949E2"/>
    <w:pPr>
      <w:suppressAutoHyphens/>
      <w:overflowPunct w:val="0"/>
      <w:autoSpaceDE w:val="0"/>
      <w:spacing w:before="100"/>
      <w:ind w:left="1985"/>
      <w:jc w:val="both"/>
    </w:pPr>
    <w:rPr>
      <w:rFonts w:ascii="Arial" w:hAnsi="Arial" w:cs="Calibri"/>
      <w:sz w:val="22"/>
      <w:szCs w:val="20"/>
      <w:lang w:val="es-ES" w:eastAsia="ar-SA"/>
    </w:rPr>
  </w:style>
  <w:style w:type="paragraph" w:customStyle="1" w:styleId="Sangra2detindependiente3">
    <w:name w:val="Sangría 2 de t. independiente3"/>
    <w:basedOn w:val="Normal"/>
    <w:uiPriority w:val="99"/>
    <w:rsid w:val="00E949E2"/>
    <w:pPr>
      <w:widowControl w:val="0"/>
      <w:suppressAutoHyphens/>
      <w:spacing w:after="120" w:line="480" w:lineRule="auto"/>
      <w:ind w:left="283"/>
      <w:jc w:val="both"/>
    </w:pPr>
    <w:rPr>
      <w:rFonts w:ascii="Arial" w:hAnsi="Arial" w:cs="Calibri"/>
      <w:szCs w:val="20"/>
      <w:lang w:eastAsia="ar-SA"/>
    </w:rPr>
  </w:style>
  <w:style w:type="paragraph" w:customStyle="1" w:styleId="Textoindependiente32">
    <w:name w:val="Texto independiente 32"/>
    <w:basedOn w:val="Normal"/>
    <w:uiPriority w:val="99"/>
    <w:rsid w:val="00E949E2"/>
    <w:pPr>
      <w:suppressAutoHyphens/>
      <w:overflowPunct w:val="0"/>
      <w:autoSpaceDE w:val="0"/>
    </w:pPr>
    <w:rPr>
      <w:rFonts w:ascii="Arial" w:hAnsi="Arial" w:cs="Calibri"/>
      <w:sz w:val="16"/>
      <w:szCs w:val="20"/>
      <w:lang w:val="es-ES" w:eastAsia="ar-SA"/>
    </w:rPr>
  </w:style>
  <w:style w:type="paragraph" w:customStyle="1" w:styleId="Textoindependiente22">
    <w:name w:val="Texto independiente 22"/>
    <w:basedOn w:val="Normal"/>
    <w:uiPriority w:val="99"/>
    <w:rsid w:val="00E949E2"/>
    <w:pPr>
      <w:widowControl w:val="0"/>
      <w:suppressAutoHyphens/>
      <w:spacing w:after="120" w:line="480" w:lineRule="auto"/>
      <w:jc w:val="both"/>
    </w:pPr>
    <w:rPr>
      <w:rFonts w:ascii="Arial" w:hAnsi="Arial" w:cs="Calibri"/>
      <w:szCs w:val="20"/>
      <w:lang w:eastAsia="ar-SA"/>
    </w:rPr>
  </w:style>
  <w:style w:type="paragraph" w:customStyle="1" w:styleId="msolistparagraph0">
    <w:name w:val="msolistparagraph"/>
    <w:basedOn w:val="Normal"/>
    <w:uiPriority w:val="99"/>
    <w:rsid w:val="00E949E2"/>
    <w:pPr>
      <w:suppressAutoHyphens/>
      <w:ind w:left="720"/>
    </w:pPr>
    <w:rPr>
      <w:lang w:val="es-ES" w:eastAsia="ar-SA"/>
    </w:rPr>
  </w:style>
  <w:style w:type="paragraph" w:customStyle="1" w:styleId="ecxmsonormal">
    <w:name w:val="ecxmsonormal"/>
    <w:basedOn w:val="Normal"/>
    <w:uiPriority w:val="99"/>
    <w:rsid w:val="00E949E2"/>
    <w:pPr>
      <w:suppressAutoHyphens/>
      <w:spacing w:after="324"/>
    </w:pPr>
    <w:rPr>
      <w:lang w:val="es-ES" w:eastAsia="ar-SA"/>
    </w:rPr>
  </w:style>
  <w:style w:type="paragraph" w:customStyle="1" w:styleId="ecxmsobodytext">
    <w:name w:val="ecxmsobodytext"/>
    <w:basedOn w:val="Normal"/>
    <w:uiPriority w:val="99"/>
    <w:rsid w:val="00E949E2"/>
    <w:pPr>
      <w:suppressAutoHyphens/>
      <w:spacing w:after="324"/>
    </w:pPr>
    <w:rPr>
      <w:lang w:val="es-ES" w:eastAsia="ar-SA"/>
    </w:rPr>
  </w:style>
  <w:style w:type="paragraph" w:customStyle="1" w:styleId="Anotacion">
    <w:name w:val="Anotacion"/>
    <w:basedOn w:val="Normal"/>
    <w:uiPriority w:val="99"/>
    <w:rsid w:val="00E949E2"/>
    <w:pPr>
      <w:suppressAutoHyphens/>
      <w:spacing w:before="101" w:after="101"/>
      <w:jc w:val="center"/>
    </w:pPr>
    <w:rPr>
      <w:b/>
      <w:sz w:val="18"/>
      <w:szCs w:val="20"/>
      <w:lang w:val="es-ES" w:eastAsia="ar-SA"/>
    </w:rPr>
  </w:style>
  <w:style w:type="paragraph" w:customStyle="1" w:styleId="Textoindependienteprimerasangra1">
    <w:name w:val="Texto independiente primera sangría1"/>
    <w:basedOn w:val="Textoindependiente"/>
    <w:uiPriority w:val="99"/>
    <w:rsid w:val="00E949E2"/>
    <w:pPr>
      <w:autoSpaceDE/>
      <w:spacing w:after="120"/>
      <w:ind w:firstLine="210"/>
    </w:pPr>
    <w:rPr>
      <w:b w:val="0"/>
      <w:bCs w:val="0"/>
      <w:szCs w:val="20"/>
      <w:lang w:val="es-MX"/>
    </w:rPr>
  </w:style>
  <w:style w:type="paragraph" w:customStyle="1" w:styleId="Encabezado2">
    <w:name w:val="Encabezado2"/>
    <w:basedOn w:val="Normal"/>
    <w:next w:val="Textoindependiente"/>
    <w:uiPriority w:val="99"/>
    <w:rsid w:val="00E949E2"/>
    <w:pPr>
      <w:suppressAutoHyphens/>
      <w:spacing w:before="60" w:after="60"/>
      <w:jc w:val="center"/>
    </w:pPr>
    <w:rPr>
      <w:rFonts w:ascii="Arial" w:hAnsi="Arial"/>
      <w:color w:val="000000"/>
      <w:sz w:val="16"/>
      <w:szCs w:val="16"/>
      <w:lang w:eastAsia="ar-SA"/>
    </w:rPr>
  </w:style>
  <w:style w:type="paragraph" w:customStyle="1" w:styleId="western">
    <w:name w:val="western"/>
    <w:basedOn w:val="Normal"/>
    <w:uiPriority w:val="99"/>
    <w:rsid w:val="00E949E2"/>
    <w:pPr>
      <w:suppressAutoHyphens/>
      <w:spacing w:before="100" w:line="360" w:lineRule="auto"/>
      <w:jc w:val="center"/>
    </w:pPr>
    <w:rPr>
      <w:rFonts w:ascii="Arial" w:hAnsi="Arial" w:cs="Arial"/>
      <w:b/>
      <w:bCs/>
      <w:lang w:val="es-ES" w:eastAsia="ar-SA"/>
    </w:rPr>
  </w:style>
  <w:style w:type="paragraph" w:customStyle="1" w:styleId="WW-ndice">
    <w:name w:val="WW-Índice"/>
    <w:basedOn w:val="Normal"/>
    <w:uiPriority w:val="99"/>
    <w:rsid w:val="00E949E2"/>
    <w:pPr>
      <w:widowControl w:val="0"/>
      <w:suppressLineNumbers/>
      <w:suppressAutoHyphens/>
    </w:pPr>
    <w:rPr>
      <w:szCs w:val="20"/>
      <w:lang w:eastAsia="ar-SA"/>
    </w:rPr>
  </w:style>
  <w:style w:type="paragraph" w:customStyle="1" w:styleId="Contenidodelatabla">
    <w:name w:val="Contenido de la tabla"/>
    <w:basedOn w:val="Normal"/>
    <w:uiPriority w:val="99"/>
    <w:rsid w:val="00E949E2"/>
    <w:pPr>
      <w:suppressLineNumbers/>
      <w:suppressAutoHyphens/>
      <w:spacing w:line="360" w:lineRule="atLeast"/>
    </w:pPr>
    <w:rPr>
      <w:lang w:val="es-ES" w:eastAsia="ar-SA"/>
    </w:rPr>
  </w:style>
  <w:style w:type="paragraph" w:customStyle="1" w:styleId="Encabezadodelatabla">
    <w:name w:val="Encabezado de la tabla"/>
    <w:basedOn w:val="Contenidodelatabla"/>
    <w:uiPriority w:val="99"/>
    <w:rsid w:val="00E949E2"/>
    <w:pPr>
      <w:jc w:val="center"/>
    </w:pPr>
    <w:rPr>
      <w:b/>
      <w:bCs/>
    </w:rPr>
  </w:style>
  <w:style w:type="paragraph" w:customStyle="1" w:styleId="WW-Textocomentario">
    <w:name w:val="WW-Texto comentario"/>
    <w:basedOn w:val="Normal"/>
    <w:uiPriority w:val="99"/>
    <w:rsid w:val="00E949E2"/>
    <w:pPr>
      <w:suppressAutoHyphens/>
    </w:pPr>
    <w:rPr>
      <w:rFonts w:ascii="Arial" w:hAnsi="Arial"/>
      <w:sz w:val="20"/>
      <w:szCs w:val="20"/>
      <w:lang w:val="es-ES" w:eastAsia="ar-SA"/>
    </w:rPr>
  </w:style>
  <w:style w:type="paragraph" w:customStyle="1" w:styleId="WW-Asuntodelcomentario">
    <w:name w:val="WW-Asunto del comentario"/>
    <w:basedOn w:val="WW-Textocomentario"/>
    <w:next w:val="WW-Textocomentario"/>
    <w:uiPriority w:val="99"/>
    <w:rsid w:val="00E949E2"/>
    <w:rPr>
      <w:b/>
      <w:bCs/>
    </w:rPr>
  </w:style>
  <w:style w:type="paragraph" w:customStyle="1" w:styleId="WW-Textodeglobo">
    <w:name w:val="WW-Texto de globo"/>
    <w:basedOn w:val="Normal"/>
    <w:uiPriority w:val="99"/>
    <w:rsid w:val="00E949E2"/>
    <w:pPr>
      <w:suppressAutoHyphens/>
    </w:pPr>
    <w:rPr>
      <w:rFonts w:ascii="Tahoma" w:hAnsi="Tahoma" w:cs="Tahoma"/>
      <w:sz w:val="16"/>
      <w:szCs w:val="16"/>
      <w:lang w:val="es-ES" w:eastAsia="ar-SA"/>
    </w:rPr>
  </w:style>
  <w:style w:type="paragraph" w:customStyle="1" w:styleId="Contenidodelmarco">
    <w:name w:val="Contenido del marco"/>
    <w:basedOn w:val="Textoindependiente"/>
    <w:uiPriority w:val="99"/>
    <w:rsid w:val="00E949E2"/>
    <w:pPr>
      <w:widowControl/>
      <w:autoSpaceDE/>
      <w:spacing w:after="120"/>
      <w:jc w:val="left"/>
    </w:pPr>
    <w:rPr>
      <w:b w:val="0"/>
      <w:bCs w:val="0"/>
    </w:rPr>
  </w:style>
  <w:style w:type="paragraph" w:customStyle="1" w:styleId="BT1">
    <w:name w:val="B_T_1"/>
    <w:uiPriority w:val="99"/>
    <w:rsid w:val="00E949E2"/>
    <w:pPr>
      <w:tabs>
        <w:tab w:val="left" w:pos="567"/>
        <w:tab w:val="left" w:pos="720"/>
      </w:tabs>
      <w:suppressAutoHyphens/>
      <w:spacing w:before="120"/>
      <w:jc w:val="both"/>
    </w:pPr>
    <w:rPr>
      <w:rFonts w:ascii="Arial" w:eastAsia="ヒラギノ角ゴ Pro W3" w:hAnsi="Arial"/>
      <w:color w:val="000000"/>
      <w:szCs w:val="20"/>
      <w:lang w:val="es-ES_tradnl" w:eastAsia="ar-SA"/>
    </w:rPr>
  </w:style>
  <w:style w:type="paragraph" w:customStyle="1" w:styleId="INCISO0">
    <w:name w:val="INCISO"/>
    <w:uiPriority w:val="99"/>
    <w:rsid w:val="00E949E2"/>
    <w:pPr>
      <w:tabs>
        <w:tab w:val="left" w:pos="1152"/>
      </w:tabs>
      <w:suppressAutoHyphens/>
      <w:spacing w:after="101" w:line="216" w:lineRule="atLeast"/>
      <w:ind w:left="1152" w:hanging="432"/>
      <w:jc w:val="both"/>
    </w:pPr>
    <w:rPr>
      <w:rFonts w:ascii="Arial" w:eastAsia="ヒラギノ角ゴ Pro W3" w:hAnsi="Arial"/>
      <w:color w:val="000000"/>
      <w:sz w:val="18"/>
      <w:szCs w:val="20"/>
      <w:lang w:val="es-ES_tradnl" w:eastAsia="ar-SA"/>
    </w:rPr>
  </w:style>
  <w:style w:type="paragraph" w:customStyle="1" w:styleId="Textonotapie1">
    <w:name w:val="Texto nota pie1"/>
    <w:uiPriority w:val="99"/>
    <w:rsid w:val="00E949E2"/>
    <w:pPr>
      <w:suppressAutoHyphens/>
    </w:pPr>
    <w:rPr>
      <w:rFonts w:eastAsia="ヒラギノ角ゴ Pro W3"/>
      <w:color w:val="000000"/>
      <w:sz w:val="20"/>
      <w:szCs w:val="20"/>
      <w:lang w:val="es-ES_tradnl" w:eastAsia="ar-SA"/>
    </w:rPr>
  </w:style>
  <w:style w:type="paragraph" w:customStyle="1" w:styleId="-Textonotapie">
    <w:name w:val="-Texto nota pie"/>
    <w:basedOn w:val="Normal"/>
    <w:uiPriority w:val="99"/>
    <w:rsid w:val="00E949E2"/>
    <w:pPr>
      <w:tabs>
        <w:tab w:val="left" w:pos="284"/>
      </w:tabs>
      <w:suppressAutoHyphens/>
      <w:spacing w:before="40" w:after="40"/>
      <w:ind w:left="567" w:firstLine="567"/>
      <w:jc w:val="both"/>
    </w:pPr>
    <w:rPr>
      <w:rFonts w:ascii="Arial" w:eastAsia="ヒラギノ角ゴ Pro W3" w:hAnsi="Arial"/>
      <w:color w:val="000000"/>
      <w:szCs w:val="20"/>
      <w:lang w:val="es-ES_tradnl" w:eastAsia="ar-SA"/>
    </w:rPr>
  </w:style>
  <w:style w:type="paragraph" w:customStyle="1" w:styleId="Lista21">
    <w:name w:val="Lista 21"/>
    <w:uiPriority w:val="99"/>
    <w:rsid w:val="00E949E2"/>
    <w:pPr>
      <w:suppressAutoHyphens/>
      <w:ind w:left="566" w:hanging="283"/>
    </w:pPr>
    <w:rPr>
      <w:rFonts w:ascii="Lucida Grande" w:eastAsia="ヒラギノ角ゴ Pro W3" w:hAnsi="Lucida Grande"/>
      <w:color w:val="000000"/>
      <w:sz w:val="20"/>
      <w:szCs w:val="20"/>
      <w:lang w:val="es-ES_tradnl" w:eastAsia="ar-SA"/>
    </w:rPr>
  </w:style>
  <w:style w:type="paragraph" w:customStyle="1" w:styleId="fraccion">
    <w:name w:val="fraccion"/>
    <w:uiPriority w:val="99"/>
    <w:rsid w:val="00E949E2"/>
    <w:pPr>
      <w:tabs>
        <w:tab w:val="left" w:pos="1276"/>
      </w:tabs>
      <w:suppressAutoHyphens/>
      <w:ind w:left="1134" w:hanging="567"/>
      <w:jc w:val="both"/>
    </w:pPr>
    <w:rPr>
      <w:rFonts w:ascii="Arial" w:eastAsia="ヒラギノ角ゴ Pro W3" w:hAnsi="Arial"/>
      <w:color w:val="000000"/>
      <w:szCs w:val="20"/>
      <w:lang w:val="es-ES_tradnl" w:eastAsia="ar-SA"/>
    </w:rPr>
  </w:style>
  <w:style w:type="paragraph" w:customStyle="1" w:styleId="CarCar1Car1">
    <w:name w:val="Car Car1 Car1"/>
    <w:basedOn w:val="Normal"/>
    <w:uiPriority w:val="99"/>
    <w:rsid w:val="00E949E2"/>
    <w:pPr>
      <w:suppressAutoHyphens/>
      <w:autoSpaceDE w:val="0"/>
      <w:spacing w:after="160" w:line="240" w:lineRule="exact"/>
      <w:jc w:val="right"/>
    </w:pPr>
    <w:rPr>
      <w:rFonts w:ascii="Verdana" w:eastAsia="MS Mincho" w:hAnsi="Verdana" w:cs="Arial"/>
      <w:sz w:val="20"/>
      <w:szCs w:val="20"/>
      <w:lang w:eastAsia="ar-SA"/>
    </w:rPr>
  </w:style>
  <w:style w:type="paragraph" w:customStyle="1" w:styleId="content1">
    <w:name w:val="content1"/>
    <w:basedOn w:val="Normal"/>
    <w:uiPriority w:val="99"/>
    <w:rsid w:val="00E949E2"/>
    <w:pPr>
      <w:suppressAutoHyphens/>
      <w:spacing w:before="100" w:after="100"/>
    </w:pPr>
    <w:rPr>
      <w:lang w:val="es-ES" w:eastAsia="ar-SA"/>
    </w:rPr>
  </w:style>
  <w:style w:type="paragraph" w:customStyle="1" w:styleId="WW-Sangranormal">
    <w:name w:val="WW-Sangría normal"/>
    <w:basedOn w:val="Normal"/>
    <w:uiPriority w:val="99"/>
    <w:rsid w:val="00E949E2"/>
    <w:pPr>
      <w:suppressAutoHyphens/>
      <w:ind w:left="708"/>
    </w:pPr>
    <w:rPr>
      <w:rFonts w:ascii="Arial" w:hAnsi="Arial"/>
      <w:bCs/>
      <w:sz w:val="20"/>
      <w:szCs w:val="20"/>
      <w:lang w:val="es-ES_tradnl" w:eastAsia="ar-SA"/>
    </w:rPr>
  </w:style>
  <w:style w:type="paragraph" w:customStyle="1" w:styleId="WW-Sangra2detindependiente1">
    <w:name w:val="WW-Sangría 2 de t. independiente1"/>
    <w:basedOn w:val="Normal"/>
    <w:uiPriority w:val="99"/>
    <w:rsid w:val="00E949E2"/>
    <w:pPr>
      <w:widowControl w:val="0"/>
      <w:suppressAutoHyphens/>
      <w:ind w:left="213" w:hanging="426"/>
      <w:jc w:val="both"/>
    </w:pPr>
    <w:rPr>
      <w:rFonts w:ascii="Arial" w:eastAsia="Lucida Sans Unicode" w:hAnsi="Arial"/>
      <w:sz w:val="12"/>
      <w:szCs w:val="20"/>
      <w:lang w:eastAsia="ar-SA"/>
    </w:rPr>
  </w:style>
  <w:style w:type="paragraph" w:customStyle="1" w:styleId="WW-Sangra3detindependiente1">
    <w:name w:val="WW-Sangría 3 de t. independiente1"/>
    <w:basedOn w:val="Normal"/>
    <w:uiPriority w:val="99"/>
    <w:rsid w:val="00E949E2"/>
    <w:pPr>
      <w:widowControl w:val="0"/>
      <w:suppressAutoHyphens/>
      <w:ind w:left="213"/>
      <w:jc w:val="both"/>
    </w:pPr>
    <w:rPr>
      <w:rFonts w:ascii="Arial" w:eastAsia="Lucida Sans Unicode" w:hAnsi="Arial"/>
      <w:sz w:val="11"/>
      <w:szCs w:val="20"/>
      <w:lang w:eastAsia="ar-SA"/>
    </w:rPr>
  </w:style>
  <w:style w:type="paragraph" w:customStyle="1" w:styleId="xl64">
    <w:name w:val="xl64"/>
    <w:basedOn w:val="Normal"/>
    <w:uiPriority w:val="99"/>
    <w:rsid w:val="00E949E2"/>
    <w:pPr>
      <w:pBdr>
        <w:left w:val="double" w:sz="2" w:space="0" w:color="000000"/>
        <w:right w:val="single" w:sz="2" w:space="0" w:color="000000"/>
      </w:pBdr>
      <w:suppressAutoHyphens/>
      <w:spacing w:before="280" w:after="280"/>
    </w:pPr>
    <w:rPr>
      <w:rFonts w:ascii="Arial Unicode MS" w:eastAsia="Arial Unicode MS" w:hAnsi="Arial Unicode MS" w:cs="Arial Unicode MS"/>
      <w:lang w:val="es-ES" w:eastAsia="ar-SA"/>
    </w:rPr>
  </w:style>
  <w:style w:type="paragraph" w:customStyle="1" w:styleId="WW-Textoindependiente31">
    <w:name w:val="WW-Texto independiente 31"/>
    <w:basedOn w:val="Normal"/>
    <w:uiPriority w:val="99"/>
    <w:rsid w:val="00E949E2"/>
    <w:pPr>
      <w:suppressAutoHyphens/>
      <w:jc w:val="both"/>
    </w:pPr>
    <w:rPr>
      <w:rFonts w:ascii="Arial" w:hAnsi="Arial"/>
      <w:b/>
      <w:bCs/>
      <w:i/>
      <w:szCs w:val="20"/>
      <w:lang w:val="es-ES" w:eastAsia="ar-SA"/>
    </w:rPr>
  </w:style>
  <w:style w:type="paragraph" w:customStyle="1" w:styleId="WW-Textodebloque1">
    <w:name w:val="WW-Texto de bloque1"/>
    <w:basedOn w:val="Normal"/>
    <w:uiPriority w:val="99"/>
    <w:rsid w:val="00E949E2"/>
    <w:pPr>
      <w:suppressAutoHyphens/>
      <w:ind w:left="-567" w:right="1807"/>
      <w:jc w:val="both"/>
    </w:pPr>
    <w:rPr>
      <w:sz w:val="20"/>
      <w:szCs w:val="20"/>
      <w:lang w:val="es-ES" w:eastAsia="ar-SA"/>
    </w:rPr>
  </w:style>
  <w:style w:type="paragraph" w:customStyle="1" w:styleId="ndicel10">
    <w:name w:val="Índicel 10"/>
    <w:basedOn w:val="ndice"/>
    <w:uiPriority w:val="99"/>
    <w:rsid w:val="00E949E2"/>
    <w:pPr>
      <w:widowControl w:val="0"/>
      <w:tabs>
        <w:tab w:val="right" w:leader="dot" w:pos="9972"/>
      </w:tabs>
      <w:spacing w:line="240" w:lineRule="auto"/>
      <w:ind w:left="2547"/>
      <w:jc w:val="both"/>
    </w:pPr>
    <w:rPr>
      <w:rFonts w:ascii="Arial" w:hAnsi="Arial"/>
      <w:szCs w:val="20"/>
      <w:lang w:val="es-MX"/>
    </w:rPr>
  </w:style>
  <w:style w:type="paragraph" w:customStyle="1" w:styleId="Textopredeterminado">
    <w:name w:val="Texto predeterminado"/>
    <w:basedOn w:val="Normal"/>
    <w:uiPriority w:val="99"/>
    <w:rsid w:val="00E949E2"/>
    <w:pPr>
      <w:widowControl w:val="0"/>
      <w:suppressAutoHyphens/>
      <w:autoSpaceDE w:val="0"/>
    </w:pPr>
    <w:rPr>
      <w:rFonts w:ascii="Arial" w:hAnsi="Arial" w:cs="Arial"/>
      <w:lang w:val="en-US" w:eastAsia="ar-SA"/>
    </w:rPr>
  </w:style>
  <w:style w:type="paragraph" w:customStyle="1" w:styleId="ANOTACION0">
    <w:name w:val="ANOTACION"/>
    <w:basedOn w:val="Normal"/>
    <w:uiPriority w:val="99"/>
    <w:rsid w:val="00E949E2"/>
    <w:pPr>
      <w:spacing w:before="101" w:after="101" w:line="216" w:lineRule="atLeast"/>
      <w:jc w:val="center"/>
    </w:pPr>
    <w:rPr>
      <w:b/>
      <w:sz w:val="18"/>
      <w:szCs w:val="20"/>
      <w:lang w:val="es-ES_tradnl"/>
    </w:rPr>
  </w:style>
  <w:style w:type="paragraph" w:customStyle="1" w:styleId="CarCarCarCarCarCar">
    <w:name w:val="Car Car Car Car Car Car"/>
    <w:basedOn w:val="Normal"/>
    <w:uiPriority w:val="99"/>
    <w:rsid w:val="00E949E2"/>
    <w:pPr>
      <w:autoSpaceDE w:val="0"/>
      <w:autoSpaceDN w:val="0"/>
      <w:adjustRightInd w:val="0"/>
      <w:spacing w:after="160" w:line="240" w:lineRule="exact"/>
      <w:jc w:val="right"/>
    </w:pPr>
    <w:rPr>
      <w:rFonts w:ascii="Verdana" w:eastAsia="MS Mincho" w:hAnsi="Verdana" w:cs="Verdana"/>
      <w:sz w:val="20"/>
      <w:szCs w:val="20"/>
      <w:lang w:eastAsia="en-US"/>
    </w:rPr>
  </w:style>
  <w:style w:type="paragraph" w:customStyle="1" w:styleId="plaintext0">
    <w:name w:val="plaintext0"/>
    <w:basedOn w:val="Normal"/>
    <w:uiPriority w:val="99"/>
    <w:rsid w:val="00E949E2"/>
    <w:pPr>
      <w:overflowPunct w:val="0"/>
      <w:autoSpaceDE w:val="0"/>
      <w:autoSpaceDN w:val="0"/>
    </w:pPr>
    <w:rPr>
      <w:rFonts w:ascii="Courier New" w:hAnsi="Courier New" w:cs="Courier New"/>
      <w:sz w:val="20"/>
      <w:szCs w:val="20"/>
      <w:lang w:val="es-ES"/>
    </w:rPr>
  </w:style>
  <w:style w:type="paragraph" w:customStyle="1" w:styleId="plaintext">
    <w:name w:val="plaintext"/>
    <w:basedOn w:val="Normal"/>
    <w:uiPriority w:val="99"/>
    <w:rsid w:val="00E949E2"/>
    <w:pPr>
      <w:overflowPunct w:val="0"/>
      <w:autoSpaceDE w:val="0"/>
      <w:autoSpaceDN w:val="0"/>
    </w:pPr>
    <w:rPr>
      <w:rFonts w:ascii="Courier New" w:hAnsi="Courier New" w:cs="Courier New"/>
      <w:sz w:val="20"/>
      <w:szCs w:val="20"/>
      <w:lang w:val="es-ES"/>
    </w:rPr>
  </w:style>
  <w:style w:type="paragraph" w:customStyle="1" w:styleId="bodytext2">
    <w:name w:val="bodytext2"/>
    <w:basedOn w:val="Normal"/>
    <w:uiPriority w:val="99"/>
    <w:rsid w:val="00E949E2"/>
    <w:pPr>
      <w:overflowPunct w:val="0"/>
      <w:autoSpaceDE w:val="0"/>
      <w:autoSpaceDN w:val="0"/>
      <w:jc w:val="both"/>
    </w:pPr>
    <w:rPr>
      <w:rFonts w:ascii="Arial" w:hAnsi="Arial" w:cs="Arial"/>
      <w:sz w:val="20"/>
      <w:szCs w:val="20"/>
      <w:lang w:val="es-ES"/>
    </w:rPr>
  </w:style>
  <w:style w:type="paragraph" w:customStyle="1" w:styleId="Textosinformato1">
    <w:name w:val="Texto sin formato1"/>
    <w:basedOn w:val="Normal"/>
    <w:uiPriority w:val="99"/>
    <w:rsid w:val="00E949E2"/>
    <w:pPr>
      <w:widowControl w:val="0"/>
      <w:overflowPunct w:val="0"/>
      <w:autoSpaceDE w:val="0"/>
      <w:autoSpaceDN w:val="0"/>
      <w:adjustRightInd w:val="0"/>
    </w:pPr>
    <w:rPr>
      <w:rFonts w:ascii="Courier New" w:hAnsi="Courier New"/>
      <w:sz w:val="20"/>
      <w:szCs w:val="20"/>
      <w:lang w:val="es-ES"/>
    </w:rPr>
  </w:style>
  <w:style w:type="paragraph" w:customStyle="1" w:styleId="Prrafodelista2">
    <w:name w:val="Párrafo de lista2"/>
    <w:basedOn w:val="Normal"/>
    <w:uiPriority w:val="99"/>
    <w:qFormat/>
    <w:rsid w:val="00E949E2"/>
    <w:pPr>
      <w:ind w:left="720"/>
    </w:pPr>
    <w:rPr>
      <w:rFonts w:ascii="Arial" w:hAnsi="Arial"/>
      <w:szCs w:val="20"/>
      <w:lang w:val="es-ES_tradnl"/>
    </w:rPr>
  </w:style>
  <w:style w:type="paragraph" w:customStyle="1" w:styleId="CarCarCarCar2">
    <w:name w:val="Car Car Car Car2"/>
    <w:basedOn w:val="Normal"/>
    <w:uiPriority w:val="99"/>
    <w:rsid w:val="00E949E2"/>
    <w:pPr>
      <w:suppressAutoHyphens/>
      <w:spacing w:after="160" w:line="240" w:lineRule="exact"/>
    </w:pPr>
    <w:rPr>
      <w:rFonts w:ascii="Tahoma" w:hAnsi="Tahoma"/>
      <w:sz w:val="20"/>
      <w:szCs w:val="20"/>
      <w:lang w:val="en-US" w:eastAsia="ar-SA"/>
    </w:rPr>
  </w:style>
  <w:style w:type="paragraph" w:customStyle="1" w:styleId="Textodeglobo2">
    <w:name w:val="Texto de globo2"/>
    <w:basedOn w:val="Normal"/>
    <w:uiPriority w:val="99"/>
    <w:rsid w:val="00E949E2"/>
    <w:pPr>
      <w:widowControl w:val="0"/>
      <w:suppressAutoHyphens/>
      <w:jc w:val="both"/>
    </w:pPr>
    <w:rPr>
      <w:rFonts w:ascii="Tahoma" w:hAnsi="Tahoma" w:cs="Tahoma"/>
      <w:sz w:val="16"/>
      <w:szCs w:val="16"/>
      <w:lang w:eastAsia="ar-SA"/>
    </w:rPr>
  </w:style>
  <w:style w:type="paragraph" w:customStyle="1" w:styleId="Textoindependiente24">
    <w:name w:val="Texto independiente 24"/>
    <w:basedOn w:val="Normal"/>
    <w:uiPriority w:val="99"/>
    <w:rsid w:val="00E949E2"/>
    <w:pPr>
      <w:suppressAutoHyphens/>
      <w:overflowPunct w:val="0"/>
      <w:autoSpaceDE w:val="0"/>
      <w:jc w:val="both"/>
    </w:pPr>
  </w:style>
  <w:style w:type="paragraph" w:customStyle="1" w:styleId="Textoindependiente34">
    <w:name w:val="Texto independiente 34"/>
    <w:basedOn w:val="Normal"/>
    <w:uiPriority w:val="99"/>
    <w:rsid w:val="00E949E2"/>
    <w:pPr>
      <w:suppressAutoHyphens/>
      <w:overflowPunct w:val="0"/>
      <w:autoSpaceDE w:val="0"/>
    </w:pPr>
    <w:rPr>
      <w:rFonts w:ascii="Arial" w:hAnsi="Arial"/>
      <w:sz w:val="16"/>
      <w:szCs w:val="20"/>
      <w:lang w:val="es-ES" w:eastAsia="ar-SA"/>
    </w:rPr>
  </w:style>
  <w:style w:type="paragraph" w:customStyle="1" w:styleId="CarCarCarCarCarCarCarCarCarCarCarCarCarCarCarCarCarCarCarCarCar1CarCarCarCar2">
    <w:name w:val="Car Car Car Car Car Car Car Car Car Car Car Car Car Car Car Car Car Car Car Car Car1 Car Car Car Car2"/>
    <w:basedOn w:val="Normal"/>
    <w:uiPriority w:val="99"/>
    <w:rsid w:val="00E949E2"/>
    <w:pPr>
      <w:suppressAutoHyphens/>
      <w:spacing w:after="160" w:line="240" w:lineRule="exact"/>
    </w:pPr>
    <w:rPr>
      <w:rFonts w:ascii="Tahoma" w:hAnsi="Tahoma"/>
      <w:sz w:val="20"/>
      <w:szCs w:val="20"/>
      <w:lang w:val="en-US" w:eastAsia="ar-SA"/>
    </w:rPr>
  </w:style>
  <w:style w:type="paragraph" w:customStyle="1" w:styleId="CarCarCarCarCarCarCar2">
    <w:name w:val="Car Car Car Car Car Car Car2"/>
    <w:basedOn w:val="Normal"/>
    <w:uiPriority w:val="99"/>
    <w:rsid w:val="00E949E2"/>
    <w:pPr>
      <w:suppressAutoHyphens/>
      <w:spacing w:after="160" w:line="240" w:lineRule="exact"/>
    </w:pPr>
    <w:rPr>
      <w:rFonts w:ascii="Tahoma" w:hAnsi="Tahoma"/>
      <w:sz w:val="20"/>
      <w:szCs w:val="20"/>
      <w:lang w:val="en-US" w:eastAsia="ar-SA"/>
    </w:rPr>
  </w:style>
  <w:style w:type="paragraph" w:customStyle="1" w:styleId="Car2CarCarCar1">
    <w:name w:val="Car2 Car Car Car1"/>
    <w:basedOn w:val="Normal"/>
    <w:uiPriority w:val="99"/>
    <w:rsid w:val="00E949E2"/>
    <w:pPr>
      <w:suppressAutoHyphens/>
      <w:spacing w:after="160" w:line="240" w:lineRule="exact"/>
    </w:pPr>
    <w:rPr>
      <w:rFonts w:ascii="Tahoma" w:hAnsi="Tahoma"/>
      <w:sz w:val="20"/>
      <w:szCs w:val="20"/>
      <w:lang w:val="en-US" w:eastAsia="ar-SA"/>
    </w:rPr>
  </w:style>
  <w:style w:type="paragraph" w:customStyle="1" w:styleId="CarCarCarCarCarCarCarCarCarCarCarCarCar1">
    <w:name w:val="Car Car Car Car Car Car Car Car Car Car Car Car Car1"/>
    <w:basedOn w:val="Normal"/>
    <w:uiPriority w:val="99"/>
    <w:rsid w:val="00E949E2"/>
    <w:pPr>
      <w:suppressAutoHyphens/>
      <w:spacing w:after="160" w:line="240" w:lineRule="exact"/>
    </w:pPr>
    <w:rPr>
      <w:rFonts w:ascii="Tahoma" w:hAnsi="Tahoma"/>
      <w:sz w:val="20"/>
      <w:szCs w:val="20"/>
      <w:lang w:val="en-US" w:eastAsia="ar-SA"/>
    </w:rPr>
  </w:style>
  <w:style w:type="paragraph" w:customStyle="1" w:styleId="Prrafodelista3">
    <w:name w:val="Párrafo de lista3"/>
    <w:basedOn w:val="Normal"/>
    <w:uiPriority w:val="99"/>
    <w:qFormat/>
    <w:rsid w:val="00E949E2"/>
    <w:pPr>
      <w:suppressAutoHyphens/>
      <w:ind w:left="720"/>
    </w:pPr>
    <w:rPr>
      <w:rFonts w:ascii="Arial" w:hAnsi="Arial"/>
      <w:szCs w:val="20"/>
      <w:lang w:val="es-ES_tradnl" w:eastAsia="ar-SA"/>
    </w:rPr>
  </w:style>
  <w:style w:type="paragraph" w:customStyle="1" w:styleId="Normal2">
    <w:name w:val="Normal2"/>
    <w:basedOn w:val="Normal"/>
    <w:uiPriority w:val="99"/>
    <w:rsid w:val="00E949E2"/>
    <w:pPr>
      <w:suppressAutoHyphens/>
      <w:spacing w:before="100" w:after="100"/>
    </w:pPr>
    <w:rPr>
      <w:color w:val="000000"/>
      <w:sz w:val="20"/>
      <w:szCs w:val="20"/>
      <w:lang w:val="es-ES" w:eastAsia="ar-SA"/>
    </w:rPr>
  </w:style>
  <w:style w:type="paragraph" w:customStyle="1" w:styleId="CarCar1Car2">
    <w:name w:val="Car Car1 Car2"/>
    <w:basedOn w:val="Normal"/>
    <w:uiPriority w:val="99"/>
    <w:rsid w:val="00E949E2"/>
    <w:pPr>
      <w:suppressAutoHyphens/>
      <w:autoSpaceDE w:val="0"/>
      <w:spacing w:after="160" w:line="240" w:lineRule="exact"/>
      <w:jc w:val="right"/>
    </w:pPr>
    <w:rPr>
      <w:rFonts w:ascii="Verdana" w:eastAsia="MS Mincho" w:hAnsi="Verdana" w:cs="Arial"/>
      <w:sz w:val="20"/>
      <w:szCs w:val="20"/>
      <w:lang w:eastAsia="ar-SA"/>
    </w:rPr>
  </w:style>
  <w:style w:type="paragraph" w:customStyle="1" w:styleId="Textoindependiente219">
    <w:name w:val="Texto independiente 219"/>
    <w:basedOn w:val="Normal"/>
    <w:uiPriority w:val="99"/>
    <w:rsid w:val="00E949E2"/>
    <w:pPr>
      <w:overflowPunct w:val="0"/>
      <w:autoSpaceDE w:val="0"/>
      <w:autoSpaceDN w:val="0"/>
      <w:adjustRightInd w:val="0"/>
      <w:jc w:val="both"/>
    </w:pPr>
    <w:rPr>
      <w:rFonts w:ascii="Arial" w:hAnsi="Arial"/>
      <w:sz w:val="20"/>
      <w:szCs w:val="20"/>
      <w:lang w:val="es-ES_tradnl"/>
    </w:rPr>
  </w:style>
  <w:style w:type="paragraph" w:customStyle="1" w:styleId="xl63">
    <w:name w:val="xl63"/>
    <w:basedOn w:val="Normal"/>
    <w:uiPriority w:val="99"/>
    <w:rsid w:val="00E949E2"/>
    <w:pPr>
      <w:pBdr>
        <w:top w:val="single" w:sz="4" w:space="0" w:color="auto"/>
        <w:left w:val="single" w:sz="4" w:space="0" w:color="auto"/>
        <w:bottom w:val="single" w:sz="4" w:space="0" w:color="auto"/>
        <w:right w:val="single" w:sz="4" w:space="0" w:color="auto"/>
      </w:pBdr>
      <w:spacing w:before="100" w:beforeAutospacing="1" w:after="100" w:afterAutospacing="1"/>
    </w:pPr>
    <w:rPr>
      <w:lang w:eastAsia="es-MX"/>
    </w:rPr>
  </w:style>
  <w:style w:type="paragraph" w:customStyle="1" w:styleId="xl65">
    <w:name w:val="xl65"/>
    <w:basedOn w:val="Normal"/>
    <w:uiPriority w:val="99"/>
    <w:rsid w:val="00E949E2"/>
    <w:pPr>
      <w:pBdr>
        <w:top w:val="single" w:sz="4" w:space="0" w:color="auto"/>
        <w:left w:val="single" w:sz="4" w:space="0" w:color="auto"/>
        <w:bottom w:val="single" w:sz="4" w:space="0" w:color="auto"/>
        <w:right w:val="single" w:sz="8" w:space="0" w:color="auto"/>
      </w:pBdr>
      <w:spacing w:before="100" w:beforeAutospacing="1" w:after="100" w:afterAutospacing="1"/>
    </w:pPr>
    <w:rPr>
      <w:lang w:eastAsia="es-MX"/>
    </w:rPr>
  </w:style>
  <w:style w:type="paragraph" w:customStyle="1" w:styleId="xl66">
    <w:name w:val="xl66"/>
    <w:basedOn w:val="Normal"/>
    <w:uiPriority w:val="99"/>
    <w:rsid w:val="00E949E2"/>
    <w:pPr>
      <w:pBdr>
        <w:left w:val="single" w:sz="4" w:space="0" w:color="auto"/>
        <w:bottom w:val="single" w:sz="4" w:space="0" w:color="auto"/>
        <w:right w:val="single" w:sz="8" w:space="0" w:color="auto"/>
      </w:pBdr>
      <w:spacing w:before="100" w:beforeAutospacing="1" w:after="100" w:afterAutospacing="1"/>
    </w:pPr>
    <w:rPr>
      <w:lang w:eastAsia="es-MX"/>
    </w:rPr>
  </w:style>
  <w:style w:type="paragraph" w:customStyle="1" w:styleId="xl67">
    <w:name w:val="xl67"/>
    <w:basedOn w:val="Normal"/>
    <w:uiPriority w:val="99"/>
    <w:rsid w:val="00E949E2"/>
    <w:pPr>
      <w:pBdr>
        <w:top w:val="single" w:sz="8" w:space="0" w:color="auto"/>
        <w:left w:val="single" w:sz="8" w:space="0" w:color="auto"/>
        <w:bottom w:val="single" w:sz="8" w:space="0" w:color="auto"/>
        <w:right w:val="single" w:sz="8" w:space="0" w:color="auto"/>
      </w:pBdr>
      <w:shd w:val="clear" w:color="auto" w:fill="C4BD97"/>
      <w:spacing w:before="100" w:beforeAutospacing="1" w:after="100" w:afterAutospacing="1"/>
      <w:jc w:val="center"/>
    </w:pPr>
    <w:rPr>
      <w:rFonts w:ascii="Arial Narrow" w:hAnsi="Arial Narrow"/>
      <w:b/>
      <w:bCs/>
      <w:lang w:eastAsia="es-MX"/>
    </w:rPr>
  </w:style>
  <w:style w:type="paragraph" w:customStyle="1" w:styleId="xl68">
    <w:name w:val="xl68"/>
    <w:basedOn w:val="Normal"/>
    <w:uiPriority w:val="99"/>
    <w:rsid w:val="00E949E2"/>
    <w:pPr>
      <w:pBdr>
        <w:top w:val="single" w:sz="8" w:space="0" w:color="auto"/>
        <w:bottom w:val="single" w:sz="8" w:space="0" w:color="auto"/>
        <w:right w:val="single" w:sz="8" w:space="0" w:color="auto"/>
      </w:pBdr>
      <w:shd w:val="clear" w:color="auto" w:fill="C4BD97"/>
      <w:spacing w:before="100" w:beforeAutospacing="1" w:after="100" w:afterAutospacing="1"/>
      <w:jc w:val="center"/>
    </w:pPr>
    <w:rPr>
      <w:rFonts w:ascii="Arial Narrow" w:hAnsi="Arial Narrow"/>
      <w:b/>
      <w:bCs/>
      <w:lang w:eastAsia="es-MX"/>
    </w:rPr>
  </w:style>
  <w:style w:type="paragraph" w:customStyle="1" w:styleId="xl69">
    <w:name w:val="xl69"/>
    <w:basedOn w:val="Normal"/>
    <w:uiPriority w:val="99"/>
    <w:rsid w:val="00E949E2"/>
    <w:pPr>
      <w:pBdr>
        <w:top w:val="single" w:sz="4" w:space="0" w:color="auto"/>
        <w:left w:val="single" w:sz="8" w:space="0" w:color="auto"/>
        <w:right w:val="single" w:sz="4" w:space="0" w:color="auto"/>
      </w:pBdr>
      <w:spacing w:before="100" w:beforeAutospacing="1" w:after="100" w:afterAutospacing="1"/>
    </w:pPr>
    <w:rPr>
      <w:lang w:eastAsia="es-MX"/>
    </w:rPr>
  </w:style>
  <w:style w:type="paragraph" w:customStyle="1" w:styleId="xl70">
    <w:name w:val="xl70"/>
    <w:basedOn w:val="Normal"/>
    <w:uiPriority w:val="99"/>
    <w:rsid w:val="00E949E2"/>
    <w:pPr>
      <w:pBdr>
        <w:top w:val="single" w:sz="4" w:space="0" w:color="auto"/>
        <w:left w:val="single" w:sz="4" w:space="0" w:color="auto"/>
        <w:right w:val="single" w:sz="4" w:space="0" w:color="auto"/>
      </w:pBdr>
      <w:spacing w:before="100" w:beforeAutospacing="1" w:after="100" w:afterAutospacing="1"/>
    </w:pPr>
    <w:rPr>
      <w:lang w:eastAsia="es-MX"/>
    </w:rPr>
  </w:style>
  <w:style w:type="paragraph" w:customStyle="1" w:styleId="xl71">
    <w:name w:val="xl71"/>
    <w:basedOn w:val="Normal"/>
    <w:uiPriority w:val="99"/>
    <w:rsid w:val="00E949E2"/>
    <w:pPr>
      <w:pBdr>
        <w:top w:val="single" w:sz="4" w:space="0" w:color="auto"/>
        <w:left w:val="single" w:sz="4" w:space="0" w:color="auto"/>
        <w:right w:val="single" w:sz="8" w:space="0" w:color="auto"/>
      </w:pBdr>
      <w:spacing w:before="100" w:beforeAutospacing="1" w:after="100" w:afterAutospacing="1"/>
    </w:pPr>
    <w:rPr>
      <w:lang w:eastAsia="es-MX"/>
    </w:rPr>
  </w:style>
  <w:style w:type="paragraph" w:customStyle="1" w:styleId="xl72">
    <w:name w:val="xl72"/>
    <w:basedOn w:val="Normal"/>
    <w:uiPriority w:val="99"/>
    <w:rsid w:val="00E949E2"/>
    <w:pPr>
      <w:pBdr>
        <w:top w:val="single" w:sz="4" w:space="0" w:color="auto"/>
        <w:left w:val="single" w:sz="4" w:space="0" w:color="auto"/>
        <w:bottom w:val="single" w:sz="4" w:space="0" w:color="auto"/>
        <w:right w:val="single" w:sz="4" w:space="0" w:color="auto"/>
      </w:pBdr>
      <w:spacing w:before="100" w:beforeAutospacing="1" w:after="100" w:afterAutospacing="1"/>
    </w:pPr>
    <w:rPr>
      <w:lang w:eastAsia="es-MX"/>
    </w:rPr>
  </w:style>
  <w:style w:type="paragraph" w:customStyle="1" w:styleId="xl73">
    <w:name w:val="xl73"/>
    <w:basedOn w:val="Normal"/>
    <w:uiPriority w:val="99"/>
    <w:rsid w:val="00E949E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74">
    <w:name w:val="xl74"/>
    <w:basedOn w:val="Normal"/>
    <w:uiPriority w:val="99"/>
    <w:rsid w:val="00E949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75">
    <w:name w:val="xl75"/>
    <w:basedOn w:val="Normal"/>
    <w:uiPriority w:val="99"/>
    <w:rsid w:val="00E949E2"/>
    <w:pPr>
      <w:spacing w:before="100" w:beforeAutospacing="1" w:after="100" w:afterAutospacing="1"/>
      <w:jc w:val="center"/>
    </w:pPr>
    <w:rPr>
      <w:lang w:eastAsia="es-MX"/>
    </w:rPr>
  </w:style>
  <w:style w:type="paragraph" w:customStyle="1" w:styleId="xl76">
    <w:name w:val="xl76"/>
    <w:basedOn w:val="Normal"/>
    <w:uiPriority w:val="99"/>
    <w:rsid w:val="00E949E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lang w:eastAsia="es-MX"/>
    </w:rPr>
  </w:style>
  <w:style w:type="paragraph" w:customStyle="1" w:styleId="xl77">
    <w:name w:val="xl77"/>
    <w:basedOn w:val="Normal"/>
    <w:uiPriority w:val="99"/>
    <w:rsid w:val="00E949E2"/>
    <w:pPr>
      <w:pBdr>
        <w:top w:val="single" w:sz="4" w:space="0" w:color="auto"/>
        <w:left w:val="single" w:sz="4" w:space="0" w:color="auto"/>
        <w:right w:val="single" w:sz="4" w:space="0" w:color="auto"/>
      </w:pBdr>
      <w:spacing w:before="100" w:beforeAutospacing="1" w:after="100" w:afterAutospacing="1"/>
      <w:jc w:val="center"/>
    </w:pPr>
    <w:rPr>
      <w:lang w:eastAsia="es-MX"/>
    </w:rPr>
  </w:style>
  <w:style w:type="paragraph" w:customStyle="1" w:styleId="xl78">
    <w:name w:val="xl78"/>
    <w:basedOn w:val="Normal"/>
    <w:uiPriority w:val="99"/>
    <w:rsid w:val="00E949E2"/>
    <w:pPr>
      <w:pBdr>
        <w:top w:val="single" w:sz="4" w:space="0" w:color="auto"/>
        <w:left w:val="single" w:sz="8" w:space="0" w:color="auto"/>
        <w:right w:val="single" w:sz="4" w:space="0" w:color="auto"/>
      </w:pBdr>
      <w:shd w:val="clear" w:color="auto" w:fill="FFC000"/>
      <w:spacing w:before="100" w:beforeAutospacing="1" w:after="100" w:afterAutospacing="1"/>
    </w:pPr>
    <w:rPr>
      <w:b/>
      <w:bCs/>
      <w:lang w:eastAsia="es-MX"/>
    </w:rPr>
  </w:style>
  <w:style w:type="paragraph" w:customStyle="1" w:styleId="xl79">
    <w:name w:val="xl79"/>
    <w:basedOn w:val="Normal"/>
    <w:uiPriority w:val="99"/>
    <w:rsid w:val="00E949E2"/>
    <w:pPr>
      <w:pBdr>
        <w:top w:val="single" w:sz="4" w:space="0" w:color="auto"/>
        <w:left w:val="single" w:sz="4" w:space="0" w:color="auto"/>
        <w:right w:val="single" w:sz="4" w:space="0" w:color="auto"/>
      </w:pBdr>
      <w:shd w:val="clear" w:color="auto" w:fill="FFC000"/>
      <w:spacing w:before="100" w:beforeAutospacing="1" w:after="100" w:afterAutospacing="1"/>
      <w:jc w:val="center"/>
    </w:pPr>
    <w:rPr>
      <w:b/>
      <w:bCs/>
      <w:lang w:eastAsia="es-MX"/>
    </w:rPr>
  </w:style>
  <w:style w:type="paragraph" w:customStyle="1" w:styleId="xl80">
    <w:name w:val="xl80"/>
    <w:basedOn w:val="Normal"/>
    <w:uiPriority w:val="99"/>
    <w:rsid w:val="00E949E2"/>
    <w:pPr>
      <w:pBdr>
        <w:top w:val="single" w:sz="4" w:space="0" w:color="auto"/>
        <w:left w:val="single" w:sz="4" w:space="0" w:color="auto"/>
        <w:right w:val="single" w:sz="4" w:space="0" w:color="auto"/>
      </w:pBdr>
      <w:shd w:val="clear" w:color="auto" w:fill="FFC000"/>
      <w:spacing w:before="100" w:beforeAutospacing="1" w:after="100" w:afterAutospacing="1"/>
    </w:pPr>
    <w:rPr>
      <w:b/>
      <w:bCs/>
      <w:lang w:eastAsia="es-MX"/>
    </w:rPr>
  </w:style>
  <w:style w:type="paragraph" w:customStyle="1" w:styleId="xl81">
    <w:name w:val="xl81"/>
    <w:basedOn w:val="Normal"/>
    <w:uiPriority w:val="99"/>
    <w:rsid w:val="00E949E2"/>
    <w:pPr>
      <w:pBdr>
        <w:top w:val="single" w:sz="4" w:space="0" w:color="auto"/>
        <w:left w:val="single" w:sz="4" w:space="0" w:color="auto"/>
        <w:right w:val="single" w:sz="8" w:space="0" w:color="auto"/>
      </w:pBdr>
      <w:shd w:val="clear" w:color="auto" w:fill="FFC000"/>
      <w:spacing w:before="100" w:beforeAutospacing="1" w:after="100" w:afterAutospacing="1"/>
    </w:pPr>
    <w:rPr>
      <w:b/>
      <w:bCs/>
      <w:lang w:eastAsia="es-MX"/>
    </w:rPr>
  </w:style>
  <w:style w:type="paragraph" w:customStyle="1" w:styleId="xl82">
    <w:name w:val="xl82"/>
    <w:basedOn w:val="Normal"/>
    <w:uiPriority w:val="99"/>
    <w:rsid w:val="00E949E2"/>
    <w:pPr>
      <w:pBdr>
        <w:top w:val="single" w:sz="4" w:space="0" w:color="auto"/>
        <w:left w:val="single" w:sz="8" w:space="0" w:color="auto"/>
        <w:right w:val="single" w:sz="4" w:space="0" w:color="auto"/>
      </w:pBdr>
      <w:spacing w:before="100" w:beforeAutospacing="1" w:after="100" w:afterAutospacing="1"/>
      <w:jc w:val="center"/>
    </w:pPr>
    <w:rPr>
      <w:lang w:eastAsia="es-MX"/>
    </w:rPr>
  </w:style>
  <w:style w:type="paragraph" w:customStyle="1" w:styleId="xl83">
    <w:name w:val="xl83"/>
    <w:basedOn w:val="Normal"/>
    <w:uiPriority w:val="99"/>
    <w:rsid w:val="00E949E2"/>
    <w:pPr>
      <w:pBdr>
        <w:top w:val="single" w:sz="4" w:space="0" w:color="auto"/>
        <w:left w:val="single" w:sz="8" w:space="0" w:color="auto"/>
        <w:right w:val="single" w:sz="4" w:space="0" w:color="auto"/>
      </w:pBdr>
      <w:spacing w:before="100" w:beforeAutospacing="1" w:after="100" w:afterAutospacing="1"/>
      <w:jc w:val="center"/>
    </w:pPr>
    <w:rPr>
      <w:b/>
      <w:bCs/>
      <w:lang w:eastAsia="es-MX"/>
    </w:rPr>
  </w:style>
  <w:style w:type="paragraph" w:customStyle="1" w:styleId="xl84">
    <w:name w:val="xl84"/>
    <w:basedOn w:val="Normal"/>
    <w:uiPriority w:val="99"/>
    <w:rsid w:val="00E949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85">
    <w:name w:val="xl85"/>
    <w:basedOn w:val="Normal"/>
    <w:uiPriority w:val="99"/>
    <w:rsid w:val="00E949E2"/>
    <w:pPr>
      <w:pBdr>
        <w:top w:val="single" w:sz="4" w:space="0" w:color="auto"/>
        <w:left w:val="single" w:sz="8" w:space="0" w:color="auto"/>
        <w:bottom w:val="single" w:sz="4" w:space="0" w:color="auto"/>
        <w:right w:val="single" w:sz="4" w:space="0" w:color="auto"/>
      </w:pBdr>
      <w:spacing w:before="100" w:beforeAutospacing="1" w:after="100" w:afterAutospacing="1"/>
    </w:pPr>
    <w:rPr>
      <w:lang w:eastAsia="es-MX"/>
    </w:rPr>
  </w:style>
  <w:style w:type="paragraph" w:customStyle="1" w:styleId="xl86">
    <w:name w:val="xl86"/>
    <w:basedOn w:val="Normal"/>
    <w:uiPriority w:val="99"/>
    <w:rsid w:val="00E949E2"/>
    <w:pPr>
      <w:pBdr>
        <w:top w:val="single" w:sz="4" w:space="0" w:color="auto"/>
        <w:left w:val="single" w:sz="4" w:space="0" w:color="auto"/>
        <w:bottom w:val="single" w:sz="4" w:space="0" w:color="auto"/>
      </w:pBdr>
      <w:spacing w:before="100" w:beforeAutospacing="1" w:after="100" w:afterAutospacing="1"/>
    </w:pPr>
    <w:rPr>
      <w:lang w:eastAsia="es-MX"/>
    </w:rPr>
  </w:style>
  <w:style w:type="paragraph" w:customStyle="1" w:styleId="xl87">
    <w:name w:val="xl87"/>
    <w:basedOn w:val="Normal"/>
    <w:uiPriority w:val="99"/>
    <w:rsid w:val="00E949E2"/>
    <w:pPr>
      <w:pBdr>
        <w:top w:val="single" w:sz="4" w:space="0" w:color="auto"/>
        <w:bottom w:val="single" w:sz="4" w:space="0" w:color="auto"/>
        <w:right w:val="single" w:sz="4" w:space="0" w:color="auto"/>
      </w:pBdr>
      <w:spacing w:before="100" w:beforeAutospacing="1" w:after="100" w:afterAutospacing="1"/>
    </w:pPr>
    <w:rPr>
      <w:lang w:eastAsia="es-MX"/>
    </w:rPr>
  </w:style>
  <w:style w:type="paragraph" w:customStyle="1" w:styleId="xl88">
    <w:name w:val="xl88"/>
    <w:basedOn w:val="Normal"/>
    <w:uiPriority w:val="99"/>
    <w:rsid w:val="00E949E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89">
    <w:name w:val="xl89"/>
    <w:basedOn w:val="Normal"/>
    <w:uiPriority w:val="99"/>
    <w:rsid w:val="00E949E2"/>
    <w:pPr>
      <w:pBdr>
        <w:bottom w:val="single" w:sz="8" w:space="0" w:color="auto"/>
      </w:pBdr>
      <w:spacing w:before="100" w:beforeAutospacing="1" w:after="100" w:afterAutospacing="1"/>
    </w:pPr>
    <w:rPr>
      <w:rFonts w:ascii="Arial Narrow" w:hAnsi="Arial Narrow"/>
      <w:b/>
      <w:bCs/>
      <w:sz w:val="30"/>
      <w:szCs w:val="30"/>
      <w:lang w:eastAsia="es-MX"/>
    </w:rPr>
  </w:style>
  <w:style w:type="paragraph" w:customStyle="1" w:styleId="xl90">
    <w:name w:val="xl90"/>
    <w:basedOn w:val="Normal"/>
    <w:uiPriority w:val="99"/>
    <w:rsid w:val="00E949E2"/>
    <w:pPr>
      <w:pBdr>
        <w:top w:val="single" w:sz="4" w:space="0" w:color="auto"/>
        <w:left w:val="single" w:sz="4" w:space="0" w:color="auto"/>
        <w:right w:val="single" w:sz="4" w:space="0" w:color="auto"/>
      </w:pBdr>
      <w:spacing w:before="100" w:beforeAutospacing="1" w:after="100" w:afterAutospacing="1"/>
      <w:jc w:val="center"/>
    </w:pPr>
    <w:rPr>
      <w:lang w:eastAsia="es-MX"/>
    </w:rPr>
  </w:style>
  <w:style w:type="paragraph" w:customStyle="1" w:styleId="xl91">
    <w:name w:val="xl91"/>
    <w:basedOn w:val="Normal"/>
    <w:uiPriority w:val="99"/>
    <w:rsid w:val="00E949E2"/>
    <w:pPr>
      <w:pBdr>
        <w:left w:val="single" w:sz="4" w:space="0" w:color="auto"/>
        <w:right w:val="single" w:sz="4" w:space="0" w:color="auto"/>
      </w:pBdr>
      <w:spacing w:before="100" w:beforeAutospacing="1" w:after="100" w:afterAutospacing="1"/>
      <w:jc w:val="center"/>
    </w:pPr>
    <w:rPr>
      <w:lang w:eastAsia="es-MX"/>
    </w:rPr>
  </w:style>
  <w:style w:type="paragraph" w:customStyle="1" w:styleId="xl92">
    <w:name w:val="xl92"/>
    <w:basedOn w:val="Normal"/>
    <w:uiPriority w:val="99"/>
    <w:rsid w:val="00E949E2"/>
    <w:pPr>
      <w:pBdr>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93">
    <w:name w:val="xl93"/>
    <w:basedOn w:val="Normal"/>
    <w:uiPriority w:val="99"/>
    <w:rsid w:val="00E949E2"/>
    <w:pPr>
      <w:pBdr>
        <w:top w:val="single" w:sz="4" w:space="0" w:color="auto"/>
        <w:left w:val="single" w:sz="8"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4">
    <w:name w:val="xl94"/>
    <w:basedOn w:val="Normal"/>
    <w:uiPriority w:val="99"/>
    <w:rsid w:val="00E949E2"/>
    <w:pPr>
      <w:pBdr>
        <w:top w:val="single" w:sz="4"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5">
    <w:name w:val="xl95"/>
    <w:basedOn w:val="Normal"/>
    <w:uiPriority w:val="99"/>
    <w:rsid w:val="00E949E2"/>
    <w:pPr>
      <w:pBdr>
        <w:top w:val="single" w:sz="4" w:space="0" w:color="auto"/>
        <w:bottom w:val="single" w:sz="4" w:space="0" w:color="auto"/>
        <w:right w:val="single" w:sz="8" w:space="0" w:color="auto"/>
      </w:pBdr>
      <w:shd w:val="clear" w:color="auto" w:fill="FFC000"/>
      <w:spacing w:before="100" w:beforeAutospacing="1" w:after="100" w:afterAutospacing="1"/>
      <w:jc w:val="center"/>
    </w:pPr>
    <w:rPr>
      <w:b/>
      <w:bCs/>
      <w:sz w:val="26"/>
      <w:szCs w:val="26"/>
      <w:lang w:eastAsia="es-MX"/>
    </w:rPr>
  </w:style>
  <w:style w:type="paragraph" w:customStyle="1" w:styleId="xl96">
    <w:name w:val="xl96"/>
    <w:basedOn w:val="Normal"/>
    <w:uiPriority w:val="99"/>
    <w:rsid w:val="00E949E2"/>
    <w:pPr>
      <w:pBdr>
        <w:top w:val="single" w:sz="8" w:space="0" w:color="auto"/>
        <w:left w:val="single" w:sz="8"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7">
    <w:name w:val="xl97"/>
    <w:basedOn w:val="Normal"/>
    <w:uiPriority w:val="99"/>
    <w:rsid w:val="00E949E2"/>
    <w:pPr>
      <w:pBdr>
        <w:top w:val="single" w:sz="8"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8">
    <w:name w:val="xl98"/>
    <w:basedOn w:val="Normal"/>
    <w:uiPriority w:val="99"/>
    <w:rsid w:val="00E949E2"/>
    <w:pPr>
      <w:pBdr>
        <w:top w:val="single" w:sz="8" w:space="0" w:color="auto"/>
        <w:bottom w:val="single" w:sz="4" w:space="0" w:color="auto"/>
        <w:right w:val="single" w:sz="8" w:space="0" w:color="auto"/>
      </w:pBdr>
      <w:shd w:val="clear" w:color="auto" w:fill="FFC000"/>
      <w:spacing w:before="100" w:beforeAutospacing="1" w:after="100" w:afterAutospacing="1"/>
      <w:jc w:val="center"/>
    </w:pPr>
    <w:rPr>
      <w:b/>
      <w:bCs/>
      <w:sz w:val="26"/>
      <w:szCs w:val="26"/>
      <w:lang w:eastAsia="es-MX"/>
    </w:rPr>
  </w:style>
  <w:style w:type="paragraph" w:customStyle="1" w:styleId="xl99">
    <w:name w:val="xl99"/>
    <w:basedOn w:val="Normal"/>
    <w:uiPriority w:val="99"/>
    <w:rsid w:val="00E949E2"/>
    <w:pPr>
      <w:pBdr>
        <w:top w:val="single" w:sz="4" w:space="0" w:color="auto"/>
        <w:left w:val="single" w:sz="8" w:space="0" w:color="auto"/>
        <w:bottom w:val="single" w:sz="4" w:space="0" w:color="auto"/>
      </w:pBdr>
      <w:shd w:val="clear" w:color="auto" w:fill="FFC000"/>
      <w:spacing w:before="100" w:beforeAutospacing="1" w:after="100" w:afterAutospacing="1"/>
    </w:pPr>
    <w:rPr>
      <w:b/>
      <w:bCs/>
      <w:lang w:eastAsia="es-MX"/>
    </w:rPr>
  </w:style>
  <w:style w:type="paragraph" w:customStyle="1" w:styleId="xl100">
    <w:name w:val="xl100"/>
    <w:basedOn w:val="Normal"/>
    <w:uiPriority w:val="99"/>
    <w:rsid w:val="00E949E2"/>
    <w:pPr>
      <w:pBdr>
        <w:top w:val="single" w:sz="4" w:space="0" w:color="auto"/>
        <w:bottom w:val="single" w:sz="4" w:space="0" w:color="auto"/>
      </w:pBdr>
      <w:shd w:val="clear" w:color="auto" w:fill="FFC000"/>
      <w:spacing w:before="100" w:beforeAutospacing="1" w:after="100" w:afterAutospacing="1"/>
    </w:pPr>
    <w:rPr>
      <w:b/>
      <w:bCs/>
      <w:lang w:eastAsia="es-MX"/>
    </w:rPr>
  </w:style>
  <w:style w:type="paragraph" w:customStyle="1" w:styleId="xl101">
    <w:name w:val="xl101"/>
    <w:basedOn w:val="Normal"/>
    <w:uiPriority w:val="99"/>
    <w:rsid w:val="00E949E2"/>
    <w:pPr>
      <w:pBdr>
        <w:top w:val="single" w:sz="4" w:space="0" w:color="auto"/>
        <w:bottom w:val="single" w:sz="4" w:space="0" w:color="auto"/>
        <w:right w:val="single" w:sz="8" w:space="0" w:color="auto"/>
      </w:pBdr>
      <w:shd w:val="clear" w:color="auto" w:fill="FFC000"/>
      <w:spacing w:before="100" w:beforeAutospacing="1" w:after="100" w:afterAutospacing="1"/>
    </w:pPr>
    <w:rPr>
      <w:b/>
      <w:bCs/>
      <w:lang w:eastAsia="es-MX"/>
    </w:rPr>
  </w:style>
  <w:style w:type="paragraph" w:customStyle="1" w:styleId="xl102">
    <w:name w:val="xl102"/>
    <w:basedOn w:val="Normal"/>
    <w:uiPriority w:val="99"/>
    <w:rsid w:val="00E949E2"/>
    <w:pPr>
      <w:pBdr>
        <w:top w:val="single" w:sz="4" w:space="0" w:color="auto"/>
        <w:left w:val="single" w:sz="4" w:space="0" w:color="auto"/>
        <w:bottom w:val="single" w:sz="4" w:space="0" w:color="auto"/>
      </w:pBdr>
      <w:spacing w:before="100" w:beforeAutospacing="1" w:after="100" w:afterAutospacing="1"/>
      <w:jc w:val="center"/>
    </w:pPr>
    <w:rPr>
      <w:lang w:eastAsia="es-MX"/>
    </w:rPr>
  </w:style>
  <w:style w:type="paragraph" w:customStyle="1" w:styleId="xl103">
    <w:name w:val="xl103"/>
    <w:basedOn w:val="Normal"/>
    <w:uiPriority w:val="99"/>
    <w:rsid w:val="00E949E2"/>
    <w:pPr>
      <w:pBdr>
        <w:top w:val="single" w:sz="4" w:space="0" w:color="auto"/>
        <w:bottom w:val="single" w:sz="4" w:space="0" w:color="auto"/>
      </w:pBdr>
      <w:spacing w:before="100" w:beforeAutospacing="1" w:after="100" w:afterAutospacing="1"/>
      <w:jc w:val="center"/>
    </w:pPr>
    <w:rPr>
      <w:lang w:eastAsia="es-MX"/>
    </w:rPr>
  </w:style>
  <w:style w:type="paragraph" w:customStyle="1" w:styleId="xl104">
    <w:name w:val="xl104"/>
    <w:basedOn w:val="Normal"/>
    <w:uiPriority w:val="99"/>
    <w:rsid w:val="00E949E2"/>
    <w:pPr>
      <w:pBdr>
        <w:top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105">
    <w:name w:val="xl105"/>
    <w:basedOn w:val="Normal"/>
    <w:uiPriority w:val="99"/>
    <w:rsid w:val="00E949E2"/>
    <w:pPr>
      <w:pBdr>
        <w:top w:val="single" w:sz="4" w:space="0" w:color="auto"/>
        <w:left w:val="single" w:sz="4" w:space="0" w:color="auto"/>
        <w:right w:val="single" w:sz="4" w:space="0" w:color="auto"/>
      </w:pBdr>
      <w:spacing w:before="100" w:beforeAutospacing="1" w:after="100" w:afterAutospacing="1"/>
      <w:jc w:val="center"/>
    </w:pPr>
    <w:rPr>
      <w:color w:val="000000"/>
      <w:lang w:eastAsia="es-MX"/>
    </w:rPr>
  </w:style>
  <w:style w:type="paragraph" w:customStyle="1" w:styleId="xl106">
    <w:name w:val="xl106"/>
    <w:basedOn w:val="Normal"/>
    <w:uiPriority w:val="99"/>
    <w:rsid w:val="00E949E2"/>
    <w:pPr>
      <w:pBdr>
        <w:left w:val="single" w:sz="4" w:space="0" w:color="auto"/>
        <w:right w:val="single" w:sz="4" w:space="0" w:color="auto"/>
      </w:pBdr>
      <w:spacing w:before="100" w:beforeAutospacing="1" w:after="100" w:afterAutospacing="1"/>
      <w:jc w:val="center"/>
    </w:pPr>
    <w:rPr>
      <w:color w:val="000000"/>
      <w:lang w:eastAsia="es-MX"/>
    </w:rPr>
  </w:style>
  <w:style w:type="paragraph" w:customStyle="1" w:styleId="xl107">
    <w:name w:val="xl107"/>
    <w:basedOn w:val="Normal"/>
    <w:uiPriority w:val="99"/>
    <w:rsid w:val="00E949E2"/>
    <w:pPr>
      <w:pBdr>
        <w:left w:val="single" w:sz="4" w:space="0" w:color="auto"/>
        <w:bottom w:val="single" w:sz="4" w:space="0" w:color="auto"/>
        <w:right w:val="single" w:sz="4" w:space="0" w:color="auto"/>
      </w:pBdr>
      <w:spacing w:before="100" w:beforeAutospacing="1" w:after="100" w:afterAutospacing="1"/>
      <w:jc w:val="center"/>
    </w:pPr>
    <w:rPr>
      <w:color w:val="000000"/>
      <w:lang w:eastAsia="es-MX"/>
    </w:rPr>
  </w:style>
  <w:style w:type="paragraph" w:customStyle="1" w:styleId="xl108">
    <w:name w:val="xl108"/>
    <w:basedOn w:val="Normal"/>
    <w:uiPriority w:val="99"/>
    <w:rsid w:val="00E949E2"/>
    <w:pPr>
      <w:pBdr>
        <w:left w:val="single" w:sz="4" w:space="0" w:color="auto"/>
        <w:right w:val="single" w:sz="4" w:space="0" w:color="auto"/>
      </w:pBdr>
      <w:spacing w:before="100" w:beforeAutospacing="1" w:after="100" w:afterAutospacing="1"/>
      <w:jc w:val="center"/>
    </w:pPr>
    <w:rPr>
      <w:lang w:eastAsia="es-MX"/>
    </w:rPr>
  </w:style>
  <w:style w:type="paragraph" w:customStyle="1" w:styleId="xl109">
    <w:name w:val="xl109"/>
    <w:basedOn w:val="Normal"/>
    <w:uiPriority w:val="99"/>
    <w:rsid w:val="00E949E2"/>
    <w:pPr>
      <w:pBdr>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110">
    <w:name w:val="xl110"/>
    <w:basedOn w:val="Normal"/>
    <w:uiPriority w:val="99"/>
    <w:rsid w:val="00E949E2"/>
    <w:pPr>
      <w:pBdr>
        <w:top w:val="single" w:sz="4" w:space="0" w:color="auto"/>
        <w:left w:val="single" w:sz="4" w:space="0" w:color="auto"/>
        <w:right w:val="single" w:sz="4" w:space="0" w:color="auto"/>
      </w:pBdr>
      <w:spacing w:before="100" w:beforeAutospacing="1" w:after="100" w:afterAutospacing="1"/>
      <w:jc w:val="center"/>
    </w:pPr>
    <w:rPr>
      <w:lang w:eastAsia="es-MX"/>
    </w:rPr>
  </w:style>
  <w:style w:type="paragraph" w:customStyle="1" w:styleId="xl111">
    <w:name w:val="xl111"/>
    <w:basedOn w:val="Normal"/>
    <w:uiPriority w:val="99"/>
    <w:rsid w:val="00E949E2"/>
    <w:pPr>
      <w:pBdr>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112">
    <w:name w:val="xl112"/>
    <w:basedOn w:val="Normal"/>
    <w:uiPriority w:val="99"/>
    <w:rsid w:val="00E949E2"/>
    <w:pPr>
      <w:pBdr>
        <w:top w:val="single" w:sz="4" w:space="0" w:color="auto"/>
        <w:left w:val="single" w:sz="8" w:space="0" w:color="auto"/>
        <w:bottom w:val="single" w:sz="4" w:space="0" w:color="auto"/>
      </w:pBdr>
      <w:shd w:val="clear" w:color="auto" w:fill="FFC000"/>
      <w:spacing w:before="100" w:beforeAutospacing="1" w:after="100" w:afterAutospacing="1"/>
      <w:jc w:val="center"/>
    </w:pPr>
    <w:rPr>
      <w:b/>
      <w:bCs/>
      <w:sz w:val="30"/>
      <w:szCs w:val="30"/>
      <w:lang w:eastAsia="es-MX"/>
    </w:rPr>
  </w:style>
  <w:style w:type="paragraph" w:customStyle="1" w:styleId="xl113">
    <w:name w:val="xl113"/>
    <w:basedOn w:val="Normal"/>
    <w:uiPriority w:val="99"/>
    <w:rsid w:val="00E949E2"/>
    <w:pPr>
      <w:pBdr>
        <w:top w:val="single" w:sz="4" w:space="0" w:color="auto"/>
        <w:bottom w:val="single" w:sz="4" w:space="0" w:color="auto"/>
      </w:pBdr>
      <w:shd w:val="clear" w:color="auto" w:fill="FFC000"/>
      <w:spacing w:before="100" w:beforeAutospacing="1" w:after="100" w:afterAutospacing="1"/>
      <w:jc w:val="center"/>
    </w:pPr>
    <w:rPr>
      <w:b/>
      <w:bCs/>
      <w:sz w:val="30"/>
      <w:szCs w:val="30"/>
      <w:lang w:eastAsia="es-MX"/>
    </w:rPr>
  </w:style>
  <w:style w:type="paragraph" w:customStyle="1" w:styleId="xl114">
    <w:name w:val="xl114"/>
    <w:basedOn w:val="Normal"/>
    <w:uiPriority w:val="99"/>
    <w:rsid w:val="00E949E2"/>
    <w:pPr>
      <w:pBdr>
        <w:top w:val="single" w:sz="4" w:space="0" w:color="auto"/>
        <w:bottom w:val="single" w:sz="4" w:space="0" w:color="auto"/>
        <w:right w:val="single" w:sz="8" w:space="0" w:color="auto"/>
      </w:pBdr>
      <w:shd w:val="clear" w:color="auto" w:fill="FFC000"/>
      <w:spacing w:before="100" w:beforeAutospacing="1" w:after="100" w:afterAutospacing="1"/>
      <w:jc w:val="center"/>
    </w:pPr>
    <w:rPr>
      <w:b/>
      <w:bCs/>
      <w:sz w:val="30"/>
      <w:szCs w:val="30"/>
      <w:lang w:eastAsia="es-MX"/>
    </w:rPr>
  </w:style>
  <w:style w:type="paragraph" w:customStyle="1" w:styleId="Textoindependiente241">
    <w:name w:val="Texto independiente 241"/>
    <w:basedOn w:val="Normal"/>
    <w:uiPriority w:val="99"/>
    <w:rsid w:val="00E949E2"/>
    <w:pPr>
      <w:overflowPunct w:val="0"/>
      <w:autoSpaceDE w:val="0"/>
      <w:autoSpaceDN w:val="0"/>
      <w:adjustRightInd w:val="0"/>
    </w:pPr>
    <w:rPr>
      <w:rFonts w:ascii="Arial" w:hAnsi="Arial"/>
      <w:sz w:val="22"/>
      <w:szCs w:val="20"/>
      <w:lang w:val="es-ES_tradnl"/>
    </w:rPr>
  </w:style>
  <w:style w:type="paragraph" w:customStyle="1" w:styleId="Car1">
    <w:name w:val="Car1"/>
    <w:basedOn w:val="Normal"/>
    <w:uiPriority w:val="99"/>
    <w:rsid w:val="00E949E2"/>
    <w:pPr>
      <w:spacing w:after="160" w:line="240" w:lineRule="exact"/>
    </w:pPr>
    <w:rPr>
      <w:sz w:val="20"/>
      <w:szCs w:val="20"/>
      <w:lang w:val="es-ES" w:eastAsia="es-MX"/>
    </w:rPr>
  </w:style>
  <w:style w:type="paragraph" w:customStyle="1" w:styleId="Estndar">
    <w:name w:val="Estándar"/>
    <w:basedOn w:val="Normal"/>
    <w:uiPriority w:val="99"/>
    <w:rsid w:val="00E949E2"/>
    <w:pPr>
      <w:overflowPunct w:val="0"/>
      <w:autoSpaceDE w:val="0"/>
      <w:autoSpaceDN w:val="0"/>
      <w:adjustRightInd w:val="0"/>
    </w:pPr>
    <w:rPr>
      <w:noProof/>
      <w:szCs w:val="20"/>
      <w:lang w:val="es-ES"/>
    </w:rPr>
  </w:style>
  <w:style w:type="paragraph" w:customStyle="1" w:styleId="Standard">
    <w:name w:val="Standard"/>
    <w:uiPriority w:val="99"/>
    <w:rsid w:val="00E949E2"/>
    <w:pPr>
      <w:suppressAutoHyphens/>
      <w:spacing w:after="200" w:line="276" w:lineRule="auto"/>
    </w:pPr>
    <w:rPr>
      <w:rFonts w:ascii="Calibri" w:eastAsia="Calibri" w:hAnsi="Calibri" w:cs="Calibri"/>
      <w:kern w:val="2"/>
      <w:sz w:val="22"/>
      <w:szCs w:val="22"/>
      <w:lang w:eastAsia="ar-SA"/>
    </w:rPr>
  </w:style>
  <w:style w:type="paragraph" w:customStyle="1" w:styleId="Textbody">
    <w:name w:val="Text body"/>
    <w:basedOn w:val="Standard"/>
    <w:uiPriority w:val="99"/>
    <w:rsid w:val="00E949E2"/>
    <w:pPr>
      <w:spacing w:after="0" w:line="240" w:lineRule="auto"/>
      <w:jc w:val="both"/>
    </w:pPr>
    <w:rPr>
      <w:rFonts w:ascii="Arial" w:eastAsia="Times New Roman" w:hAnsi="Arial"/>
      <w:b/>
      <w:bCs/>
      <w:sz w:val="24"/>
      <w:szCs w:val="24"/>
      <w:lang w:val="es-ES"/>
    </w:rPr>
  </w:style>
  <w:style w:type="paragraph" w:customStyle="1" w:styleId="vietas">
    <w:name w:val="viñetas"/>
    <w:basedOn w:val="Normal"/>
    <w:uiPriority w:val="99"/>
    <w:rsid w:val="00E949E2"/>
    <w:pPr>
      <w:numPr>
        <w:numId w:val="12"/>
      </w:numPr>
      <w:autoSpaceDE w:val="0"/>
      <w:autoSpaceDN w:val="0"/>
    </w:pPr>
    <w:rPr>
      <w:sz w:val="20"/>
      <w:szCs w:val="20"/>
      <w:lang w:val="es-ES" w:eastAsia="es-MX"/>
    </w:rPr>
  </w:style>
  <w:style w:type="paragraph" w:customStyle="1" w:styleId="Listaconvietas21">
    <w:name w:val="Lista con viñetas 21"/>
    <w:basedOn w:val="Normal"/>
    <w:uiPriority w:val="99"/>
    <w:rsid w:val="00E949E2"/>
    <w:pPr>
      <w:widowControl w:val="0"/>
      <w:numPr>
        <w:numId w:val="13"/>
      </w:numPr>
      <w:suppressAutoHyphens/>
      <w:jc w:val="both"/>
    </w:pPr>
    <w:rPr>
      <w:rFonts w:ascii="Arial" w:hAnsi="Arial"/>
      <w:szCs w:val="20"/>
      <w:lang w:eastAsia="ar-SA"/>
    </w:rPr>
  </w:style>
  <w:style w:type="paragraph" w:customStyle="1" w:styleId="Textopredeterminado1">
    <w:name w:val="Texto predeterminado:1"/>
    <w:basedOn w:val="Normal"/>
    <w:uiPriority w:val="99"/>
    <w:rsid w:val="00E949E2"/>
    <w:pPr>
      <w:jc w:val="both"/>
    </w:pPr>
    <w:rPr>
      <w:rFonts w:ascii="Arial" w:eastAsia="Calibri" w:hAnsi="Arial" w:cs="Arial"/>
      <w:noProof/>
      <w:lang w:val="es-ES"/>
    </w:rPr>
  </w:style>
  <w:style w:type="paragraph" w:customStyle="1" w:styleId="CarCar1CarCarCar1CarCarCarCar">
    <w:name w:val="Car Car1 Car Car Car1 Car Car Car Car"/>
    <w:basedOn w:val="Normal"/>
    <w:uiPriority w:val="99"/>
    <w:rsid w:val="00E949E2"/>
    <w:pPr>
      <w:autoSpaceDE w:val="0"/>
      <w:autoSpaceDN w:val="0"/>
      <w:adjustRightInd w:val="0"/>
      <w:spacing w:after="160" w:line="240" w:lineRule="exact"/>
      <w:jc w:val="right"/>
    </w:pPr>
    <w:rPr>
      <w:rFonts w:ascii="Verdana" w:eastAsia="MS Mincho" w:hAnsi="Verdana" w:cs="Verdana"/>
      <w:sz w:val="20"/>
      <w:szCs w:val="20"/>
      <w:lang w:eastAsia="en-US"/>
    </w:rPr>
  </w:style>
  <w:style w:type="paragraph" w:customStyle="1" w:styleId="Vietas1">
    <w:name w:val="Viñetas 1"/>
    <w:basedOn w:val="Normal"/>
    <w:autoRedefine/>
    <w:uiPriority w:val="99"/>
    <w:rsid w:val="00E949E2"/>
    <w:pPr>
      <w:numPr>
        <w:numId w:val="14"/>
      </w:numPr>
      <w:spacing w:after="120"/>
      <w:ind w:right="113"/>
      <w:jc w:val="both"/>
    </w:pPr>
    <w:rPr>
      <w:rFonts w:ascii="Arial" w:eastAsia="Calibri" w:hAnsi="Arial"/>
      <w:sz w:val="22"/>
      <w:szCs w:val="22"/>
      <w:lang w:val="es-ES_tradnl" w:eastAsia="en-US"/>
    </w:rPr>
  </w:style>
  <w:style w:type="paragraph" w:customStyle="1" w:styleId="Vietas2">
    <w:name w:val="Viñetas 2"/>
    <w:basedOn w:val="Normal"/>
    <w:uiPriority w:val="99"/>
    <w:qFormat/>
    <w:rsid w:val="00E949E2"/>
    <w:pPr>
      <w:numPr>
        <w:numId w:val="15"/>
      </w:numPr>
      <w:spacing w:after="120"/>
      <w:jc w:val="both"/>
    </w:pPr>
    <w:rPr>
      <w:rFonts w:ascii="Arial" w:eastAsia="Calibri" w:hAnsi="Arial"/>
      <w:sz w:val="22"/>
      <w:szCs w:val="22"/>
      <w:lang w:val="es-ES_tradnl" w:eastAsia="en-US"/>
    </w:rPr>
  </w:style>
  <w:style w:type="character" w:customStyle="1" w:styleId="21minorChar">
    <w:name w:val="21 minor Char"/>
    <w:link w:val="21minor"/>
    <w:locked/>
    <w:rsid w:val="00E949E2"/>
    <w:rPr>
      <w:rFonts w:ascii="Arial" w:hAnsi="Arial" w:cs="Arial"/>
      <w:b/>
      <w:sz w:val="26"/>
      <w:lang w:val="es-ES" w:eastAsia="en-US"/>
    </w:rPr>
  </w:style>
  <w:style w:type="paragraph" w:customStyle="1" w:styleId="21minor">
    <w:name w:val="21 minor"/>
    <w:basedOn w:val="Normal"/>
    <w:next w:val="Normal"/>
    <w:link w:val="21minorChar"/>
    <w:rsid w:val="00E949E2"/>
    <w:pPr>
      <w:keepNext/>
      <w:spacing w:before="240" w:after="120"/>
      <w:ind w:right="360"/>
      <w:jc w:val="both"/>
      <w:outlineLvl w:val="3"/>
    </w:pPr>
    <w:rPr>
      <w:rFonts w:ascii="Arial" w:hAnsi="Arial" w:cs="Arial"/>
      <w:b/>
      <w:sz w:val="26"/>
      <w:lang w:val="es-ES" w:eastAsia="en-US"/>
    </w:rPr>
  </w:style>
  <w:style w:type="character" w:customStyle="1" w:styleId="Text1Char">
    <w:name w:val="Text1 Char"/>
    <w:link w:val="Text1"/>
    <w:locked/>
    <w:rsid w:val="00E949E2"/>
    <w:rPr>
      <w:rFonts w:ascii="Arial" w:hAnsi="Arial" w:cs="Arial"/>
      <w:sz w:val="22"/>
      <w:lang w:val="en-US" w:eastAsia="en-US"/>
    </w:rPr>
  </w:style>
  <w:style w:type="paragraph" w:customStyle="1" w:styleId="Text1">
    <w:name w:val="Text1"/>
    <w:basedOn w:val="Normal"/>
    <w:link w:val="Text1Char"/>
    <w:rsid w:val="00E949E2"/>
    <w:pPr>
      <w:spacing w:before="120" w:after="120"/>
      <w:ind w:left="720"/>
    </w:pPr>
    <w:rPr>
      <w:rFonts w:ascii="Arial" w:hAnsi="Arial" w:cs="Arial"/>
      <w:sz w:val="22"/>
      <w:lang w:val="en-US" w:eastAsia="en-US"/>
    </w:rPr>
  </w:style>
  <w:style w:type="paragraph" w:customStyle="1" w:styleId="Table">
    <w:name w:val="Table"/>
    <w:basedOn w:val="Normal"/>
    <w:uiPriority w:val="99"/>
    <w:qFormat/>
    <w:rsid w:val="00E949E2"/>
    <w:pPr>
      <w:spacing w:before="60" w:after="80" w:line="276" w:lineRule="auto"/>
    </w:pPr>
    <w:rPr>
      <w:rFonts w:ascii="Arial" w:eastAsia="Calibri" w:hAnsi="Arial"/>
      <w:sz w:val="18"/>
      <w:szCs w:val="22"/>
      <w:lang w:val="en-US" w:eastAsia="en-US"/>
    </w:rPr>
  </w:style>
  <w:style w:type="paragraph" w:customStyle="1" w:styleId="Note">
    <w:name w:val="Note"/>
    <w:basedOn w:val="Normal"/>
    <w:uiPriority w:val="99"/>
    <w:qFormat/>
    <w:rsid w:val="00E949E2"/>
    <w:pPr>
      <w:spacing w:before="60" w:after="60" w:line="276" w:lineRule="auto"/>
    </w:pPr>
    <w:rPr>
      <w:rFonts w:ascii="Arial" w:eastAsia="Calibri" w:hAnsi="Arial"/>
      <w:color w:val="0000FF"/>
      <w:sz w:val="22"/>
      <w:szCs w:val="22"/>
      <w:lang w:val="en-US" w:eastAsia="en-US"/>
    </w:rPr>
  </w:style>
  <w:style w:type="paragraph" w:customStyle="1" w:styleId="codeChar">
    <w:name w:val="code Char"/>
    <w:basedOn w:val="Normal"/>
    <w:uiPriority w:val="99"/>
    <w:rsid w:val="00E949E2"/>
    <w:pPr>
      <w:keepLines/>
      <w:shd w:val="pct5" w:color="auto" w:fill="auto"/>
      <w:spacing w:after="120"/>
      <w:ind w:left="720"/>
    </w:pPr>
    <w:rPr>
      <w:rFonts w:ascii="Courier New" w:hAnsi="Courier New"/>
      <w:noProof/>
      <w:sz w:val="16"/>
      <w:szCs w:val="20"/>
      <w:lang w:val="en-US" w:eastAsia="en-US"/>
    </w:rPr>
  </w:style>
  <w:style w:type="paragraph" w:customStyle="1" w:styleId="Code">
    <w:name w:val="Code"/>
    <w:basedOn w:val="Normal"/>
    <w:uiPriority w:val="99"/>
    <w:rsid w:val="00E949E2"/>
    <w:pPr>
      <w:shd w:val="pct5" w:color="auto" w:fill="FFFFFF"/>
      <w:spacing w:after="120"/>
      <w:ind w:left="720"/>
    </w:pPr>
    <w:rPr>
      <w:rFonts w:ascii="Courier New" w:hAnsi="Courier New"/>
      <w:noProof/>
      <w:sz w:val="16"/>
      <w:szCs w:val="20"/>
      <w:lang w:val="en-US" w:eastAsia="en-US"/>
    </w:rPr>
  </w:style>
  <w:style w:type="paragraph" w:customStyle="1" w:styleId="Bullet">
    <w:name w:val="Bullet"/>
    <w:basedOn w:val="Normal"/>
    <w:uiPriority w:val="99"/>
    <w:rsid w:val="00E949E2"/>
    <w:pPr>
      <w:tabs>
        <w:tab w:val="left" w:pos="0"/>
        <w:tab w:val="left" w:pos="336"/>
        <w:tab w:val="num" w:pos="79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60" w:after="60"/>
      <w:ind w:left="792" w:hanging="432"/>
      <w:jc w:val="both"/>
    </w:pPr>
    <w:rPr>
      <w:rFonts w:ascii="Arial" w:hAnsi="Arial"/>
      <w:color w:val="000000"/>
      <w:sz w:val="16"/>
      <w:lang w:val="en-US"/>
    </w:rPr>
  </w:style>
  <w:style w:type="character" w:customStyle="1" w:styleId="CiscoTextChar">
    <w:name w:val="Cisco Text Char"/>
    <w:link w:val="CiscoText"/>
    <w:uiPriority w:val="99"/>
    <w:locked/>
    <w:rsid w:val="00E949E2"/>
    <w:rPr>
      <w:rFonts w:ascii="Arial" w:hAnsi="Arial" w:cs="Arial"/>
      <w:szCs w:val="19"/>
      <w:lang w:val="en-US" w:eastAsia="en-US"/>
    </w:rPr>
  </w:style>
  <w:style w:type="paragraph" w:customStyle="1" w:styleId="CiscoText">
    <w:name w:val="Cisco Text"/>
    <w:link w:val="CiscoTextChar"/>
    <w:uiPriority w:val="99"/>
    <w:rsid w:val="00E949E2"/>
    <w:pPr>
      <w:widowControl w:val="0"/>
      <w:spacing w:before="200"/>
    </w:pPr>
    <w:rPr>
      <w:rFonts w:ascii="Arial" w:hAnsi="Arial" w:cs="Arial"/>
      <w:szCs w:val="19"/>
      <w:lang w:val="en-US" w:eastAsia="en-US"/>
    </w:rPr>
  </w:style>
  <w:style w:type="character" w:customStyle="1" w:styleId="CiscoHeading2Char">
    <w:name w:val="Cisco Heading 2 Char"/>
    <w:link w:val="CiscoHeading2"/>
    <w:locked/>
    <w:rsid w:val="00E949E2"/>
    <w:rPr>
      <w:rFonts w:ascii="Arial" w:hAnsi="Arial" w:cs="Arial"/>
      <w:b/>
      <w:bCs/>
      <w:iCs/>
      <w:color w:val="333399"/>
      <w:sz w:val="28"/>
      <w:szCs w:val="28"/>
      <w:lang w:val="es-ES" w:eastAsia="en-US"/>
    </w:rPr>
  </w:style>
  <w:style w:type="paragraph" w:customStyle="1" w:styleId="CiscoHeading2">
    <w:name w:val="Cisco Heading 2"/>
    <w:link w:val="CiscoHeading2Char"/>
    <w:rsid w:val="00E949E2"/>
    <w:pPr>
      <w:spacing w:before="120" w:after="120"/>
      <w:outlineLvl w:val="1"/>
    </w:pPr>
    <w:rPr>
      <w:rFonts w:ascii="Arial" w:hAnsi="Arial" w:cs="Arial"/>
      <w:b/>
      <w:bCs/>
      <w:iCs/>
      <w:color w:val="333399"/>
      <w:sz w:val="28"/>
      <w:szCs w:val="28"/>
      <w:lang w:val="es-ES" w:eastAsia="en-US"/>
    </w:rPr>
  </w:style>
  <w:style w:type="paragraph" w:customStyle="1" w:styleId="pchartsubheadcmt">
    <w:name w:val="pchart_subheadcmt"/>
    <w:basedOn w:val="Normal"/>
    <w:uiPriority w:val="99"/>
    <w:rsid w:val="00E949E2"/>
    <w:pPr>
      <w:spacing w:before="100" w:beforeAutospacing="1" w:after="100" w:afterAutospacing="1"/>
    </w:pPr>
    <w:rPr>
      <w:rFonts w:ascii="Arial" w:hAnsi="Arial"/>
      <w:sz w:val="22"/>
      <w:lang w:val="es-ES"/>
    </w:rPr>
  </w:style>
  <w:style w:type="paragraph" w:customStyle="1" w:styleId="pchartheadcmt">
    <w:name w:val="pchart_headcmt"/>
    <w:basedOn w:val="Normal"/>
    <w:uiPriority w:val="99"/>
    <w:rsid w:val="00E949E2"/>
    <w:pPr>
      <w:spacing w:before="100" w:beforeAutospacing="1" w:after="100" w:afterAutospacing="1"/>
    </w:pPr>
    <w:rPr>
      <w:rFonts w:ascii="Arial" w:hAnsi="Arial"/>
      <w:sz w:val="22"/>
      <w:lang w:val="es-ES"/>
    </w:rPr>
  </w:style>
  <w:style w:type="paragraph" w:customStyle="1" w:styleId="pchartbodycmt">
    <w:name w:val="pchart_bodycmt"/>
    <w:basedOn w:val="Normal"/>
    <w:uiPriority w:val="99"/>
    <w:rsid w:val="00E949E2"/>
    <w:pPr>
      <w:spacing w:before="100" w:beforeAutospacing="1" w:after="100" w:afterAutospacing="1"/>
    </w:pPr>
    <w:rPr>
      <w:rFonts w:ascii="Arial" w:hAnsi="Arial"/>
      <w:sz w:val="22"/>
      <w:lang w:val="es-ES"/>
    </w:rPr>
  </w:style>
  <w:style w:type="paragraph" w:customStyle="1" w:styleId="TituloFigura">
    <w:name w:val="Titulo Figura"/>
    <w:basedOn w:val="Normal"/>
    <w:next w:val="Normal"/>
    <w:uiPriority w:val="99"/>
    <w:rsid w:val="00E949E2"/>
    <w:pPr>
      <w:numPr>
        <w:numId w:val="16"/>
      </w:numPr>
      <w:spacing w:after="120"/>
      <w:jc w:val="center"/>
    </w:pPr>
    <w:rPr>
      <w:rFonts w:ascii="Trebuchet MS" w:eastAsia="Calibri" w:hAnsi="Trebuchet MS" w:cs="Arial"/>
      <w:i/>
      <w:sz w:val="16"/>
      <w:szCs w:val="20"/>
    </w:rPr>
  </w:style>
  <w:style w:type="paragraph" w:customStyle="1" w:styleId="NormalTR-SAT">
    <w:name w:val="Normal TR-SAT"/>
    <w:basedOn w:val="Normal"/>
    <w:uiPriority w:val="99"/>
    <w:rsid w:val="00E949E2"/>
    <w:pPr>
      <w:spacing w:before="60" w:after="180"/>
      <w:jc w:val="both"/>
    </w:pPr>
    <w:rPr>
      <w:rFonts w:ascii="Trebuchet MS" w:hAnsi="Trebuchet MS"/>
      <w:sz w:val="22"/>
    </w:rPr>
  </w:style>
  <w:style w:type="paragraph" w:customStyle="1" w:styleId="NormalSAT">
    <w:name w:val="Normal SAT"/>
    <w:basedOn w:val="Normal"/>
    <w:uiPriority w:val="99"/>
    <w:rsid w:val="00E949E2"/>
    <w:pPr>
      <w:spacing w:after="120"/>
      <w:jc w:val="both"/>
    </w:pPr>
    <w:rPr>
      <w:rFonts w:ascii="Trebuchet MS" w:hAnsi="Trebuchet MS"/>
      <w:sz w:val="22"/>
      <w:szCs w:val="20"/>
    </w:rPr>
  </w:style>
  <w:style w:type="character" w:customStyle="1" w:styleId="Titulo2Car">
    <w:name w:val="Titulo 2 Car"/>
    <w:link w:val="Titulo2"/>
    <w:locked/>
    <w:rsid w:val="00E949E2"/>
    <w:rPr>
      <w:rFonts w:ascii="Arial Narrow" w:eastAsia="Calibri" w:hAnsi="Arial Narrow"/>
      <w:b/>
      <w:color w:val="0F243E"/>
      <w:lang w:eastAsia="en-US"/>
    </w:rPr>
  </w:style>
  <w:style w:type="paragraph" w:customStyle="1" w:styleId="Titulo2">
    <w:name w:val="Titulo 2"/>
    <w:basedOn w:val="Ttulo1"/>
    <w:link w:val="Titulo2Car"/>
    <w:autoRedefine/>
    <w:qFormat/>
    <w:rsid w:val="00E949E2"/>
    <w:pPr>
      <w:keepNext w:val="0"/>
      <w:keepLines w:val="0"/>
      <w:spacing w:before="0" w:after="0"/>
      <w:jc w:val="both"/>
    </w:pPr>
    <w:rPr>
      <w:rFonts w:ascii="Arial Narrow" w:eastAsia="Calibri" w:hAnsi="Arial Narrow"/>
      <w:color w:val="0F243E"/>
      <w:sz w:val="24"/>
      <w:szCs w:val="24"/>
      <w:lang w:eastAsia="en-US"/>
    </w:rPr>
  </w:style>
  <w:style w:type="character" w:customStyle="1" w:styleId="ListaSencilladeVietasCar">
    <w:name w:val="Lista Sencilla de Viñetas Car"/>
    <w:link w:val="ListaSencilladeVietas"/>
    <w:locked/>
    <w:rsid w:val="00E949E2"/>
    <w:rPr>
      <w:rFonts w:ascii="Arial" w:hAnsi="Arial" w:cs="Arial"/>
      <w:color w:val="000000"/>
      <w:sz w:val="16"/>
      <w:lang w:val="es-ES" w:eastAsia="ar-SA"/>
    </w:rPr>
  </w:style>
  <w:style w:type="paragraph" w:customStyle="1" w:styleId="ListaSencilladeVietas">
    <w:name w:val="Lista Sencilla de Viñetas"/>
    <w:basedOn w:val="Normal1"/>
    <w:link w:val="ListaSencilladeVietasCar"/>
    <w:qFormat/>
    <w:rsid w:val="00E949E2"/>
    <w:pPr>
      <w:suppressAutoHyphens w:val="0"/>
      <w:spacing w:before="0" w:after="0"/>
      <w:jc w:val="both"/>
    </w:pPr>
    <w:rPr>
      <w:szCs w:val="24"/>
    </w:rPr>
  </w:style>
  <w:style w:type="character" w:customStyle="1" w:styleId="Titulo1Car">
    <w:name w:val="Titulo 1 Car"/>
    <w:link w:val="Titulo1"/>
    <w:locked/>
    <w:rsid w:val="00E949E2"/>
    <w:rPr>
      <w:rFonts w:ascii="Adobe Caslon Pro" w:hAnsi="Adobe Caslon Pro"/>
      <w:b/>
      <w:bCs/>
      <w:caps/>
      <w:kern w:val="28"/>
      <w:sz w:val="22"/>
      <w:szCs w:val="30"/>
      <w:lang w:eastAsia="en-US"/>
    </w:rPr>
  </w:style>
  <w:style w:type="paragraph" w:customStyle="1" w:styleId="Titulo1">
    <w:name w:val="Titulo 1"/>
    <w:basedOn w:val="Normal"/>
    <w:link w:val="Titulo1Car"/>
    <w:autoRedefine/>
    <w:qFormat/>
    <w:rsid w:val="00E949E2"/>
    <w:pPr>
      <w:tabs>
        <w:tab w:val="num" w:pos="720"/>
      </w:tabs>
      <w:spacing w:before="160"/>
      <w:ind w:left="360" w:hanging="360"/>
      <w:contextualSpacing/>
      <w:outlineLvl w:val="0"/>
    </w:pPr>
    <w:rPr>
      <w:rFonts w:ascii="Adobe Caslon Pro" w:hAnsi="Adobe Caslon Pro"/>
      <w:b/>
      <w:bCs/>
      <w:caps/>
      <w:kern w:val="28"/>
      <w:sz w:val="22"/>
      <w:szCs w:val="30"/>
      <w:lang w:eastAsia="en-US"/>
    </w:rPr>
  </w:style>
  <w:style w:type="character" w:customStyle="1" w:styleId="Titulo3Car">
    <w:name w:val="Titulo 3 Car"/>
    <w:link w:val="Titulo3"/>
    <w:locked/>
    <w:rsid w:val="00E949E2"/>
    <w:rPr>
      <w:rFonts w:ascii="Calibri" w:eastAsia="Calibri" w:hAnsi="Calibri" w:cs="Calibri"/>
      <w:b/>
      <w:sz w:val="28"/>
      <w:lang w:eastAsia="en-US"/>
    </w:rPr>
  </w:style>
  <w:style w:type="paragraph" w:customStyle="1" w:styleId="Titulo3">
    <w:name w:val="Titulo 3"/>
    <w:basedOn w:val="Normal"/>
    <w:link w:val="Titulo3Car"/>
    <w:qFormat/>
    <w:rsid w:val="00E949E2"/>
    <w:pPr>
      <w:spacing w:after="120"/>
      <w:jc w:val="both"/>
    </w:pPr>
    <w:rPr>
      <w:rFonts w:ascii="Calibri" w:eastAsia="Calibri" w:hAnsi="Calibri" w:cs="Calibri"/>
      <w:b/>
      <w:sz w:val="28"/>
      <w:lang w:eastAsia="en-US"/>
    </w:rPr>
  </w:style>
  <w:style w:type="character" w:customStyle="1" w:styleId="PiedeFiguraCar">
    <w:name w:val="Pie de Figura Car"/>
    <w:link w:val="PiedeFigura"/>
    <w:locked/>
    <w:rsid w:val="00E949E2"/>
    <w:rPr>
      <w:rFonts w:ascii="Arial" w:hAnsi="Arial" w:cs="Arial"/>
      <w:b/>
      <w:color w:val="000000"/>
      <w:sz w:val="16"/>
      <w:lang w:val="es-ES" w:eastAsia="ar-SA"/>
    </w:rPr>
  </w:style>
  <w:style w:type="paragraph" w:customStyle="1" w:styleId="PiedeFigura">
    <w:name w:val="Pie de Figura"/>
    <w:basedOn w:val="Normal1"/>
    <w:link w:val="PiedeFiguraCar"/>
    <w:qFormat/>
    <w:rsid w:val="00E949E2"/>
    <w:pPr>
      <w:suppressAutoHyphens w:val="0"/>
      <w:spacing w:before="0" w:after="120"/>
      <w:jc w:val="center"/>
    </w:pPr>
    <w:rPr>
      <w:b/>
      <w:szCs w:val="24"/>
    </w:rPr>
  </w:style>
  <w:style w:type="paragraph" w:customStyle="1" w:styleId="TituloTabla">
    <w:name w:val="Titulo Tabla"/>
    <w:basedOn w:val="NormalTR-SAT"/>
    <w:next w:val="NormalTR-SAT"/>
    <w:uiPriority w:val="99"/>
    <w:rsid w:val="00E949E2"/>
    <w:pPr>
      <w:numPr>
        <w:numId w:val="17"/>
      </w:numPr>
      <w:spacing w:after="0"/>
      <w:ind w:right="284"/>
      <w:jc w:val="center"/>
    </w:pPr>
    <w:rPr>
      <w:i/>
      <w:sz w:val="16"/>
    </w:rPr>
  </w:style>
  <w:style w:type="character" w:customStyle="1" w:styleId="DAVID1CharChar">
    <w:name w:val="DAVID 1 Char Char"/>
    <w:link w:val="DAVID1"/>
    <w:locked/>
    <w:rsid w:val="00E949E2"/>
    <w:rPr>
      <w:rFonts w:ascii="Arial" w:hAnsi="Arial" w:cs="Arial"/>
      <w:b/>
      <w:bCs/>
      <w:kern w:val="32"/>
      <w:sz w:val="28"/>
      <w:szCs w:val="32"/>
      <w:lang w:val="es-ES" w:eastAsia="es-ES"/>
    </w:rPr>
  </w:style>
  <w:style w:type="paragraph" w:customStyle="1" w:styleId="DAVID1">
    <w:name w:val="DAVID 1"/>
    <w:basedOn w:val="Normal"/>
    <w:next w:val="Normal"/>
    <w:link w:val="DAVID1CharChar"/>
    <w:rsid w:val="00E949E2"/>
    <w:pPr>
      <w:keepNext/>
      <w:tabs>
        <w:tab w:val="num" w:pos="720"/>
      </w:tabs>
      <w:spacing w:before="240" w:after="60"/>
      <w:ind w:left="360" w:hanging="360"/>
      <w:outlineLvl w:val="0"/>
    </w:pPr>
    <w:rPr>
      <w:rFonts w:ascii="Arial" w:hAnsi="Arial" w:cs="Arial"/>
      <w:b/>
      <w:bCs/>
      <w:kern w:val="32"/>
      <w:sz w:val="28"/>
      <w:szCs w:val="32"/>
      <w:lang w:val="es-ES"/>
    </w:rPr>
  </w:style>
  <w:style w:type="character" w:customStyle="1" w:styleId="ESQUEMANUMERADO2CarCar">
    <w:name w:val="ESQUEMA NUMERADO 2 Car Car"/>
    <w:link w:val="ESQUEMANUMERADO2"/>
    <w:locked/>
    <w:rsid w:val="00E949E2"/>
    <w:rPr>
      <w:rFonts w:ascii="Arial" w:hAnsi="Arial" w:cs="Arial"/>
      <w:b/>
      <w:lang w:val="es-ES" w:eastAsia="es-ES"/>
    </w:rPr>
  </w:style>
  <w:style w:type="paragraph" w:customStyle="1" w:styleId="ESQUEMANUMERADO2">
    <w:name w:val="ESQUEMA NUMERADO 2"/>
    <w:basedOn w:val="Ttulo2"/>
    <w:next w:val="Ttulo3"/>
    <w:link w:val="ESQUEMANUMERADO2CarCar"/>
    <w:rsid w:val="00E949E2"/>
    <w:pPr>
      <w:keepLines w:val="0"/>
      <w:numPr>
        <w:ilvl w:val="1"/>
        <w:numId w:val="18"/>
      </w:numPr>
      <w:tabs>
        <w:tab w:val="clear" w:pos="657"/>
        <w:tab w:val="num" w:pos="225"/>
        <w:tab w:val="left" w:pos="709"/>
      </w:tabs>
      <w:spacing w:before="240" w:after="60"/>
      <w:ind w:left="225" w:hanging="360"/>
    </w:pPr>
    <w:rPr>
      <w:rFonts w:ascii="Arial" w:hAnsi="Arial" w:cs="Arial"/>
      <w:sz w:val="24"/>
      <w:szCs w:val="24"/>
      <w:lang w:val="es-ES"/>
    </w:rPr>
  </w:style>
  <w:style w:type="paragraph" w:customStyle="1" w:styleId="PARRAFO1">
    <w:name w:val="PARRAFO 1"/>
    <w:basedOn w:val="Normal"/>
    <w:uiPriority w:val="99"/>
    <w:rsid w:val="00E949E2"/>
    <w:pPr>
      <w:spacing w:after="120"/>
      <w:jc w:val="both"/>
    </w:pPr>
    <w:rPr>
      <w:rFonts w:ascii="Arial" w:hAnsi="Arial" w:cs="Arial"/>
      <w:sz w:val="22"/>
      <w:lang w:val="es-ES"/>
    </w:rPr>
  </w:style>
  <w:style w:type="paragraph" w:customStyle="1" w:styleId="ESQUEMANUMERADO3">
    <w:name w:val="ESQUEMA NUMERADO 3"/>
    <w:basedOn w:val="Ttulo3"/>
    <w:next w:val="Ttulo4"/>
    <w:uiPriority w:val="99"/>
    <w:rsid w:val="00E949E2"/>
    <w:pPr>
      <w:keepLines w:val="0"/>
      <w:numPr>
        <w:ilvl w:val="2"/>
        <w:numId w:val="18"/>
      </w:numPr>
      <w:spacing w:before="120" w:after="120"/>
    </w:pPr>
    <w:rPr>
      <w:rFonts w:ascii="Arial" w:hAnsi="Arial" w:cs="Arial"/>
      <w:b w:val="0"/>
      <w:sz w:val="22"/>
      <w:szCs w:val="26"/>
      <w:lang w:val="es-ES"/>
    </w:rPr>
  </w:style>
  <w:style w:type="paragraph" w:customStyle="1" w:styleId="VIETAS10">
    <w:name w:val="VIÑETAS 1"/>
    <w:basedOn w:val="Normal"/>
    <w:uiPriority w:val="99"/>
    <w:rsid w:val="00E949E2"/>
    <w:pPr>
      <w:numPr>
        <w:numId w:val="19"/>
      </w:numPr>
      <w:spacing w:after="120" w:line="360" w:lineRule="auto"/>
      <w:ind w:left="568"/>
      <w:jc w:val="both"/>
    </w:pPr>
    <w:rPr>
      <w:rFonts w:ascii="Arial" w:hAnsi="Arial" w:cs="Arial"/>
      <w:sz w:val="22"/>
      <w:lang w:val="es-ES"/>
    </w:rPr>
  </w:style>
  <w:style w:type="paragraph" w:customStyle="1" w:styleId="ESQUEMANUMERADO4">
    <w:name w:val="ESQUEMA NUMERADO 4"/>
    <w:basedOn w:val="Ttulo4"/>
    <w:next w:val="Ttulo5"/>
    <w:uiPriority w:val="99"/>
    <w:rsid w:val="00E949E2"/>
    <w:pPr>
      <w:keepLines w:val="0"/>
      <w:tabs>
        <w:tab w:val="num" w:pos="0"/>
      </w:tabs>
      <w:autoSpaceDE w:val="0"/>
      <w:autoSpaceDN w:val="0"/>
      <w:spacing w:after="60"/>
      <w:ind w:left="1089" w:hanging="504"/>
    </w:pPr>
    <w:rPr>
      <w:rFonts w:ascii="Arial" w:hAnsi="Arial"/>
      <w:bCs/>
      <w:sz w:val="20"/>
      <w:szCs w:val="28"/>
      <w:lang w:val="es-ES"/>
    </w:rPr>
  </w:style>
  <w:style w:type="character" w:customStyle="1" w:styleId="VIETAS3Car">
    <w:name w:val="VIÑETAS 3 Car"/>
    <w:link w:val="VIETAS3"/>
    <w:locked/>
    <w:rsid w:val="00E949E2"/>
    <w:rPr>
      <w:rFonts w:ascii="Arial" w:hAnsi="Arial" w:cs="Arial"/>
      <w:sz w:val="22"/>
      <w:lang w:val="es-ES" w:eastAsia="es-ES"/>
    </w:rPr>
  </w:style>
  <w:style w:type="paragraph" w:customStyle="1" w:styleId="VIETAS3">
    <w:name w:val="VIÑETAS 3"/>
    <w:basedOn w:val="Normal"/>
    <w:link w:val="VIETAS3Car"/>
    <w:rsid w:val="00E949E2"/>
    <w:pPr>
      <w:spacing w:after="120"/>
      <w:ind w:left="-170" w:hanging="432"/>
      <w:jc w:val="both"/>
    </w:pPr>
    <w:rPr>
      <w:rFonts w:ascii="Arial" w:hAnsi="Arial" w:cs="Arial"/>
      <w:sz w:val="22"/>
      <w:lang w:val="es-ES"/>
    </w:rPr>
  </w:style>
  <w:style w:type="paragraph" w:customStyle="1" w:styleId="AG-Titulo2">
    <w:name w:val="AG-Titulo2"/>
    <w:basedOn w:val="Normal"/>
    <w:autoRedefine/>
    <w:uiPriority w:val="99"/>
    <w:rsid w:val="00E949E2"/>
    <w:pPr>
      <w:spacing w:before="360" w:after="60"/>
      <w:jc w:val="both"/>
    </w:pPr>
    <w:rPr>
      <w:rFonts w:ascii="Arial" w:hAnsi="Arial" w:cs="Arial"/>
      <w:sz w:val="22"/>
      <w:szCs w:val="22"/>
    </w:rPr>
  </w:style>
  <w:style w:type="paragraph" w:customStyle="1" w:styleId="ParrafoNormal">
    <w:name w:val="Parrafo Normal"/>
    <w:basedOn w:val="Normal"/>
    <w:autoRedefine/>
    <w:uiPriority w:val="99"/>
    <w:rsid w:val="00E949E2"/>
    <w:pPr>
      <w:spacing w:before="120" w:after="120"/>
      <w:ind w:left="567"/>
      <w:jc w:val="both"/>
    </w:pPr>
    <w:rPr>
      <w:rFonts w:ascii="Calibri" w:hAnsi="Calibri" w:cs="Arial"/>
      <w:sz w:val="22"/>
      <w:szCs w:val="22"/>
      <w:lang w:val="es-ES"/>
    </w:rPr>
  </w:style>
  <w:style w:type="paragraph" w:customStyle="1" w:styleId="AG-Titulo3">
    <w:name w:val="AG-Titulo3"/>
    <w:basedOn w:val="AG-Titulo2"/>
    <w:autoRedefine/>
    <w:uiPriority w:val="99"/>
    <w:rsid w:val="00E949E2"/>
    <w:pPr>
      <w:spacing w:before="0" w:after="0"/>
    </w:pPr>
  </w:style>
  <w:style w:type="paragraph" w:customStyle="1" w:styleId="Global">
    <w:name w:val="Global"/>
    <w:basedOn w:val="Normal"/>
    <w:uiPriority w:val="99"/>
    <w:rsid w:val="00E949E2"/>
    <w:pPr>
      <w:spacing w:after="120"/>
      <w:jc w:val="both"/>
    </w:pPr>
    <w:rPr>
      <w:rFonts w:ascii="Arial" w:hAnsi="Arial"/>
      <w:sz w:val="22"/>
      <w:szCs w:val="20"/>
      <w:lang w:val="es-ES_tradnl"/>
    </w:rPr>
  </w:style>
  <w:style w:type="paragraph" w:customStyle="1" w:styleId="textogeneral">
    <w:name w:val="texto general"/>
    <w:basedOn w:val="Normal"/>
    <w:uiPriority w:val="99"/>
    <w:rsid w:val="00E949E2"/>
    <w:pPr>
      <w:spacing w:after="120"/>
      <w:ind w:left="1440"/>
      <w:jc w:val="both"/>
    </w:pPr>
    <w:rPr>
      <w:rFonts w:ascii="Arial" w:hAnsi="Arial"/>
      <w:sz w:val="22"/>
      <w:szCs w:val="20"/>
      <w:lang w:val="es-ES_tradnl"/>
    </w:rPr>
  </w:style>
  <w:style w:type="paragraph" w:customStyle="1" w:styleId="textogeneralborde">
    <w:name w:val="texto general borde"/>
    <w:basedOn w:val="textogeneral"/>
    <w:uiPriority w:val="99"/>
    <w:rsid w:val="00E949E2"/>
    <w:pPr>
      <w:ind w:left="0"/>
      <w:jc w:val="center"/>
    </w:pPr>
    <w:rPr>
      <w:sz w:val="20"/>
    </w:rPr>
  </w:style>
  <w:style w:type="paragraph" w:customStyle="1" w:styleId="indent">
    <w:name w:val="indent"/>
    <w:basedOn w:val="Normal"/>
    <w:uiPriority w:val="99"/>
    <w:rsid w:val="00E949E2"/>
    <w:pPr>
      <w:spacing w:after="160" w:line="260" w:lineRule="exact"/>
      <w:ind w:hanging="284"/>
      <w:jc w:val="both"/>
    </w:pPr>
    <w:rPr>
      <w:rFonts w:ascii="Palatino" w:hAnsi="Palatino"/>
      <w:noProof/>
      <w:szCs w:val="20"/>
      <w:lang w:val="en-US"/>
    </w:rPr>
  </w:style>
  <w:style w:type="paragraph" w:customStyle="1" w:styleId="dibujo">
    <w:name w:val="dibujo"/>
    <w:basedOn w:val="Normal"/>
    <w:uiPriority w:val="99"/>
    <w:rsid w:val="00E949E2"/>
    <w:pPr>
      <w:spacing w:after="240"/>
      <w:jc w:val="center"/>
    </w:pPr>
    <w:rPr>
      <w:rFonts w:ascii="Helvetica" w:hAnsi="Helvetica"/>
      <w:noProof/>
      <w:szCs w:val="20"/>
      <w:lang w:val="en-US"/>
    </w:rPr>
  </w:style>
  <w:style w:type="paragraph" w:customStyle="1" w:styleId="tg">
    <w:name w:val="tg"/>
    <w:basedOn w:val="Normal"/>
    <w:uiPriority w:val="99"/>
    <w:rsid w:val="00E949E2"/>
    <w:pPr>
      <w:widowControl w:val="0"/>
      <w:spacing w:after="120"/>
      <w:ind w:left="1440"/>
      <w:jc w:val="both"/>
    </w:pPr>
    <w:rPr>
      <w:rFonts w:ascii="Courier" w:hAnsi="Courier"/>
      <w:sz w:val="22"/>
      <w:szCs w:val="20"/>
      <w:lang w:val="es-ES_tradnl"/>
    </w:rPr>
  </w:style>
  <w:style w:type="paragraph" w:customStyle="1" w:styleId="TableText0">
    <w:name w:val="Table Text"/>
    <w:uiPriority w:val="99"/>
    <w:rsid w:val="00E949E2"/>
    <w:pPr>
      <w:jc w:val="center"/>
    </w:pPr>
    <w:rPr>
      <w:rFonts w:ascii="Arial" w:hAnsi="Arial"/>
      <w:color w:val="000000"/>
      <w:sz w:val="16"/>
      <w:szCs w:val="20"/>
      <w:lang w:val="en-US" w:eastAsia="es-ES"/>
    </w:rPr>
  </w:style>
  <w:style w:type="paragraph" w:customStyle="1" w:styleId="BodyTable">
    <w:name w:val="BodyTable"/>
    <w:basedOn w:val="Normal"/>
    <w:uiPriority w:val="99"/>
    <w:rsid w:val="00E949E2"/>
    <w:pPr>
      <w:tabs>
        <w:tab w:val="left" w:pos="851"/>
        <w:tab w:val="left" w:pos="1134"/>
        <w:tab w:val="left" w:pos="1418"/>
        <w:tab w:val="left" w:pos="1701"/>
        <w:tab w:val="left" w:pos="1985"/>
        <w:tab w:val="left" w:pos="2268"/>
        <w:tab w:val="left" w:pos="2552"/>
        <w:tab w:val="left" w:pos="2835"/>
        <w:tab w:val="left" w:pos="3119"/>
        <w:tab w:val="right" w:pos="3402"/>
        <w:tab w:val="left" w:pos="3969"/>
        <w:tab w:val="left" w:pos="4536"/>
        <w:tab w:val="left" w:pos="5103"/>
        <w:tab w:val="left" w:pos="5670"/>
      </w:tabs>
      <w:spacing w:after="120"/>
      <w:jc w:val="both"/>
    </w:pPr>
    <w:rPr>
      <w:rFonts w:ascii="Tahoma" w:hAnsi="Tahoma"/>
      <w:szCs w:val="20"/>
      <w:lang w:val="es-ES_tradnl" w:eastAsia="en-US"/>
    </w:rPr>
  </w:style>
  <w:style w:type="paragraph" w:customStyle="1" w:styleId="ListBullet1">
    <w:name w:val="List Bullet 1"/>
    <w:basedOn w:val="Normal"/>
    <w:next w:val="Normal"/>
    <w:autoRedefine/>
    <w:uiPriority w:val="99"/>
    <w:rsid w:val="00E949E2"/>
    <w:pPr>
      <w:tabs>
        <w:tab w:val="num" w:pos="1800"/>
      </w:tabs>
      <w:snapToGrid w:val="0"/>
      <w:spacing w:after="120"/>
      <w:ind w:left="792" w:right="-1425" w:hanging="432"/>
      <w:jc w:val="both"/>
    </w:pPr>
    <w:rPr>
      <w:rFonts w:ascii="Arial Narrow" w:hAnsi="Arial Narrow"/>
      <w:b/>
      <w:sz w:val="28"/>
      <w:szCs w:val="20"/>
    </w:rPr>
  </w:style>
  <w:style w:type="paragraph" w:customStyle="1" w:styleId="Listanumerada">
    <w:name w:val="Lista numerada"/>
    <w:basedOn w:val="Normal"/>
    <w:uiPriority w:val="99"/>
    <w:rsid w:val="00E949E2"/>
    <w:pPr>
      <w:overflowPunct w:val="0"/>
      <w:autoSpaceDE w:val="0"/>
      <w:autoSpaceDN w:val="0"/>
      <w:adjustRightInd w:val="0"/>
      <w:spacing w:after="120"/>
      <w:ind w:left="1616" w:hanging="454"/>
    </w:pPr>
    <w:rPr>
      <w:sz w:val="22"/>
      <w:szCs w:val="20"/>
      <w:lang w:val="es-ES_tradnl"/>
    </w:rPr>
  </w:style>
  <w:style w:type="paragraph" w:customStyle="1" w:styleId="Estilo02">
    <w:name w:val="Estilo02"/>
    <w:basedOn w:val="Normal"/>
    <w:uiPriority w:val="99"/>
    <w:rsid w:val="00E949E2"/>
    <w:pPr>
      <w:spacing w:after="120"/>
      <w:jc w:val="both"/>
    </w:pPr>
    <w:rPr>
      <w:rFonts w:ascii="Arial" w:hAnsi="Arial"/>
      <w:sz w:val="22"/>
      <w:szCs w:val="20"/>
      <w:lang w:val="es-ES_tradnl"/>
    </w:rPr>
  </w:style>
  <w:style w:type="paragraph" w:customStyle="1" w:styleId="Bullets">
    <w:name w:val="Bullets"/>
    <w:basedOn w:val="Normal"/>
    <w:uiPriority w:val="99"/>
    <w:rsid w:val="00E949E2"/>
    <w:pPr>
      <w:widowControl w:val="0"/>
      <w:numPr>
        <w:numId w:val="20"/>
      </w:numPr>
      <w:tabs>
        <w:tab w:val="left" w:pos="270"/>
      </w:tabs>
      <w:autoSpaceDE w:val="0"/>
      <w:autoSpaceDN w:val="0"/>
      <w:adjustRightInd w:val="0"/>
      <w:spacing w:after="180" w:line="280" w:lineRule="atLeast"/>
    </w:pPr>
    <w:rPr>
      <w:rFonts w:ascii="Arial" w:eastAsia="Calibri" w:hAnsi="Arial"/>
      <w:color w:val="000000"/>
      <w:sz w:val="22"/>
      <w:szCs w:val="20"/>
      <w:lang w:val="en-US" w:eastAsia="en-US" w:bidi="he-IL"/>
    </w:rPr>
  </w:style>
  <w:style w:type="paragraph" w:customStyle="1" w:styleId="Pa8">
    <w:name w:val="Pa8"/>
    <w:basedOn w:val="Normal"/>
    <w:next w:val="Normal"/>
    <w:uiPriority w:val="99"/>
    <w:rsid w:val="00E949E2"/>
    <w:pPr>
      <w:autoSpaceDE w:val="0"/>
      <w:autoSpaceDN w:val="0"/>
      <w:adjustRightInd w:val="0"/>
      <w:spacing w:after="120" w:line="151" w:lineRule="atLeast"/>
    </w:pPr>
    <w:rPr>
      <w:rFonts w:ascii="Antenna Light" w:eastAsia="Calibri" w:hAnsi="Antenna Light"/>
      <w:lang w:val="es-ES"/>
    </w:rPr>
  </w:style>
  <w:style w:type="character" w:customStyle="1" w:styleId="PORTADALICITACIONCar">
    <w:name w:val="PORTADA LICITACION Car"/>
    <w:link w:val="PORTADALICITACION"/>
    <w:locked/>
    <w:rsid w:val="00E949E2"/>
    <w:rPr>
      <w:rFonts w:ascii="Arial" w:eastAsia="Calibri" w:hAnsi="Arial" w:cs="Arial"/>
      <w:b/>
      <w:lang w:eastAsia="en-US"/>
    </w:rPr>
  </w:style>
  <w:style w:type="paragraph" w:customStyle="1" w:styleId="PORTADALICITACION">
    <w:name w:val="PORTADA LICITACION"/>
    <w:basedOn w:val="Normal"/>
    <w:link w:val="PORTADALICITACIONCar"/>
    <w:qFormat/>
    <w:rsid w:val="00E949E2"/>
    <w:pPr>
      <w:spacing w:after="120"/>
      <w:jc w:val="center"/>
    </w:pPr>
    <w:rPr>
      <w:rFonts w:ascii="Arial" w:eastAsia="Calibri" w:hAnsi="Arial" w:cs="Arial"/>
      <w:b/>
      <w:lang w:eastAsia="en-US"/>
    </w:rPr>
  </w:style>
  <w:style w:type="character" w:customStyle="1" w:styleId="ConstanzaCar">
    <w:name w:val="Constanza Car"/>
    <w:link w:val="Constanza"/>
    <w:locked/>
    <w:rsid w:val="00E949E2"/>
    <w:rPr>
      <w:rFonts w:ascii="Arial" w:hAnsi="Arial" w:cs="Arial"/>
      <w:lang w:val="es-ES" w:eastAsia="es-ES"/>
    </w:rPr>
  </w:style>
  <w:style w:type="paragraph" w:customStyle="1" w:styleId="Constanza">
    <w:name w:val="Constanza"/>
    <w:basedOn w:val="Normal"/>
    <w:link w:val="ConstanzaCar"/>
    <w:rsid w:val="00E949E2"/>
    <w:pPr>
      <w:spacing w:before="120" w:after="120" w:line="360" w:lineRule="auto"/>
      <w:jc w:val="both"/>
    </w:pPr>
    <w:rPr>
      <w:rFonts w:ascii="Arial" w:hAnsi="Arial" w:cs="Arial"/>
      <w:lang w:val="es-ES"/>
    </w:rPr>
  </w:style>
  <w:style w:type="character" w:customStyle="1" w:styleId="CosntanzaCar">
    <w:name w:val="Cosntanza Car"/>
    <w:link w:val="Cosntanza"/>
    <w:locked/>
    <w:rsid w:val="00E949E2"/>
    <w:rPr>
      <w:rFonts w:ascii="Arial" w:hAnsi="Arial" w:cs="Arial"/>
      <w:b/>
      <w:sz w:val="22"/>
      <w:lang w:val="es-HN" w:eastAsia="es-ES"/>
    </w:rPr>
  </w:style>
  <w:style w:type="paragraph" w:customStyle="1" w:styleId="Cosntanza">
    <w:name w:val="Cosntanza"/>
    <w:basedOn w:val="Normal"/>
    <w:link w:val="CosntanzaCar"/>
    <w:rsid w:val="00E949E2"/>
    <w:pPr>
      <w:numPr>
        <w:numId w:val="21"/>
      </w:numPr>
      <w:spacing w:before="120" w:after="120" w:line="360" w:lineRule="auto"/>
      <w:jc w:val="both"/>
    </w:pPr>
    <w:rPr>
      <w:rFonts w:ascii="Arial" w:hAnsi="Arial" w:cs="Arial"/>
      <w:b/>
      <w:sz w:val="22"/>
      <w:lang w:val="es-HN"/>
    </w:rPr>
  </w:style>
  <w:style w:type="paragraph" w:customStyle="1" w:styleId="Prrafoalineadoaizquierda">
    <w:name w:val="* Párrafo alineado a izquierda"/>
    <w:uiPriority w:val="99"/>
    <w:rsid w:val="00E949E2"/>
    <w:pPr>
      <w:widowControl w:val="0"/>
      <w:autoSpaceDE w:val="0"/>
      <w:autoSpaceDN w:val="0"/>
      <w:adjustRightInd w:val="0"/>
      <w:spacing w:line="240" w:lineRule="atLeast"/>
    </w:pPr>
    <w:rPr>
      <w:rFonts w:ascii="Courier New" w:hAnsi="Courier New" w:cs="Courier New"/>
      <w:lang w:val="es-ES_tradnl"/>
    </w:rPr>
  </w:style>
  <w:style w:type="paragraph" w:customStyle="1" w:styleId="List17">
    <w:name w:val="List 17"/>
    <w:basedOn w:val="Normal"/>
    <w:uiPriority w:val="99"/>
    <w:semiHidden/>
    <w:rsid w:val="00E949E2"/>
    <w:pPr>
      <w:numPr>
        <w:numId w:val="22"/>
      </w:numPr>
      <w:spacing w:after="120"/>
    </w:pPr>
    <w:rPr>
      <w:sz w:val="22"/>
      <w:szCs w:val="20"/>
      <w:lang w:val="es-ES"/>
    </w:rPr>
  </w:style>
  <w:style w:type="paragraph" w:customStyle="1" w:styleId="arial">
    <w:name w:val="arial"/>
    <w:basedOn w:val="Normal"/>
    <w:uiPriority w:val="99"/>
    <w:rsid w:val="00E949E2"/>
    <w:pPr>
      <w:widowControl w:val="0"/>
      <w:suppressAutoHyphens/>
    </w:pPr>
    <w:rPr>
      <w:rFonts w:eastAsia="SimSun" w:cs="Mangal"/>
      <w:kern w:val="2"/>
      <w:lang w:eastAsia="hi-IN" w:bidi="hi-IN"/>
    </w:rPr>
  </w:style>
  <w:style w:type="paragraph" w:customStyle="1" w:styleId="MMTopic1">
    <w:name w:val="MM Topic 1"/>
    <w:basedOn w:val="Ttulo1"/>
    <w:uiPriority w:val="99"/>
    <w:rsid w:val="00E949E2"/>
    <w:pPr>
      <w:numPr>
        <w:numId w:val="23"/>
      </w:numPr>
      <w:tabs>
        <w:tab w:val="num" w:pos="360"/>
      </w:tabs>
      <w:spacing w:after="0" w:line="276" w:lineRule="auto"/>
    </w:pPr>
    <w:rPr>
      <w:rFonts w:ascii="Cambria" w:hAnsi="Cambria"/>
      <w:bCs/>
      <w:color w:val="365F91"/>
      <w:sz w:val="28"/>
      <w:szCs w:val="28"/>
      <w:lang w:eastAsia="en-US"/>
    </w:rPr>
  </w:style>
  <w:style w:type="paragraph" w:customStyle="1" w:styleId="MMTopic2">
    <w:name w:val="MM Topic 2"/>
    <w:basedOn w:val="Ttulo2"/>
    <w:uiPriority w:val="99"/>
    <w:rsid w:val="00E949E2"/>
    <w:pPr>
      <w:numPr>
        <w:ilvl w:val="1"/>
        <w:numId w:val="23"/>
      </w:numPr>
      <w:tabs>
        <w:tab w:val="num" w:pos="360"/>
      </w:tabs>
      <w:spacing w:before="200" w:after="0" w:line="276" w:lineRule="auto"/>
      <w:ind w:left="1817" w:hanging="720"/>
    </w:pPr>
    <w:rPr>
      <w:rFonts w:ascii="Cambria" w:hAnsi="Cambria"/>
      <w:bCs/>
      <w:color w:val="4F81BD"/>
      <w:sz w:val="26"/>
      <w:szCs w:val="26"/>
      <w:lang w:eastAsia="en-US"/>
    </w:rPr>
  </w:style>
  <w:style w:type="character" w:customStyle="1" w:styleId="MMTopic3Car">
    <w:name w:val="MM Topic 3 Car"/>
    <w:link w:val="MMTopic3"/>
    <w:locked/>
    <w:rsid w:val="00E949E2"/>
    <w:rPr>
      <w:rFonts w:ascii="Calibri" w:eastAsia="Calibri" w:hAnsi="Calibri" w:cs="Calibri"/>
      <w:sz w:val="22"/>
      <w:szCs w:val="22"/>
      <w:lang w:eastAsia="en-US"/>
    </w:rPr>
  </w:style>
  <w:style w:type="paragraph" w:customStyle="1" w:styleId="MMTopic3">
    <w:name w:val="MM Topic 3"/>
    <w:basedOn w:val="Normal"/>
    <w:link w:val="MMTopic3Car"/>
    <w:qFormat/>
    <w:rsid w:val="00E949E2"/>
    <w:pPr>
      <w:spacing w:after="200" w:line="276" w:lineRule="auto"/>
    </w:pPr>
    <w:rPr>
      <w:rFonts w:ascii="Calibri" w:eastAsia="Calibri" w:hAnsi="Calibri" w:cs="Calibri"/>
      <w:sz w:val="22"/>
      <w:szCs w:val="22"/>
      <w:lang w:eastAsia="en-US"/>
    </w:rPr>
  </w:style>
  <w:style w:type="paragraph" w:customStyle="1" w:styleId="Bullets1">
    <w:name w:val="Bullets 1"/>
    <w:uiPriority w:val="99"/>
    <w:rsid w:val="00E949E2"/>
    <w:pPr>
      <w:tabs>
        <w:tab w:val="left" w:pos="2520"/>
      </w:tabs>
      <w:autoSpaceDE w:val="0"/>
      <w:autoSpaceDN w:val="0"/>
      <w:adjustRightInd w:val="0"/>
      <w:spacing w:before="28" w:after="56"/>
      <w:ind w:left="2520" w:hanging="360"/>
      <w:jc w:val="both"/>
    </w:pPr>
    <w:rPr>
      <w:rFonts w:ascii="Arial" w:hAnsi="Arial" w:cs="Arial"/>
      <w:lang w:eastAsia="es-ES"/>
    </w:rPr>
  </w:style>
  <w:style w:type="paragraph" w:customStyle="1" w:styleId="Titulo21">
    <w:name w:val="Titulo 21"/>
    <w:basedOn w:val="Ttulo1"/>
    <w:autoRedefine/>
    <w:uiPriority w:val="99"/>
    <w:qFormat/>
    <w:rsid w:val="00E949E2"/>
    <w:pPr>
      <w:keepNext w:val="0"/>
      <w:keepLines w:val="0"/>
      <w:spacing w:before="0" w:after="0" w:line="280" w:lineRule="atLeast"/>
    </w:pPr>
    <w:rPr>
      <w:rFonts w:ascii="Adobe Caslon Pro" w:eastAsia="Calibri" w:hAnsi="Adobe Caslon Pro"/>
      <w:color w:val="0F243E"/>
      <w:sz w:val="32"/>
      <w:szCs w:val="20"/>
      <w:lang w:eastAsia="en-US"/>
    </w:rPr>
  </w:style>
  <w:style w:type="paragraph" w:customStyle="1" w:styleId="Titulo11">
    <w:name w:val="Titulo 11"/>
    <w:basedOn w:val="Normal"/>
    <w:autoRedefine/>
    <w:uiPriority w:val="99"/>
    <w:qFormat/>
    <w:rsid w:val="00E949E2"/>
    <w:pPr>
      <w:tabs>
        <w:tab w:val="num" w:pos="720"/>
      </w:tabs>
      <w:spacing w:before="160"/>
      <w:ind w:left="360" w:hanging="360"/>
      <w:contextualSpacing/>
      <w:outlineLvl w:val="0"/>
    </w:pPr>
    <w:rPr>
      <w:rFonts w:ascii="Adobe Caslon Pro" w:hAnsi="Adobe Caslon Pro"/>
      <w:b/>
      <w:bCs/>
      <w:caps/>
      <w:kern w:val="28"/>
      <w:sz w:val="30"/>
      <w:szCs w:val="30"/>
      <w:lang w:eastAsia="en-US"/>
    </w:rPr>
  </w:style>
  <w:style w:type="paragraph" w:customStyle="1" w:styleId="Titulo31">
    <w:name w:val="Titulo 31"/>
    <w:basedOn w:val="Normal"/>
    <w:uiPriority w:val="99"/>
    <w:qFormat/>
    <w:rsid w:val="00E949E2"/>
    <w:pPr>
      <w:spacing w:after="120"/>
      <w:jc w:val="both"/>
    </w:pPr>
    <w:rPr>
      <w:rFonts w:eastAsia="Calibri"/>
      <w:b/>
      <w:sz w:val="28"/>
      <w:lang w:eastAsia="en-US"/>
    </w:rPr>
  </w:style>
  <w:style w:type="paragraph" w:customStyle="1" w:styleId="ecxmsolistparagraph">
    <w:name w:val="ecxmsolistparagraph"/>
    <w:basedOn w:val="Normal"/>
    <w:uiPriority w:val="99"/>
    <w:rsid w:val="00E949E2"/>
    <w:pPr>
      <w:spacing w:before="100" w:beforeAutospacing="1" w:after="100" w:afterAutospacing="1"/>
    </w:pPr>
    <w:rPr>
      <w:lang w:eastAsia="es-MX"/>
    </w:rPr>
  </w:style>
  <w:style w:type="paragraph" w:customStyle="1" w:styleId="List6">
    <w:name w:val="List 6"/>
    <w:basedOn w:val="Normal"/>
    <w:uiPriority w:val="99"/>
    <w:semiHidden/>
    <w:rsid w:val="00E949E2"/>
    <w:pPr>
      <w:tabs>
        <w:tab w:val="num" w:pos="348"/>
      </w:tabs>
      <w:ind w:left="348" w:firstLine="360"/>
    </w:pPr>
    <w:rPr>
      <w:sz w:val="20"/>
      <w:szCs w:val="20"/>
      <w:lang w:val="es-ES"/>
    </w:rPr>
  </w:style>
  <w:style w:type="paragraph" w:customStyle="1" w:styleId="Lista31">
    <w:name w:val="Lista 31"/>
    <w:basedOn w:val="Normal"/>
    <w:uiPriority w:val="99"/>
    <w:semiHidden/>
    <w:rsid w:val="00E949E2"/>
    <w:pPr>
      <w:numPr>
        <w:numId w:val="24"/>
      </w:numPr>
      <w:ind w:left="720"/>
    </w:pPr>
    <w:rPr>
      <w:sz w:val="20"/>
      <w:szCs w:val="20"/>
      <w:lang w:val="es-ES"/>
    </w:rPr>
  </w:style>
  <w:style w:type="paragraph" w:customStyle="1" w:styleId="List0">
    <w:name w:val="List 0"/>
    <w:basedOn w:val="Normal"/>
    <w:uiPriority w:val="99"/>
    <w:semiHidden/>
    <w:rsid w:val="00E949E2"/>
    <w:pPr>
      <w:numPr>
        <w:numId w:val="25"/>
      </w:numPr>
    </w:pPr>
    <w:rPr>
      <w:sz w:val="20"/>
      <w:szCs w:val="20"/>
      <w:lang w:val="es-ES"/>
    </w:rPr>
  </w:style>
  <w:style w:type="paragraph" w:customStyle="1" w:styleId="List1">
    <w:name w:val="List 1"/>
    <w:basedOn w:val="Normal"/>
    <w:uiPriority w:val="99"/>
    <w:semiHidden/>
    <w:rsid w:val="00E949E2"/>
    <w:pPr>
      <w:numPr>
        <w:numId w:val="26"/>
      </w:numPr>
    </w:pPr>
    <w:rPr>
      <w:sz w:val="20"/>
      <w:szCs w:val="20"/>
      <w:lang w:val="es-ES"/>
    </w:rPr>
  </w:style>
  <w:style w:type="paragraph" w:customStyle="1" w:styleId="Lista41">
    <w:name w:val="Lista 41"/>
    <w:basedOn w:val="Normal"/>
    <w:uiPriority w:val="99"/>
    <w:semiHidden/>
    <w:rsid w:val="00E949E2"/>
    <w:pPr>
      <w:numPr>
        <w:numId w:val="27"/>
      </w:numPr>
    </w:pPr>
    <w:rPr>
      <w:sz w:val="20"/>
      <w:szCs w:val="20"/>
      <w:lang w:val="es-ES"/>
    </w:rPr>
  </w:style>
  <w:style w:type="paragraph" w:customStyle="1" w:styleId="Lista51">
    <w:name w:val="Lista 51"/>
    <w:basedOn w:val="Normal"/>
    <w:uiPriority w:val="99"/>
    <w:semiHidden/>
    <w:rsid w:val="00E949E2"/>
    <w:pPr>
      <w:numPr>
        <w:numId w:val="28"/>
      </w:numPr>
    </w:pPr>
    <w:rPr>
      <w:sz w:val="20"/>
      <w:szCs w:val="20"/>
      <w:lang w:val="es-ES"/>
    </w:rPr>
  </w:style>
  <w:style w:type="paragraph" w:customStyle="1" w:styleId="List7">
    <w:name w:val="List 7"/>
    <w:basedOn w:val="Normal"/>
    <w:uiPriority w:val="99"/>
    <w:semiHidden/>
    <w:rsid w:val="00E949E2"/>
    <w:rPr>
      <w:sz w:val="20"/>
      <w:szCs w:val="20"/>
      <w:lang w:val="es-ES"/>
    </w:rPr>
  </w:style>
  <w:style w:type="paragraph" w:customStyle="1" w:styleId="List8">
    <w:name w:val="List 8"/>
    <w:basedOn w:val="Normal"/>
    <w:uiPriority w:val="99"/>
    <w:semiHidden/>
    <w:rsid w:val="00E949E2"/>
    <w:pPr>
      <w:tabs>
        <w:tab w:val="num" w:pos="360"/>
      </w:tabs>
      <w:ind w:left="360"/>
    </w:pPr>
    <w:rPr>
      <w:sz w:val="20"/>
      <w:szCs w:val="20"/>
      <w:lang w:val="es-ES"/>
    </w:rPr>
  </w:style>
  <w:style w:type="paragraph" w:customStyle="1" w:styleId="List10">
    <w:name w:val="List 10"/>
    <w:basedOn w:val="Normal"/>
    <w:autoRedefine/>
    <w:uiPriority w:val="99"/>
    <w:semiHidden/>
    <w:rsid w:val="00E949E2"/>
    <w:pPr>
      <w:numPr>
        <w:numId w:val="29"/>
      </w:numPr>
    </w:pPr>
    <w:rPr>
      <w:sz w:val="20"/>
      <w:szCs w:val="20"/>
      <w:lang w:val="es-ES"/>
    </w:rPr>
  </w:style>
  <w:style w:type="paragraph" w:customStyle="1" w:styleId="List11">
    <w:name w:val="List 11"/>
    <w:basedOn w:val="Normal"/>
    <w:uiPriority w:val="99"/>
    <w:semiHidden/>
    <w:rsid w:val="00E949E2"/>
    <w:pPr>
      <w:numPr>
        <w:numId w:val="30"/>
      </w:numPr>
    </w:pPr>
    <w:rPr>
      <w:sz w:val="20"/>
      <w:szCs w:val="20"/>
      <w:lang w:val="es-ES"/>
    </w:rPr>
  </w:style>
  <w:style w:type="paragraph" w:customStyle="1" w:styleId="List12">
    <w:name w:val="List 12"/>
    <w:basedOn w:val="Normal"/>
    <w:uiPriority w:val="99"/>
    <w:semiHidden/>
    <w:rsid w:val="00E949E2"/>
    <w:rPr>
      <w:sz w:val="20"/>
      <w:szCs w:val="20"/>
      <w:lang w:val="es-ES"/>
    </w:rPr>
  </w:style>
  <w:style w:type="paragraph" w:customStyle="1" w:styleId="List13">
    <w:name w:val="List 13"/>
    <w:basedOn w:val="Normal"/>
    <w:uiPriority w:val="99"/>
    <w:semiHidden/>
    <w:rsid w:val="00E949E2"/>
    <w:pPr>
      <w:numPr>
        <w:numId w:val="31"/>
      </w:numPr>
    </w:pPr>
    <w:rPr>
      <w:sz w:val="20"/>
      <w:szCs w:val="20"/>
      <w:lang w:val="es-ES"/>
    </w:rPr>
  </w:style>
  <w:style w:type="paragraph" w:customStyle="1" w:styleId="List14">
    <w:name w:val="List 14"/>
    <w:basedOn w:val="Normal"/>
    <w:uiPriority w:val="99"/>
    <w:semiHidden/>
    <w:rsid w:val="00E949E2"/>
    <w:pPr>
      <w:numPr>
        <w:numId w:val="32"/>
      </w:numPr>
    </w:pPr>
    <w:rPr>
      <w:sz w:val="20"/>
      <w:szCs w:val="20"/>
      <w:lang w:val="es-ES"/>
    </w:rPr>
  </w:style>
  <w:style w:type="paragraph" w:customStyle="1" w:styleId="List15">
    <w:name w:val="List 15"/>
    <w:basedOn w:val="Normal"/>
    <w:uiPriority w:val="99"/>
    <w:semiHidden/>
    <w:rsid w:val="00E949E2"/>
    <w:rPr>
      <w:sz w:val="20"/>
      <w:szCs w:val="20"/>
      <w:lang w:val="es-ES"/>
    </w:rPr>
  </w:style>
  <w:style w:type="paragraph" w:customStyle="1" w:styleId="List16">
    <w:name w:val="List 16"/>
    <w:basedOn w:val="Normal"/>
    <w:autoRedefine/>
    <w:uiPriority w:val="99"/>
    <w:semiHidden/>
    <w:rsid w:val="00E949E2"/>
    <w:pPr>
      <w:numPr>
        <w:numId w:val="33"/>
      </w:numPr>
    </w:pPr>
    <w:rPr>
      <w:sz w:val="20"/>
      <w:szCs w:val="20"/>
      <w:lang w:val="es-ES"/>
    </w:rPr>
  </w:style>
  <w:style w:type="paragraph" w:customStyle="1" w:styleId="ImportWordListStyleDefinition24">
    <w:name w:val="Import Word List Style Definition 24"/>
    <w:uiPriority w:val="99"/>
    <w:rsid w:val="00E949E2"/>
    <w:pPr>
      <w:numPr>
        <w:numId w:val="34"/>
      </w:numPr>
    </w:pPr>
    <w:rPr>
      <w:sz w:val="20"/>
      <w:szCs w:val="20"/>
      <w:lang w:val="es-ES" w:eastAsia="es-ES"/>
    </w:rPr>
  </w:style>
  <w:style w:type="paragraph" w:customStyle="1" w:styleId="List18">
    <w:name w:val="List 18"/>
    <w:basedOn w:val="Normal"/>
    <w:uiPriority w:val="99"/>
    <w:semiHidden/>
    <w:rsid w:val="00E949E2"/>
    <w:pPr>
      <w:numPr>
        <w:numId w:val="35"/>
      </w:numPr>
    </w:pPr>
    <w:rPr>
      <w:sz w:val="20"/>
      <w:szCs w:val="20"/>
      <w:lang w:val="es-ES"/>
    </w:rPr>
  </w:style>
  <w:style w:type="paragraph" w:customStyle="1" w:styleId="ImportWordListStyleDefinition18">
    <w:name w:val="Import Word List Style Definition 18"/>
    <w:uiPriority w:val="99"/>
    <w:rsid w:val="00E949E2"/>
    <w:pPr>
      <w:numPr>
        <w:numId w:val="36"/>
      </w:numPr>
    </w:pPr>
    <w:rPr>
      <w:sz w:val="20"/>
      <w:szCs w:val="20"/>
      <w:lang w:val="es-ES" w:eastAsia="es-ES"/>
    </w:rPr>
  </w:style>
  <w:style w:type="paragraph" w:customStyle="1" w:styleId="List19">
    <w:name w:val="List 19"/>
    <w:basedOn w:val="ImportWordListStyleDefinition18"/>
    <w:uiPriority w:val="99"/>
    <w:semiHidden/>
    <w:rsid w:val="00E949E2"/>
    <w:pPr>
      <w:numPr>
        <w:numId w:val="37"/>
      </w:numPr>
    </w:pPr>
  </w:style>
  <w:style w:type="paragraph" w:customStyle="1" w:styleId="ImportWordListStyleDefinition26">
    <w:name w:val="Import Word List Style Definition 26"/>
    <w:uiPriority w:val="99"/>
    <w:rsid w:val="00E949E2"/>
    <w:pPr>
      <w:numPr>
        <w:numId w:val="38"/>
      </w:numPr>
    </w:pPr>
    <w:rPr>
      <w:sz w:val="20"/>
      <w:szCs w:val="20"/>
      <w:lang w:val="es-ES" w:eastAsia="es-ES"/>
    </w:rPr>
  </w:style>
  <w:style w:type="paragraph" w:customStyle="1" w:styleId="List20">
    <w:name w:val="List 20"/>
    <w:basedOn w:val="ImportWordListStyleDefinition26"/>
    <w:uiPriority w:val="99"/>
    <w:semiHidden/>
    <w:rsid w:val="00E949E2"/>
    <w:pPr>
      <w:numPr>
        <w:numId w:val="39"/>
      </w:numPr>
      <w:ind w:firstLine="0"/>
    </w:pPr>
  </w:style>
  <w:style w:type="paragraph" w:customStyle="1" w:styleId="ImportWordListStyleDefinition17">
    <w:name w:val="Import Word List Style Definition 17"/>
    <w:uiPriority w:val="99"/>
    <w:rsid w:val="00E949E2"/>
    <w:pPr>
      <w:numPr>
        <w:numId w:val="40"/>
      </w:numPr>
    </w:pPr>
    <w:rPr>
      <w:sz w:val="20"/>
      <w:szCs w:val="20"/>
      <w:lang w:val="es-ES" w:eastAsia="es-ES"/>
    </w:rPr>
  </w:style>
  <w:style w:type="paragraph" w:customStyle="1" w:styleId="List21">
    <w:name w:val="List 21"/>
    <w:basedOn w:val="Normal"/>
    <w:uiPriority w:val="99"/>
    <w:semiHidden/>
    <w:rsid w:val="00E949E2"/>
    <w:pPr>
      <w:numPr>
        <w:numId w:val="41"/>
      </w:numPr>
    </w:pPr>
    <w:rPr>
      <w:sz w:val="20"/>
      <w:szCs w:val="20"/>
      <w:lang w:val="es-ES"/>
    </w:rPr>
  </w:style>
  <w:style w:type="paragraph" w:customStyle="1" w:styleId="List22">
    <w:name w:val="List 22"/>
    <w:basedOn w:val="Normal"/>
    <w:uiPriority w:val="99"/>
    <w:semiHidden/>
    <w:rsid w:val="00E949E2"/>
    <w:rPr>
      <w:sz w:val="20"/>
      <w:szCs w:val="20"/>
      <w:lang w:val="es-ES"/>
    </w:rPr>
  </w:style>
  <w:style w:type="paragraph" w:customStyle="1" w:styleId="List23">
    <w:name w:val="List 23"/>
    <w:basedOn w:val="Normal"/>
    <w:uiPriority w:val="99"/>
    <w:semiHidden/>
    <w:rsid w:val="00E949E2"/>
    <w:pPr>
      <w:numPr>
        <w:numId w:val="42"/>
      </w:numPr>
    </w:pPr>
    <w:rPr>
      <w:sz w:val="20"/>
      <w:szCs w:val="20"/>
      <w:lang w:val="es-ES"/>
    </w:rPr>
  </w:style>
  <w:style w:type="paragraph" w:customStyle="1" w:styleId="List24">
    <w:name w:val="List 24"/>
    <w:basedOn w:val="Normal"/>
    <w:uiPriority w:val="99"/>
    <w:semiHidden/>
    <w:rsid w:val="00E949E2"/>
    <w:pPr>
      <w:numPr>
        <w:numId w:val="43"/>
      </w:numPr>
    </w:pPr>
    <w:rPr>
      <w:sz w:val="20"/>
      <w:szCs w:val="20"/>
      <w:lang w:val="es-ES"/>
    </w:rPr>
  </w:style>
  <w:style w:type="paragraph" w:customStyle="1" w:styleId="List25">
    <w:name w:val="List 25"/>
    <w:basedOn w:val="Normal"/>
    <w:uiPriority w:val="99"/>
    <w:semiHidden/>
    <w:rsid w:val="00E949E2"/>
    <w:pPr>
      <w:numPr>
        <w:numId w:val="44"/>
      </w:numPr>
    </w:pPr>
    <w:rPr>
      <w:sz w:val="20"/>
      <w:szCs w:val="20"/>
      <w:lang w:val="es-ES"/>
    </w:rPr>
  </w:style>
  <w:style w:type="paragraph" w:customStyle="1" w:styleId="List26">
    <w:name w:val="List 26"/>
    <w:basedOn w:val="Normal"/>
    <w:uiPriority w:val="99"/>
    <w:semiHidden/>
    <w:rsid w:val="00E949E2"/>
    <w:pPr>
      <w:numPr>
        <w:numId w:val="45"/>
      </w:numPr>
    </w:pPr>
    <w:rPr>
      <w:sz w:val="20"/>
      <w:szCs w:val="20"/>
      <w:lang w:val="es-ES"/>
    </w:rPr>
  </w:style>
  <w:style w:type="paragraph" w:customStyle="1" w:styleId="List27">
    <w:name w:val="List 27"/>
    <w:basedOn w:val="Normal"/>
    <w:uiPriority w:val="99"/>
    <w:semiHidden/>
    <w:rsid w:val="00E949E2"/>
    <w:pPr>
      <w:numPr>
        <w:numId w:val="46"/>
      </w:numPr>
    </w:pPr>
    <w:rPr>
      <w:sz w:val="20"/>
      <w:szCs w:val="20"/>
      <w:lang w:val="es-ES"/>
    </w:rPr>
  </w:style>
  <w:style w:type="paragraph" w:customStyle="1" w:styleId="List28">
    <w:name w:val="List 28"/>
    <w:basedOn w:val="Normal"/>
    <w:uiPriority w:val="99"/>
    <w:semiHidden/>
    <w:rsid w:val="00E949E2"/>
    <w:pPr>
      <w:numPr>
        <w:numId w:val="47"/>
      </w:numPr>
    </w:pPr>
    <w:rPr>
      <w:sz w:val="20"/>
      <w:szCs w:val="20"/>
      <w:lang w:val="es-ES"/>
    </w:rPr>
  </w:style>
  <w:style w:type="paragraph" w:customStyle="1" w:styleId="List29">
    <w:name w:val="List 29"/>
    <w:basedOn w:val="Normal"/>
    <w:uiPriority w:val="99"/>
    <w:semiHidden/>
    <w:rsid w:val="00E949E2"/>
    <w:pPr>
      <w:numPr>
        <w:numId w:val="48"/>
      </w:numPr>
    </w:pPr>
    <w:rPr>
      <w:sz w:val="20"/>
      <w:szCs w:val="20"/>
      <w:lang w:val="es-ES"/>
    </w:rPr>
  </w:style>
  <w:style w:type="paragraph" w:customStyle="1" w:styleId="List30">
    <w:name w:val="List 30"/>
    <w:basedOn w:val="Normal"/>
    <w:uiPriority w:val="99"/>
    <w:semiHidden/>
    <w:rsid w:val="00E949E2"/>
    <w:pPr>
      <w:numPr>
        <w:numId w:val="49"/>
      </w:numPr>
    </w:pPr>
    <w:rPr>
      <w:sz w:val="20"/>
      <w:szCs w:val="20"/>
      <w:lang w:val="es-ES"/>
    </w:rPr>
  </w:style>
  <w:style w:type="paragraph" w:customStyle="1" w:styleId="List31">
    <w:name w:val="List 31"/>
    <w:basedOn w:val="Normal"/>
    <w:uiPriority w:val="99"/>
    <w:semiHidden/>
    <w:rsid w:val="00E949E2"/>
    <w:pPr>
      <w:numPr>
        <w:numId w:val="50"/>
      </w:numPr>
    </w:pPr>
    <w:rPr>
      <w:sz w:val="20"/>
      <w:szCs w:val="20"/>
      <w:lang w:val="es-ES"/>
    </w:rPr>
  </w:style>
  <w:style w:type="paragraph" w:customStyle="1" w:styleId="List32">
    <w:name w:val="List 32"/>
    <w:basedOn w:val="Normal"/>
    <w:uiPriority w:val="99"/>
    <w:semiHidden/>
    <w:rsid w:val="00E949E2"/>
    <w:pPr>
      <w:numPr>
        <w:numId w:val="51"/>
      </w:numPr>
    </w:pPr>
    <w:rPr>
      <w:sz w:val="20"/>
      <w:szCs w:val="20"/>
      <w:lang w:val="es-ES"/>
    </w:rPr>
  </w:style>
  <w:style w:type="paragraph" w:customStyle="1" w:styleId="DefaultText2">
    <w:name w:val="Default Text:2"/>
    <w:basedOn w:val="Normal"/>
    <w:uiPriority w:val="99"/>
    <w:rsid w:val="00E949E2"/>
    <w:pPr>
      <w:overflowPunct w:val="0"/>
      <w:autoSpaceDE w:val="0"/>
      <w:autoSpaceDN w:val="0"/>
      <w:adjustRightInd w:val="0"/>
    </w:pPr>
    <w:rPr>
      <w:rFonts w:ascii="Arial" w:hAnsi="Arial" w:cs="Courier New"/>
      <w:sz w:val="22"/>
      <w:szCs w:val="22"/>
      <w:lang w:eastAsia="es-MX"/>
    </w:rPr>
  </w:style>
  <w:style w:type="character" w:customStyle="1" w:styleId="Cuadrculamediana1-nfasis2Car">
    <w:name w:val="Cuadrícula mediana 1 - Énfasis 2 Car"/>
    <w:link w:val="MediumGrid1-Accent21"/>
    <w:uiPriority w:val="34"/>
    <w:locked/>
    <w:rsid w:val="00E949E2"/>
    <w:rPr>
      <w:lang w:val="es-ES_tradnl" w:eastAsia="es-ES"/>
    </w:rPr>
  </w:style>
  <w:style w:type="paragraph" w:customStyle="1" w:styleId="MediumGrid1-Accent21">
    <w:name w:val="Medium Grid 1 - Accent 21"/>
    <w:basedOn w:val="Normal"/>
    <w:link w:val="Cuadrculamediana1-nfasis2Car"/>
    <w:uiPriority w:val="34"/>
    <w:qFormat/>
    <w:rsid w:val="00E949E2"/>
    <w:pPr>
      <w:ind w:left="708"/>
    </w:pPr>
    <w:rPr>
      <w:lang w:val="es-ES_tradnl"/>
    </w:rPr>
  </w:style>
  <w:style w:type="paragraph" w:customStyle="1" w:styleId="JDparrafp">
    <w:name w:val="JD parrafp"/>
    <w:basedOn w:val="Normal"/>
    <w:uiPriority w:val="99"/>
    <w:rsid w:val="00E949E2"/>
    <w:pPr>
      <w:widowControl w:val="0"/>
      <w:ind w:left="709"/>
      <w:jc w:val="both"/>
    </w:pPr>
    <w:rPr>
      <w:rFonts w:ascii="Arial" w:eastAsia="Calibri" w:hAnsi="Arial" w:cs="Arial"/>
      <w:sz w:val="18"/>
      <w:szCs w:val="20"/>
      <w:lang w:val="es-ES_tradnl"/>
    </w:rPr>
  </w:style>
  <w:style w:type="paragraph" w:customStyle="1" w:styleId="Listavistosa-nfasis12">
    <w:name w:val="Lista vistosa - Énfasis 12"/>
    <w:basedOn w:val="Normal"/>
    <w:uiPriority w:val="34"/>
    <w:qFormat/>
    <w:rsid w:val="00E949E2"/>
    <w:pPr>
      <w:ind w:left="708"/>
    </w:pPr>
    <w:rPr>
      <w:sz w:val="20"/>
      <w:szCs w:val="20"/>
      <w:lang w:eastAsia="es-MX"/>
    </w:rPr>
  </w:style>
  <w:style w:type="paragraph" w:customStyle="1" w:styleId="Chartsubhead">
    <w:name w:val="Chart_subhead"/>
    <w:basedOn w:val="Default"/>
    <w:next w:val="Default"/>
    <w:uiPriority w:val="99"/>
    <w:rsid w:val="00E949E2"/>
    <w:rPr>
      <w:rFonts w:ascii="Arial" w:eastAsia="Calibri" w:hAnsi="Arial" w:cs="Arial"/>
      <w:color w:val="auto"/>
      <w:lang w:val="es-ES" w:eastAsia="es-MX"/>
    </w:rPr>
  </w:style>
  <w:style w:type="paragraph" w:customStyle="1" w:styleId="Chartbody">
    <w:name w:val="Chart_body"/>
    <w:basedOn w:val="Default"/>
    <w:next w:val="Default"/>
    <w:uiPriority w:val="99"/>
    <w:rsid w:val="00E949E2"/>
    <w:rPr>
      <w:rFonts w:ascii="Arial" w:eastAsia="Calibri" w:hAnsi="Arial" w:cs="Arial"/>
      <w:color w:val="auto"/>
      <w:lang w:val="es-ES" w:eastAsia="es-MX"/>
    </w:rPr>
  </w:style>
  <w:style w:type="paragraph" w:customStyle="1" w:styleId="Cuerpo">
    <w:name w:val="Cuerpo"/>
    <w:basedOn w:val="Normal"/>
    <w:uiPriority w:val="99"/>
    <w:rsid w:val="00E949E2"/>
    <w:pPr>
      <w:spacing w:after="200" w:line="276" w:lineRule="auto"/>
    </w:pPr>
    <w:rPr>
      <w:rFonts w:ascii="Calibri" w:eastAsia="Calibri" w:hAnsi="Calibri"/>
      <w:color w:val="000000"/>
      <w:sz w:val="22"/>
      <w:szCs w:val="22"/>
      <w:lang w:eastAsia="es-MX"/>
    </w:rPr>
  </w:style>
  <w:style w:type="paragraph" w:customStyle="1" w:styleId="Blockquote">
    <w:name w:val="Blockquote"/>
    <w:basedOn w:val="Normal"/>
    <w:uiPriority w:val="99"/>
    <w:rsid w:val="00E949E2"/>
    <w:pPr>
      <w:widowControl w:val="0"/>
      <w:snapToGrid w:val="0"/>
      <w:spacing w:before="100" w:after="100"/>
      <w:ind w:left="360" w:right="360"/>
    </w:pPr>
    <w:rPr>
      <w:rFonts w:ascii="Arial Narrow" w:hAnsi="Arial Narrow"/>
      <w:szCs w:val="22"/>
      <w:lang w:val="es-ES_tradnl"/>
    </w:rPr>
  </w:style>
  <w:style w:type="paragraph" w:customStyle="1" w:styleId="Textocomentario2">
    <w:name w:val="Texto comentario2"/>
    <w:basedOn w:val="Normal"/>
    <w:next w:val="Textocomentario"/>
    <w:uiPriority w:val="99"/>
    <w:rsid w:val="00E949E2"/>
    <w:pPr>
      <w:spacing w:after="200"/>
    </w:pPr>
    <w:rPr>
      <w:rFonts w:ascii="Calibri" w:eastAsia="Calibri" w:hAnsi="Calibri"/>
      <w:sz w:val="20"/>
      <w:szCs w:val="20"/>
      <w:lang w:eastAsia="en-US"/>
    </w:rPr>
  </w:style>
  <w:style w:type="paragraph" w:customStyle="1" w:styleId="Sangra3detindependiente2">
    <w:name w:val="Sangría 3 de t. independiente2"/>
    <w:basedOn w:val="Normal"/>
    <w:next w:val="Sangra3detindependiente"/>
    <w:link w:val="Sangra3detindependienteCar"/>
    <w:uiPriority w:val="99"/>
    <w:rsid w:val="00E949E2"/>
    <w:pPr>
      <w:spacing w:after="120" w:line="276" w:lineRule="auto"/>
      <w:ind w:left="283"/>
    </w:pPr>
    <w:rPr>
      <w:sz w:val="16"/>
      <w:szCs w:val="16"/>
    </w:rPr>
  </w:style>
  <w:style w:type="paragraph" w:customStyle="1" w:styleId="TtulodeTDC1">
    <w:name w:val="Título de TDC1"/>
    <w:basedOn w:val="Ttulo1"/>
    <w:next w:val="Normal"/>
    <w:uiPriority w:val="39"/>
    <w:qFormat/>
    <w:rsid w:val="00E949E2"/>
    <w:pPr>
      <w:keepNext w:val="0"/>
      <w:keepLines w:val="0"/>
      <w:spacing w:after="100" w:afterAutospacing="1" w:line="276" w:lineRule="auto"/>
      <w:outlineLvl w:val="9"/>
    </w:pPr>
    <w:rPr>
      <w:rFonts w:ascii="Cambria" w:eastAsia="MS Gothic" w:hAnsi="Cambria"/>
      <w:b w:val="0"/>
      <w:bCs/>
      <w:color w:val="365F91"/>
      <w:sz w:val="28"/>
      <w:szCs w:val="28"/>
      <w:lang w:val="en-US" w:eastAsia="en-US"/>
    </w:rPr>
  </w:style>
  <w:style w:type="paragraph" w:customStyle="1" w:styleId="Tabladecuadrcula31">
    <w:name w:val="Tabla de cuadrícula 31"/>
    <w:basedOn w:val="Ttulo1"/>
    <w:next w:val="Normal"/>
    <w:uiPriority w:val="39"/>
    <w:qFormat/>
    <w:rsid w:val="00E949E2"/>
    <w:pPr>
      <w:spacing w:after="0" w:line="276" w:lineRule="auto"/>
      <w:outlineLvl w:val="9"/>
    </w:pPr>
    <w:rPr>
      <w:rFonts w:ascii="Cambria" w:hAnsi="Cambria"/>
      <w:bCs/>
      <w:color w:val="365F91"/>
      <w:sz w:val="28"/>
      <w:szCs w:val="28"/>
      <w:lang w:val="es-ES" w:eastAsia="es-MX"/>
    </w:rPr>
  </w:style>
  <w:style w:type="character" w:customStyle="1" w:styleId="MMNotesCar">
    <w:name w:val="MM Notes Car"/>
    <w:link w:val="MMNotes"/>
    <w:locked/>
    <w:rsid w:val="00E949E2"/>
    <w:rPr>
      <w:noProof/>
      <w:lang w:val="es-ES" w:eastAsia="ar-SA"/>
    </w:rPr>
  </w:style>
  <w:style w:type="paragraph" w:customStyle="1" w:styleId="MMNotes">
    <w:name w:val="MM Notes"/>
    <w:basedOn w:val="Textoindependiente"/>
    <w:link w:val="MMNotesCar"/>
    <w:rsid w:val="00E949E2"/>
    <w:pPr>
      <w:widowControl/>
      <w:suppressAutoHyphens w:val="0"/>
      <w:autoSpaceDE/>
      <w:spacing w:after="120" w:line="256" w:lineRule="auto"/>
      <w:jc w:val="left"/>
    </w:pPr>
    <w:rPr>
      <w:rFonts w:ascii="Times New Roman" w:hAnsi="Times New Roman"/>
      <w:b w:val="0"/>
      <w:bCs w:val="0"/>
      <w:noProof/>
    </w:rPr>
  </w:style>
  <w:style w:type="character" w:styleId="Nmerodelnea">
    <w:name w:val="line number"/>
    <w:semiHidden/>
    <w:unhideWhenUsed/>
    <w:rsid w:val="00E949E2"/>
    <w:rPr>
      <w:rFonts w:ascii="Times New Roman" w:hAnsi="Times New Roman" w:cs="Times New Roman" w:hint="default"/>
    </w:rPr>
  </w:style>
  <w:style w:type="character" w:styleId="Refdenotaalfinal">
    <w:name w:val="endnote reference"/>
    <w:uiPriority w:val="99"/>
    <w:semiHidden/>
    <w:unhideWhenUsed/>
    <w:rsid w:val="00E949E2"/>
    <w:rPr>
      <w:vertAlign w:val="superscript"/>
    </w:rPr>
  </w:style>
  <w:style w:type="character" w:customStyle="1" w:styleId="TtuloCar1">
    <w:name w:val="Título Car1"/>
    <w:uiPriority w:val="99"/>
    <w:locked/>
    <w:rsid w:val="00E949E2"/>
    <w:rPr>
      <w:rFonts w:ascii="Cambria" w:hAnsi="Cambria"/>
      <w:b/>
      <w:bCs/>
      <w:kern w:val="28"/>
      <w:sz w:val="32"/>
      <w:szCs w:val="32"/>
      <w:lang w:eastAsia="es-ES"/>
    </w:rPr>
  </w:style>
  <w:style w:type="character" w:customStyle="1" w:styleId="WW8Num4z1">
    <w:name w:val="WW8Num4z1"/>
    <w:rsid w:val="00E949E2"/>
    <w:rPr>
      <w:rFonts w:ascii="Courier New" w:hAnsi="Courier New" w:cs="Courier New" w:hint="default"/>
    </w:rPr>
  </w:style>
  <w:style w:type="character" w:customStyle="1" w:styleId="WW8Num16z0">
    <w:name w:val="WW8Num16z0"/>
    <w:rsid w:val="00E949E2"/>
    <w:rPr>
      <w:rFonts w:ascii="Wingdings 3" w:hAnsi="Wingdings 3" w:hint="default"/>
      <w:sz w:val="16"/>
    </w:rPr>
  </w:style>
  <w:style w:type="character" w:customStyle="1" w:styleId="WW8Num24z0">
    <w:name w:val="WW8Num24z0"/>
    <w:rsid w:val="00E949E2"/>
    <w:rPr>
      <w:rFonts w:ascii="Wingdings 3" w:hAnsi="Wingdings 3" w:hint="default"/>
      <w:sz w:val="16"/>
    </w:rPr>
  </w:style>
  <w:style w:type="character" w:customStyle="1" w:styleId="WW8Num25z0">
    <w:name w:val="WW8Num25z0"/>
    <w:rsid w:val="00E949E2"/>
    <w:rPr>
      <w:rFonts w:ascii="Arial" w:hAnsi="Arial" w:cs="Arial" w:hint="default"/>
      <w:b/>
      <w:bCs/>
      <w:sz w:val="24"/>
      <w:szCs w:val="24"/>
    </w:rPr>
  </w:style>
  <w:style w:type="character" w:customStyle="1" w:styleId="WW8Num26z0">
    <w:name w:val="WW8Num26z0"/>
    <w:rsid w:val="00E949E2"/>
    <w:rPr>
      <w:rFonts w:ascii="Arial" w:hAnsi="Arial" w:cs="Arial" w:hint="default"/>
      <w:sz w:val="16"/>
    </w:rPr>
  </w:style>
  <w:style w:type="character" w:customStyle="1" w:styleId="WW8Num27z0">
    <w:name w:val="WW8Num27z0"/>
    <w:rsid w:val="00E949E2"/>
    <w:rPr>
      <w:rFonts w:ascii="Wingdings 3" w:hAnsi="Wingdings 3" w:hint="default"/>
      <w:sz w:val="16"/>
    </w:rPr>
  </w:style>
  <w:style w:type="character" w:customStyle="1" w:styleId="WW8Num29z0">
    <w:name w:val="WW8Num29z0"/>
    <w:rsid w:val="00E949E2"/>
    <w:rPr>
      <w:rFonts w:ascii="Arial" w:hAnsi="Arial" w:cs="Arial" w:hint="default"/>
      <w:sz w:val="24"/>
      <w:szCs w:val="24"/>
    </w:rPr>
  </w:style>
  <w:style w:type="character" w:customStyle="1" w:styleId="WW8Num29z2">
    <w:name w:val="WW8Num29z2"/>
    <w:rsid w:val="00E949E2"/>
    <w:rPr>
      <w:rFonts w:ascii="Wingdings" w:hAnsi="Wingdings" w:hint="default"/>
    </w:rPr>
  </w:style>
  <w:style w:type="character" w:customStyle="1" w:styleId="WW8Num30z0">
    <w:name w:val="WW8Num30z0"/>
    <w:rsid w:val="00E949E2"/>
    <w:rPr>
      <w:rFonts w:ascii="Wingdings 3" w:hAnsi="Wingdings 3" w:hint="default"/>
      <w:sz w:val="16"/>
    </w:rPr>
  </w:style>
  <w:style w:type="character" w:customStyle="1" w:styleId="WW8Num31z0">
    <w:name w:val="WW8Num31z0"/>
    <w:rsid w:val="00E949E2"/>
    <w:rPr>
      <w:rFonts w:ascii="Symbol" w:hAnsi="Symbol" w:hint="default"/>
    </w:rPr>
  </w:style>
  <w:style w:type="character" w:customStyle="1" w:styleId="WW8Num31z1">
    <w:name w:val="WW8Num31z1"/>
    <w:rsid w:val="00E949E2"/>
    <w:rPr>
      <w:rFonts w:ascii="Times New Roman" w:hAnsi="Times New Roman" w:cs="Times New Roman" w:hint="default"/>
    </w:rPr>
  </w:style>
  <w:style w:type="character" w:customStyle="1" w:styleId="WW8Num31z2">
    <w:name w:val="WW8Num31z2"/>
    <w:rsid w:val="00E949E2"/>
    <w:rPr>
      <w:rFonts w:ascii="Wingdings" w:hAnsi="Wingdings" w:hint="default"/>
    </w:rPr>
  </w:style>
  <w:style w:type="character" w:customStyle="1" w:styleId="WW8Num31z4">
    <w:name w:val="WW8Num31z4"/>
    <w:rsid w:val="00E949E2"/>
    <w:rPr>
      <w:rFonts w:ascii="Courier New" w:hAnsi="Courier New" w:cs="Courier New" w:hint="default"/>
    </w:rPr>
  </w:style>
  <w:style w:type="character" w:customStyle="1" w:styleId="WW8Num32z0">
    <w:name w:val="WW8Num32z0"/>
    <w:rsid w:val="00E949E2"/>
    <w:rPr>
      <w:rFonts w:ascii="Wingdings 3" w:hAnsi="Wingdings 3" w:hint="default"/>
      <w:sz w:val="16"/>
    </w:rPr>
  </w:style>
  <w:style w:type="character" w:customStyle="1" w:styleId="WW8Num33z0">
    <w:name w:val="WW8Num33z0"/>
    <w:rsid w:val="00E949E2"/>
    <w:rPr>
      <w:rFonts w:ascii="Wingdings 3" w:hAnsi="Wingdings 3" w:hint="default"/>
      <w:sz w:val="16"/>
    </w:rPr>
  </w:style>
  <w:style w:type="character" w:customStyle="1" w:styleId="WW8Num34z0">
    <w:name w:val="WW8Num34z0"/>
    <w:rsid w:val="00E949E2"/>
    <w:rPr>
      <w:rFonts w:ascii="Wingdings 3" w:hAnsi="Wingdings 3" w:hint="default"/>
      <w:sz w:val="16"/>
    </w:rPr>
  </w:style>
  <w:style w:type="character" w:customStyle="1" w:styleId="WW8Num35z0">
    <w:name w:val="WW8Num35z0"/>
    <w:rsid w:val="00E949E2"/>
    <w:rPr>
      <w:rFonts w:ascii="Symbol" w:hAnsi="Symbol" w:hint="default"/>
    </w:rPr>
  </w:style>
  <w:style w:type="character" w:customStyle="1" w:styleId="WW8Num36z0">
    <w:name w:val="WW8Num36z0"/>
    <w:rsid w:val="00E949E2"/>
    <w:rPr>
      <w:rFonts w:ascii="Wingdings 3" w:hAnsi="Wingdings 3" w:hint="default"/>
      <w:sz w:val="16"/>
    </w:rPr>
  </w:style>
  <w:style w:type="character" w:customStyle="1" w:styleId="WW8Num36z1">
    <w:name w:val="WW8Num36z1"/>
    <w:rsid w:val="00E949E2"/>
    <w:rPr>
      <w:rFonts w:ascii="Courier New" w:hAnsi="Courier New" w:cs="Courier New" w:hint="default"/>
    </w:rPr>
  </w:style>
  <w:style w:type="character" w:customStyle="1" w:styleId="WW8Num37z0">
    <w:name w:val="WW8Num37z0"/>
    <w:rsid w:val="00E949E2"/>
    <w:rPr>
      <w:rFonts w:ascii="Wingdings 3" w:hAnsi="Wingdings 3" w:hint="default"/>
      <w:sz w:val="16"/>
    </w:rPr>
  </w:style>
  <w:style w:type="character" w:customStyle="1" w:styleId="WW8Num38z0">
    <w:name w:val="WW8Num38z0"/>
    <w:rsid w:val="00E949E2"/>
    <w:rPr>
      <w:rFonts w:ascii="Arial" w:hAnsi="Arial" w:cs="Arial" w:hint="default"/>
      <w:sz w:val="24"/>
      <w:szCs w:val="24"/>
    </w:rPr>
  </w:style>
  <w:style w:type="character" w:customStyle="1" w:styleId="WW8Num40z0">
    <w:name w:val="WW8Num40z0"/>
    <w:rsid w:val="00E949E2"/>
    <w:rPr>
      <w:rFonts w:ascii="Symbol" w:hAnsi="Symbol" w:hint="default"/>
    </w:rPr>
  </w:style>
  <w:style w:type="character" w:customStyle="1" w:styleId="WW8Num41z0">
    <w:name w:val="WW8Num41z0"/>
    <w:rsid w:val="00E949E2"/>
    <w:rPr>
      <w:rFonts w:ascii="Wingdings 3" w:hAnsi="Wingdings 3" w:hint="default"/>
      <w:sz w:val="16"/>
    </w:rPr>
  </w:style>
  <w:style w:type="character" w:customStyle="1" w:styleId="WW8Num42z0">
    <w:name w:val="WW8Num42z0"/>
    <w:rsid w:val="00E949E2"/>
    <w:rPr>
      <w:rFonts w:ascii="Wingdings 3" w:hAnsi="Wingdings 3" w:hint="default"/>
      <w:sz w:val="16"/>
    </w:rPr>
  </w:style>
  <w:style w:type="character" w:customStyle="1" w:styleId="WW8Num43z0">
    <w:name w:val="WW8Num43z0"/>
    <w:rsid w:val="00E949E2"/>
    <w:rPr>
      <w:rFonts w:ascii="Wingdings 3" w:hAnsi="Wingdings 3" w:hint="default"/>
      <w:sz w:val="16"/>
    </w:rPr>
  </w:style>
  <w:style w:type="character" w:customStyle="1" w:styleId="WW8Num44z0">
    <w:name w:val="WW8Num44z0"/>
    <w:rsid w:val="00E949E2"/>
    <w:rPr>
      <w:rFonts w:ascii="Wingdings 3" w:hAnsi="Wingdings 3" w:hint="default"/>
      <w:sz w:val="16"/>
    </w:rPr>
  </w:style>
  <w:style w:type="character" w:customStyle="1" w:styleId="WW8Num44z1">
    <w:name w:val="WW8Num44z1"/>
    <w:rsid w:val="00E949E2"/>
    <w:rPr>
      <w:rFonts w:ascii="Courier New" w:hAnsi="Courier New" w:cs="Courier New" w:hint="default"/>
    </w:rPr>
  </w:style>
  <w:style w:type="character" w:customStyle="1" w:styleId="WW8Num44z3">
    <w:name w:val="WW8Num44z3"/>
    <w:rsid w:val="00E949E2"/>
    <w:rPr>
      <w:rFonts w:ascii="Symbol" w:hAnsi="Symbol" w:hint="default"/>
    </w:rPr>
  </w:style>
  <w:style w:type="character" w:customStyle="1" w:styleId="WW8Num45z0">
    <w:name w:val="WW8Num45z0"/>
    <w:rsid w:val="00E949E2"/>
    <w:rPr>
      <w:rFonts w:ascii="Wingdings 3" w:hAnsi="Wingdings 3" w:hint="default"/>
      <w:sz w:val="16"/>
    </w:rPr>
  </w:style>
  <w:style w:type="character" w:customStyle="1" w:styleId="WW8Num45z1">
    <w:name w:val="WW8Num45z1"/>
    <w:rsid w:val="00E949E2"/>
    <w:rPr>
      <w:rFonts w:ascii="Courier New" w:hAnsi="Courier New" w:cs="Courier New" w:hint="default"/>
    </w:rPr>
  </w:style>
  <w:style w:type="character" w:customStyle="1" w:styleId="WW8Num46z0">
    <w:name w:val="WW8Num46z0"/>
    <w:rsid w:val="00E949E2"/>
    <w:rPr>
      <w:rFonts w:ascii="Wingdings 3" w:hAnsi="Wingdings 3" w:hint="default"/>
      <w:sz w:val="16"/>
    </w:rPr>
  </w:style>
  <w:style w:type="character" w:customStyle="1" w:styleId="WW8Num46z1">
    <w:name w:val="WW8Num46z1"/>
    <w:rsid w:val="00E949E2"/>
    <w:rPr>
      <w:rFonts w:ascii="Arial" w:hAnsi="Arial" w:cs="Arial" w:hint="default"/>
      <w:b/>
      <w:bCs w:val="0"/>
    </w:rPr>
  </w:style>
  <w:style w:type="character" w:customStyle="1" w:styleId="WW8Num51z1">
    <w:name w:val="WW8Num51z1"/>
    <w:rsid w:val="00E949E2"/>
    <w:rPr>
      <w:rFonts w:ascii="Courier New" w:hAnsi="Courier New" w:cs="Courier New" w:hint="default"/>
    </w:rPr>
  </w:style>
  <w:style w:type="character" w:customStyle="1" w:styleId="WW8Num66z1">
    <w:name w:val="WW8Num66z1"/>
    <w:rsid w:val="00E949E2"/>
    <w:rPr>
      <w:rFonts w:ascii="Courier New" w:hAnsi="Courier New" w:cs="Courier New" w:hint="default"/>
    </w:rPr>
  </w:style>
  <w:style w:type="character" w:customStyle="1" w:styleId="WW8Num86z1">
    <w:name w:val="WW8Num86z1"/>
    <w:rsid w:val="00E949E2"/>
    <w:rPr>
      <w:rFonts w:ascii="Courier New" w:hAnsi="Courier New" w:cs="Courier New" w:hint="default"/>
    </w:rPr>
  </w:style>
  <w:style w:type="character" w:customStyle="1" w:styleId="WW8Num95z0">
    <w:name w:val="WW8Num95z0"/>
    <w:rsid w:val="00E949E2"/>
    <w:rPr>
      <w:rFonts w:ascii="Wingdings" w:hAnsi="Wingdings" w:hint="default"/>
      <w:sz w:val="16"/>
      <w:szCs w:val="16"/>
    </w:rPr>
  </w:style>
  <w:style w:type="character" w:customStyle="1" w:styleId="Absatz-Standardschriftart">
    <w:name w:val="Absatz-Standardschriftart"/>
    <w:rsid w:val="00E949E2"/>
  </w:style>
  <w:style w:type="character" w:customStyle="1" w:styleId="WW-Absatz-Standardschriftart">
    <w:name w:val="WW-Absatz-Standardschriftart"/>
    <w:rsid w:val="00E949E2"/>
  </w:style>
  <w:style w:type="character" w:customStyle="1" w:styleId="WW-Absatz-Standardschriftart1">
    <w:name w:val="WW-Absatz-Standardschriftart1"/>
    <w:rsid w:val="00E949E2"/>
  </w:style>
  <w:style w:type="character" w:customStyle="1" w:styleId="WW8Num3z1">
    <w:name w:val="WW8Num3z1"/>
    <w:rsid w:val="00E949E2"/>
    <w:rPr>
      <w:rFonts w:ascii="Courier New" w:hAnsi="Courier New" w:cs="Courier New" w:hint="default"/>
    </w:rPr>
  </w:style>
  <w:style w:type="character" w:customStyle="1" w:styleId="WW8Num10z0">
    <w:name w:val="WW8Num10z0"/>
    <w:rsid w:val="00E949E2"/>
    <w:rPr>
      <w:rFonts w:ascii="Symbol" w:hAnsi="Symbol" w:hint="default"/>
    </w:rPr>
  </w:style>
  <w:style w:type="character" w:customStyle="1" w:styleId="WW8Num11z0">
    <w:name w:val="WW8Num11z0"/>
    <w:rsid w:val="00E949E2"/>
    <w:rPr>
      <w:rFonts w:ascii="Wingdings 3" w:hAnsi="Wingdings 3" w:hint="default"/>
      <w:sz w:val="16"/>
    </w:rPr>
  </w:style>
  <w:style w:type="character" w:customStyle="1" w:styleId="WW8Num12z0">
    <w:name w:val="WW8Num12z0"/>
    <w:rsid w:val="00E949E2"/>
    <w:rPr>
      <w:rFonts w:ascii="Wingdings 3" w:hAnsi="Wingdings 3" w:hint="default"/>
      <w:sz w:val="16"/>
    </w:rPr>
  </w:style>
  <w:style w:type="character" w:customStyle="1" w:styleId="WW8Num13z0">
    <w:name w:val="WW8Num13z0"/>
    <w:rsid w:val="00E949E2"/>
    <w:rPr>
      <w:rFonts w:ascii="Wingdings 3" w:hAnsi="Wingdings 3" w:hint="default"/>
      <w:sz w:val="16"/>
    </w:rPr>
  </w:style>
  <w:style w:type="character" w:customStyle="1" w:styleId="WW8Num15z0">
    <w:name w:val="WW8Num15z0"/>
    <w:rsid w:val="00E949E2"/>
    <w:rPr>
      <w:rFonts w:ascii="Wingdings 3" w:hAnsi="Wingdings 3" w:hint="default"/>
      <w:sz w:val="16"/>
    </w:rPr>
  </w:style>
  <w:style w:type="character" w:customStyle="1" w:styleId="WW8Num18z0">
    <w:name w:val="WW8Num18z0"/>
    <w:rsid w:val="00E949E2"/>
    <w:rPr>
      <w:rFonts w:ascii="Wingdings 3" w:hAnsi="Wingdings 3" w:hint="default"/>
      <w:sz w:val="16"/>
    </w:rPr>
  </w:style>
  <w:style w:type="character" w:customStyle="1" w:styleId="WW8Num19z0">
    <w:name w:val="WW8Num19z0"/>
    <w:rsid w:val="00E949E2"/>
    <w:rPr>
      <w:rFonts w:ascii="Wingdings 3" w:hAnsi="Wingdings 3" w:hint="default"/>
      <w:sz w:val="16"/>
    </w:rPr>
  </w:style>
  <w:style w:type="character" w:customStyle="1" w:styleId="WW8Num20z0">
    <w:name w:val="WW8Num20z0"/>
    <w:rsid w:val="00E949E2"/>
    <w:rPr>
      <w:rFonts w:ascii="Wingdings 3" w:hAnsi="Wingdings 3" w:hint="default"/>
      <w:sz w:val="16"/>
    </w:rPr>
  </w:style>
  <w:style w:type="character" w:customStyle="1" w:styleId="WW8Num21z0">
    <w:name w:val="WW8Num21z0"/>
    <w:rsid w:val="00E949E2"/>
    <w:rPr>
      <w:rFonts w:ascii="Wingdings 3" w:hAnsi="Wingdings 3" w:hint="default"/>
      <w:sz w:val="16"/>
    </w:rPr>
  </w:style>
  <w:style w:type="character" w:customStyle="1" w:styleId="WW8Num22z0">
    <w:name w:val="WW8Num22z0"/>
    <w:rsid w:val="00E949E2"/>
    <w:rPr>
      <w:rFonts w:ascii="Wingdings 3" w:hAnsi="Wingdings 3" w:hint="default"/>
      <w:sz w:val="16"/>
    </w:rPr>
  </w:style>
  <w:style w:type="character" w:customStyle="1" w:styleId="WW8Num23z0">
    <w:name w:val="WW8Num23z0"/>
    <w:rsid w:val="00E949E2"/>
    <w:rPr>
      <w:rFonts w:ascii="Wingdings 3" w:hAnsi="Wingdings 3" w:hint="default"/>
      <w:sz w:val="16"/>
    </w:rPr>
  </w:style>
  <w:style w:type="character" w:customStyle="1" w:styleId="WW8Num28z0">
    <w:name w:val="WW8Num28z0"/>
    <w:rsid w:val="00E949E2"/>
    <w:rPr>
      <w:rFonts w:ascii="Wingdings 3" w:hAnsi="Wingdings 3" w:hint="default"/>
      <w:sz w:val="16"/>
    </w:rPr>
  </w:style>
  <w:style w:type="character" w:customStyle="1" w:styleId="WW8Num28z2">
    <w:name w:val="WW8Num28z2"/>
    <w:rsid w:val="00E949E2"/>
    <w:rPr>
      <w:rFonts w:ascii="Wingdings" w:hAnsi="Wingdings" w:hint="default"/>
    </w:rPr>
  </w:style>
  <w:style w:type="character" w:customStyle="1" w:styleId="WW8Num30z1">
    <w:name w:val="WW8Num30z1"/>
    <w:rsid w:val="00E949E2"/>
    <w:rPr>
      <w:rFonts w:ascii="Courier New" w:hAnsi="Courier New" w:cs="Courier New" w:hint="default"/>
    </w:rPr>
  </w:style>
  <w:style w:type="character" w:customStyle="1" w:styleId="WW8Num30z2">
    <w:name w:val="WW8Num30z2"/>
    <w:rsid w:val="00E949E2"/>
    <w:rPr>
      <w:rFonts w:ascii="Wingdings" w:hAnsi="Wingdings" w:hint="default"/>
    </w:rPr>
  </w:style>
  <w:style w:type="character" w:customStyle="1" w:styleId="WW8Num30z4">
    <w:name w:val="WW8Num30z4"/>
    <w:rsid w:val="00E949E2"/>
    <w:rPr>
      <w:rFonts w:ascii="Courier New" w:hAnsi="Courier New" w:cs="Courier New" w:hint="default"/>
    </w:rPr>
  </w:style>
  <w:style w:type="character" w:customStyle="1" w:styleId="WW8Num30z5">
    <w:name w:val="WW8Num30z5"/>
    <w:rsid w:val="00E949E2"/>
    <w:rPr>
      <w:rFonts w:ascii="Wingdings" w:hAnsi="Wingdings" w:hint="default"/>
    </w:rPr>
  </w:style>
  <w:style w:type="character" w:customStyle="1" w:styleId="WW8Num39z0">
    <w:name w:val="WW8Num39z0"/>
    <w:rsid w:val="00E949E2"/>
    <w:rPr>
      <w:rFonts w:ascii="Wingdings 3" w:hAnsi="Wingdings 3" w:hint="default"/>
      <w:sz w:val="16"/>
    </w:rPr>
  </w:style>
  <w:style w:type="character" w:customStyle="1" w:styleId="WW8Num43z1">
    <w:name w:val="WW8Num43z1"/>
    <w:rsid w:val="00E949E2"/>
    <w:rPr>
      <w:rFonts w:ascii="Courier New" w:hAnsi="Courier New" w:cs="Courier New" w:hint="default"/>
    </w:rPr>
  </w:style>
  <w:style w:type="character" w:customStyle="1" w:styleId="WW8Num43z3">
    <w:name w:val="WW8Num43z3"/>
    <w:rsid w:val="00E949E2"/>
    <w:rPr>
      <w:rFonts w:ascii="Symbol" w:hAnsi="Symbol" w:hint="default"/>
    </w:rPr>
  </w:style>
  <w:style w:type="character" w:customStyle="1" w:styleId="WW-Absatz-Standardschriftart11">
    <w:name w:val="WW-Absatz-Standardschriftart11"/>
    <w:rsid w:val="00E949E2"/>
  </w:style>
  <w:style w:type="character" w:customStyle="1" w:styleId="WW8Num2z1">
    <w:name w:val="WW8Num2z1"/>
    <w:rsid w:val="00E949E2"/>
    <w:rPr>
      <w:rFonts w:ascii="Courier New" w:hAnsi="Courier New" w:cs="Courier New" w:hint="default"/>
    </w:rPr>
  </w:style>
  <w:style w:type="character" w:customStyle="1" w:styleId="WW8Num7z0">
    <w:name w:val="WW8Num7z0"/>
    <w:rsid w:val="00E949E2"/>
    <w:rPr>
      <w:rFonts w:ascii="Symbol" w:hAnsi="Symbol" w:hint="default"/>
    </w:rPr>
  </w:style>
  <w:style w:type="character" w:customStyle="1" w:styleId="WW8Num7z1">
    <w:name w:val="WW8Num7z1"/>
    <w:rsid w:val="00E949E2"/>
    <w:rPr>
      <w:rFonts w:ascii="Courier New" w:hAnsi="Courier New" w:cs="Courier New" w:hint="default"/>
    </w:rPr>
  </w:style>
  <w:style w:type="character" w:customStyle="1" w:styleId="WW8Num7z2">
    <w:name w:val="WW8Num7z2"/>
    <w:rsid w:val="00E949E2"/>
    <w:rPr>
      <w:rFonts w:ascii="Wingdings" w:hAnsi="Wingdings" w:hint="default"/>
    </w:rPr>
  </w:style>
  <w:style w:type="character" w:customStyle="1" w:styleId="WW8Num22z1">
    <w:name w:val="WW8Num22z1"/>
    <w:rsid w:val="00E949E2"/>
    <w:rPr>
      <w:rFonts w:ascii="Courier New" w:hAnsi="Courier New" w:cs="Courier New" w:hint="default"/>
    </w:rPr>
  </w:style>
  <w:style w:type="character" w:customStyle="1" w:styleId="WW8Num22z2">
    <w:name w:val="WW8Num22z2"/>
    <w:rsid w:val="00E949E2"/>
    <w:rPr>
      <w:rFonts w:ascii="Wingdings" w:hAnsi="Wingdings" w:hint="default"/>
    </w:rPr>
  </w:style>
  <w:style w:type="character" w:customStyle="1" w:styleId="WW8Num23z1">
    <w:name w:val="WW8Num23z1"/>
    <w:rsid w:val="00E949E2"/>
    <w:rPr>
      <w:rFonts w:ascii="Courier New" w:hAnsi="Courier New" w:cs="Courier New" w:hint="default"/>
    </w:rPr>
  </w:style>
  <w:style w:type="character" w:customStyle="1" w:styleId="WW8Num23z2">
    <w:name w:val="WW8Num23z2"/>
    <w:rsid w:val="00E949E2"/>
    <w:rPr>
      <w:rFonts w:ascii="Wingdings" w:hAnsi="Wingdings" w:hint="default"/>
    </w:rPr>
  </w:style>
  <w:style w:type="character" w:customStyle="1" w:styleId="WW8Num25z1">
    <w:name w:val="WW8Num25z1"/>
    <w:rsid w:val="00E949E2"/>
    <w:rPr>
      <w:rFonts w:ascii="Courier New" w:hAnsi="Courier New" w:cs="Courier New" w:hint="default"/>
    </w:rPr>
  </w:style>
  <w:style w:type="character" w:customStyle="1" w:styleId="WW8Num25z2">
    <w:name w:val="WW8Num25z2"/>
    <w:rsid w:val="00E949E2"/>
    <w:rPr>
      <w:rFonts w:ascii="Wingdings" w:hAnsi="Wingdings" w:hint="default"/>
    </w:rPr>
  </w:style>
  <w:style w:type="character" w:customStyle="1" w:styleId="WW8Num56z0">
    <w:name w:val="WW8Num56z0"/>
    <w:rsid w:val="00E949E2"/>
    <w:rPr>
      <w:rFonts w:ascii="Wingdings 3" w:hAnsi="Wingdings 3" w:hint="default"/>
      <w:sz w:val="16"/>
    </w:rPr>
  </w:style>
  <w:style w:type="character" w:customStyle="1" w:styleId="WW8Num58z0">
    <w:name w:val="WW8Num58z0"/>
    <w:rsid w:val="00E949E2"/>
    <w:rPr>
      <w:rFonts w:ascii="Wingdings 3" w:hAnsi="Wingdings 3" w:hint="default"/>
      <w:sz w:val="16"/>
    </w:rPr>
  </w:style>
  <w:style w:type="character" w:customStyle="1" w:styleId="WW8Num59z0">
    <w:name w:val="WW8Num59z0"/>
    <w:rsid w:val="00E949E2"/>
    <w:rPr>
      <w:rFonts w:ascii="Wingdings 3" w:hAnsi="Wingdings 3" w:hint="default"/>
      <w:sz w:val="24"/>
    </w:rPr>
  </w:style>
  <w:style w:type="character" w:customStyle="1" w:styleId="WW8Num60z0">
    <w:name w:val="WW8Num60z0"/>
    <w:rsid w:val="00E949E2"/>
    <w:rPr>
      <w:rFonts w:ascii="Wingdings 3" w:hAnsi="Wingdings 3" w:hint="default"/>
      <w:sz w:val="16"/>
    </w:rPr>
  </w:style>
  <w:style w:type="character" w:customStyle="1" w:styleId="WW8Num61z0">
    <w:name w:val="WW8Num61z0"/>
    <w:rsid w:val="00E949E2"/>
    <w:rPr>
      <w:rFonts w:ascii="Wingdings 3" w:hAnsi="Wingdings 3" w:hint="default"/>
      <w:sz w:val="16"/>
    </w:rPr>
  </w:style>
  <w:style w:type="character" w:customStyle="1" w:styleId="WW8Num61z1">
    <w:name w:val="WW8Num61z1"/>
    <w:rsid w:val="00E949E2"/>
    <w:rPr>
      <w:rFonts w:ascii="Courier New" w:hAnsi="Courier New" w:cs="Courier New" w:hint="default"/>
    </w:rPr>
  </w:style>
  <w:style w:type="character" w:customStyle="1" w:styleId="WW8Num61z2">
    <w:name w:val="WW8Num61z2"/>
    <w:rsid w:val="00E949E2"/>
    <w:rPr>
      <w:rFonts w:ascii="Wingdings" w:hAnsi="Wingdings" w:hint="default"/>
    </w:rPr>
  </w:style>
  <w:style w:type="character" w:customStyle="1" w:styleId="WW8Num61z3">
    <w:name w:val="WW8Num61z3"/>
    <w:rsid w:val="00E949E2"/>
    <w:rPr>
      <w:rFonts w:ascii="Symbol" w:hAnsi="Symbol" w:hint="default"/>
    </w:rPr>
  </w:style>
  <w:style w:type="character" w:customStyle="1" w:styleId="WW8Num62z0">
    <w:name w:val="WW8Num62z0"/>
    <w:rsid w:val="00E949E2"/>
    <w:rPr>
      <w:rFonts w:ascii="Wingdings 3" w:hAnsi="Wingdings 3" w:hint="default"/>
      <w:sz w:val="16"/>
    </w:rPr>
  </w:style>
  <w:style w:type="character" w:customStyle="1" w:styleId="WW8Num63z0">
    <w:name w:val="WW8Num63z0"/>
    <w:rsid w:val="00E949E2"/>
    <w:rPr>
      <w:rFonts w:ascii="Wingdings 3" w:hAnsi="Wingdings 3" w:hint="default"/>
      <w:sz w:val="16"/>
    </w:rPr>
  </w:style>
  <w:style w:type="character" w:customStyle="1" w:styleId="WW8Num64z0">
    <w:name w:val="WW8Num64z0"/>
    <w:rsid w:val="00E949E2"/>
    <w:rPr>
      <w:rFonts w:ascii="Wingdings 3" w:hAnsi="Wingdings 3" w:hint="default"/>
      <w:sz w:val="16"/>
    </w:rPr>
  </w:style>
  <w:style w:type="character" w:customStyle="1" w:styleId="WW8Num64z1">
    <w:name w:val="WW8Num64z1"/>
    <w:rsid w:val="00E949E2"/>
    <w:rPr>
      <w:rFonts w:ascii="Courier New" w:hAnsi="Courier New" w:cs="Courier New" w:hint="default"/>
    </w:rPr>
  </w:style>
  <w:style w:type="character" w:customStyle="1" w:styleId="WW8Num64z2">
    <w:name w:val="WW8Num64z2"/>
    <w:rsid w:val="00E949E2"/>
    <w:rPr>
      <w:rFonts w:ascii="Wingdings" w:hAnsi="Wingdings" w:hint="default"/>
    </w:rPr>
  </w:style>
  <w:style w:type="character" w:customStyle="1" w:styleId="WW8Num65z0">
    <w:name w:val="WW8Num65z0"/>
    <w:rsid w:val="00E949E2"/>
    <w:rPr>
      <w:rFonts w:ascii="Wingdings 3" w:hAnsi="Wingdings 3" w:hint="default"/>
      <w:sz w:val="16"/>
    </w:rPr>
  </w:style>
  <w:style w:type="character" w:customStyle="1" w:styleId="WW8Num65z1">
    <w:name w:val="WW8Num65z1"/>
    <w:rsid w:val="00E949E2"/>
    <w:rPr>
      <w:rFonts w:ascii="Courier New" w:hAnsi="Courier New" w:cs="Courier New" w:hint="default"/>
    </w:rPr>
  </w:style>
  <w:style w:type="character" w:customStyle="1" w:styleId="WW8Num65z2">
    <w:name w:val="WW8Num65z2"/>
    <w:rsid w:val="00E949E2"/>
    <w:rPr>
      <w:rFonts w:ascii="Wingdings" w:hAnsi="Wingdings" w:hint="default"/>
    </w:rPr>
  </w:style>
  <w:style w:type="character" w:customStyle="1" w:styleId="WW8Num67z0">
    <w:name w:val="WW8Num67z0"/>
    <w:rsid w:val="00E949E2"/>
    <w:rPr>
      <w:rFonts w:ascii="Wingdings 3" w:hAnsi="Wingdings 3" w:hint="default"/>
      <w:sz w:val="16"/>
    </w:rPr>
  </w:style>
  <w:style w:type="character" w:customStyle="1" w:styleId="WW8Num68z0">
    <w:name w:val="WW8Num68z0"/>
    <w:rsid w:val="00E949E2"/>
    <w:rPr>
      <w:rFonts w:ascii="Wingdings" w:hAnsi="Wingdings" w:hint="default"/>
    </w:rPr>
  </w:style>
  <w:style w:type="character" w:customStyle="1" w:styleId="WW8Num69z0">
    <w:name w:val="WW8Num69z0"/>
    <w:rsid w:val="00E949E2"/>
    <w:rPr>
      <w:rFonts w:ascii="Wingdings 3" w:hAnsi="Wingdings 3" w:hint="default"/>
      <w:sz w:val="16"/>
    </w:rPr>
  </w:style>
  <w:style w:type="character" w:customStyle="1" w:styleId="WW8Num70z0">
    <w:name w:val="WW8Num70z0"/>
    <w:rsid w:val="00E949E2"/>
    <w:rPr>
      <w:rFonts w:ascii="Wingdings 3" w:hAnsi="Wingdings 3" w:hint="default"/>
      <w:sz w:val="16"/>
    </w:rPr>
  </w:style>
  <w:style w:type="character" w:customStyle="1" w:styleId="WW8Num71z0">
    <w:name w:val="WW8Num71z0"/>
    <w:rsid w:val="00E949E2"/>
    <w:rPr>
      <w:rFonts w:ascii="Wingdings 3" w:hAnsi="Wingdings 3" w:hint="default"/>
      <w:sz w:val="16"/>
    </w:rPr>
  </w:style>
  <w:style w:type="character" w:customStyle="1" w:styleId="WW8Num71z1">
    <w:name w:val="WW8Num71z1"/>
    <w:rsid w:val="00E949E2"/>
    <w:rPr>
      <w:rFonts w:ascii="Courier New" w:hAnsi="Courier New" w:cs="Courier New" w:hint="default"/>
    </w:rPr>
  </w:style>
  <w:style w:type="character" w:customStyle="1" w:styleId="WW8Num71z2">
    <w:name w:val="WW8Num71z2"/>
    <w:rsid w:val="00E949E2"/>
    <w:rPr>
      <w:rFonts w:ascii="Wingdings" w:hAnsi="Wingdings" w:hint="default"/>
    </w:rPr>
  </w:style>
  <w:style w:type="character" w:customStyle="1" w:styleId="WW8Num71z3">
    <w:name w:val="WW8Num71z3"/>
    <w:rsid w:val="00E949E2"/>
    <w:rPr>
      <w:rFonts w:ascii="Symbol" w:hAnsi="Symbol" w:hint="default"/>
    </w:rPr>
  </w:style>
  <w:style w:type="character" w:customStyle="1" w:styleId="WW8Num72z0">
    <w:name w:val="WW8Num72z0"/>
    <w:rsid w:val="00E949E2"/>
    <w:rPr>
      <w:rFonts w:ascii="Planet Benson 2" w:hAnsi="Planet Benson 2" w:hint="default"/>
      <w:sz w:val="16"/>
    </w:rPr>
  </w:style>
  <w:style w:type="character" w:customStyle="1" w:styleId="WW8Num73z0">
    <w:name w:val="WW8Num73z0"/>
    <w:rsid w:val="00E949E2"/>
    <w:rPr>
      <w:rFonts w:ascii="Wingdings 3" w:hAnsi="Wingdings 3" w:hint="default"/>
      <w:sz w:val="16"/>
    </w:rPr>
  </w:style>
  <w:style w:type="character" w:customStyle="1" w:styleId="WW8Num75z0">
    <w:name w:val="WW8Num75z0"/>
    <w:rsid w:val="00E949E2"/>
    <w:rPr>
      <w:rFonts w:ascii="Wingdings 3" w:hAnsi="Wingdings 3" w:hint="default"/>
      <w:sz w:val="16"/>
    </w:rPr>
  </w:style>
  <w:style w:type="character" w:customStyle="1" w:styleId="WW8Num76z0">
    <w:name w:val="WW8Num76z0"/>
    <w:rsid w:val="00E949E2"/>
    <w:rPr>
      <w:rFonts w:ascii="Wingdings 3" w:hAnsi="Wingdings 3" w:hint="default"/>
      <w:sz w:val="16"/>
    </w:rPr>
  </w:style>
  <w:style w:type="character" w:customStyle="1" w:styleId="WW8Num77z0">
    <w:name w:val="WW8Num77z0"/>
    <w:rsid w:val="00E949E2"/>
    <w:rPr>
      <w:rFonts w:ascii="Wingdings 3" w:hAnsi="Wingdings 3" w:hint="default"/>
      <w:sz w:val="16"/>
    </w:rPr>
  </w:style>
  <w:style w:type="character" w:customStyle="1" w:styleId="WW8Num77z1">
    <w:name w:val="WW8Num77z1"/>
    <w:rsid w:val="00E949E2"/>
    <w:rPr>
      <w:rFonts w:ascii="Courier New" w:hAnsi="Courier New" w:cs="Courier New" w:hint="default"/>
    </w:rPr>
  </w:style>
  <w:style w:type="character" w:customStyle="1" w:styleId="WW8Num78z0">
    <w:name w:val="WW8Num78z0"/>
    <w:rsid w:val="00E949E2"/>
    <w:rPr>
      <w:rFonts w:ascii="Wingdings 3" w:hAnsi="Wingdings 3" w:hint="default"/>
      <w:sz w:val="16"/>
    </w:rPr>
  </w:style>
  <w:style w:type="character" w:customStyle="1" w:styleId="WW8Num79z0">
    <w:name w:val="WW8Num79z0"/>
    <w:rsid w:val="00E949E2"/>
    <w:rPr>
      <w:rFonts w:ascii="Wingdings 3" w:hAnsi="Wingdings 3" w:hint="default"/>
      <w:sz w:val="16"/>
    </w:rPr>
  </w:style>
  <w:style w:type="character" w:customStyle="1" w:styleId="WW8Num80z0">
    <w:name w:val="WW8Num80z0"/>
    <w:rsid w:val="00E949E2"/>
    <w:rPr>
      <w:rFonts w:ascii="Wingdings" w:hAnsi="Wingdings" w:hint="default"/>
    </w:rPr>
  </w:style>
  <w:style w:type="character" w:customStyle="1" w:styleId="WW8Num81z0">
    <w:name w:val="WW8Num81z0"/>
    <w:rsid w:val="00E949E2"/>
    <w:rPr>
      <w:rFonts w:ascii="Times New Roman" w:hAnsi="Times New Roman" w:cs="Times New Roman" w:hint="default"/>
    </w:rPr>
  </w:style>
  <w:style w:type="character" w:customStyle="1" w:styleId="WW8Num82z0">
    <w:name w:val="WW8Num82z0"/>
    <w:rsid w:val="00E949E2"/>
    <w:rPr>
      <w:rFonts w:ascii="Symbol" w:hAnsi="Symbol" w:hint="default"/>
    </w:rPr>
  </w:style>
  <w:style w:type="character" w:customStyle="1" w:styleId="WW8Num82z1">
    <w:name w:val="WW8Num82z1"/>
    <w:rsid w:val="00E949E2"/>
    <w:rPr>
      <w:rFonts w:ascii="Courier New" w:hAnsi="Courier New" w:cs="Courier New" w:hint="default"/>
    </w:rPr>
  </w:style>
  <w:style w:type="character" w:customStyle="1" w:styleId="WW8Num82z2">
    <w:name w:val="WW8Num82z2"/>
    <w:rsid w:val="00E949E2"/>
    <w:rPr>
      <w:rFonts w:ascii="Wingdings" w:hAnsi="Wingdings" w:hint="default"/>
    </w:rPr>
  </w:style>
  <w:style w:type="character" w:customStyle="1" w:styleId="WW8Num83z0">
    <w:name w:val="WW8Num83z0"/>
    <w:rsid w:val="00E949E2"/>
    <w:rPr>
      <w:rFonts w:ascii="Wingdings" w:hAnsi="Wingdings" w:hint="default"/>
    </w:rPr>
  </w:style>
  <w:style w:type="character" w:customStyle="1" w:styleId="WW8Num84z0">
    <w:name w:val="WW8Num84z0"/>
    <w:rsid w:val="00E949E2"/>
    <w:rPr>
      <w:rFonts w:ascii="Times New Roman" w:hAnsi="Times New Roman" w:cs="Times New Roman" w:hint="default"/>
    </w:rPr>
  </w:style>
  <w:style w:type="character" w:customStyle="1" w:styleId="WW8Num85z0">
    <w:name w:val="WW8Num85z0"/>
    <w:rsid w:val="00E949E2"/>
    <w:rPr>
      <w:b/>
      <w:bCs w:val="0"/>
      <w:i w:val="0"/>
      <w:iCs w:val="0"/>
    </w:rPr>
  </w:style>
  <w:style w:type="character" w:customStyle="1" w:styleId="WW8Num86z0">
    <w:name w:val="WW8Num86z0"/>
    <w:rsid w:val="00E949E2"/>
    <w:rPr>
      <w:b/>
      <w:bCs w:val="0"/>
      <w:i w:val="0"/>
      <w:iCs w:val="0"/>
    </w:rPr>
  </w:style>
  <w:style w:type="character" w:customStyle="1" w:styleId="WW8Num87z0">
    <w:name w:val="WW8Num87z0"/>
    <w:rsid w:val="00E949E2"/>
    <w:rPr>
      <w:rFonts w:ascii="Wingdings" w:hAnsi="Wingdings" w:hint="default"/>
      <w:sz w:val="16"/>
    </w:rPr>
  </w:style>
  <w:style w:type="character" w:customStyle="1" w:styleId="WW8Num88z0">
    <w:name w:val="WW8Num88z0"/>
    <w:rsid w:val="00E949E2"/>
    <w:rPr>
      <w:rFonts w:ascii="Wingdings" w:hAnsi="Wingdings" w:hint="default"/>
    </w:rPr>
  </w:style>
  <w:style w:type="character" w:customStyle="1" w:styleId="WW8Num89z0">
    <w:name w:val="WW8Num89z0"/>
    <w:rsid w:val="00E949E2"/>
    <w:rPr>
      <w:rFonts w:ascii="Times New Roman" w:hAnsi="Times New Roman" w:cs="Times New Roman" w:hint="default"/>
    </w:rPr>
  </w:style>
  <w:style w:type="character" w:customStyle="1" w:styleId="WW8Num91z0">
    <w:name w:val="WW8Num91z0"/>
    <w:rsid w:val="00E949E2"/>
    <w:rPr>
      <w:rFonts w:ascii="Wingdings" w:hAnsi="Wingdings" w:hint="default"/>
    </w:rPr>
  </w:style>
  <w:style w:type="character" w:customStyle="1" w:styleId="WW8Num92z0">
    <w:name w:val="WW8Num92z0"/>
    <w:rsid w:val="00E949E2"/>
    <w:rPr>
      <w:rFonts w:ascii="Symbol" w:hAnsi="Symbol" w:hint="default"/>
      <w:color w:val="auto"/>
      <w:sz w:val="16"/>
      <w:szCs w:val="16"/>
    </w:rPr>
  </w:style>
  <w:style w:type="character" w:customStyle="1" w:styleId="WW8Num92z1">
    <w:name w:val="WW8Num92z1"/>
    <w:rsid w:val="00E949E2"/>
    <w:rPr>
      <w:rFonts w:ascii="Courier New" w:hAnsi="Courier New" w:cs="Courier New" w:hint="default"/>
    </w:rPr>
  </w:style>
  <w:style w:type="character" w:customStyle="1" w:styleId="WW8Num92z2">
    <w:name w:val="WW8Num92z2"/>
    <w:rsid w:val="00E949E2"/>
    <w:rPr>
      <w:rFonts w:ascii="Wingdings" w:hAnsi="Wingdings" w:hint="default"/>
    </w:rPr>
  </w:style>
  <w:style w:type="character" w:customStyle="1" w:styleId="WW8Num92z3">
    <w:name w:val="WW8Num92z3"/>
    <w:rsid w:val="00E949E2"/>
    <w:rPr>
      <w:rFonts w:ascii="Symbol" w:hAnsi="Symbol" w:hint="default"/>
    </w:rPr>
  </w:style>
  <w:style w:type="character" w:customStyle="1" w:styleId="WW8Num93z0">
    <w:name w:val="WW8Num93z0"/>
    <w:rsid w:val="00E949E2"/>
    <w:rPr>
      <w:b/>
      <w:bCs w:val="0"/>
    </w:rPr>
  </w:style>
  <w:style w:type="character" w:customStyle="1" w:styleId="WW8Num94z0">
    <w:name w:val="WW8Num94z0"/>
    <w:rsid w:val="00E949E2"/>
    <w:rPr>
      <w:rFonts w:ascii="Wingdings" w:hAnsi="Wingdings" w:hint="default"/>
    </w:rPr>
  </w:style>
  <w:style w:type="character" w:customStyle="1" w:styleId="WW8Num95z1">
    <w:name w:val="WW8Num95z1"/>
    <w:rsid w:val="00E949E2"/>
    <w:rPr>
      <w:rFonts w:ascii="Courier New" w:hAnsi="Courier New" w:cs="Courier New" w:hint="default"/>
    </w:rPr>
  </w:style>
  <w:style w:type="character" w:customStyle="1" w:styleId="WW8Num95z2">
    <w:name w:val="WW8Num95z2"/>
    <w:rsid w:val="00E949E2"/>
    <w:rPr>
      <w:rFonts w:ascii="Wingdings" w:hAnsi="Wingdings" w:hint="default"/>
    </w:rPr>
  </w:style>
  <w:style w:type="character" w:customStyle="1" w:styleId="WW8Num95z3">
    <w:name w:val="WW8Num95z3"/>
    <w:rsid w:val="00E949E2"/>
    <w:rPr>
      <w:rFonts w:ascii="Symbol" w:hAnsi="Symbol" w:hint="default"/>
    </w:rPr>
  </w:style>
  <w:style w:type="character" w:customStyle="1" w:styleId="WW8Num96z0">
    <w:name w:val="WW8Num96z0"/>
    <w:rsid w:val="00E949E2"/>
    <w:rPr>
      <w:rFonts w:ascii="Times New Roman" w:hAnsi="Times New Roman" w:cs="Times New Roman" w:hint="default"/>
    </w:rPr>
  </w:style>
  <w:style w:type="character" w:customStyle="1" w:styleId="WW8Num97z0">
    <w:name w:val="WW8Num97z0"/>
    <w:rsid w:val="00E949E2"/>
    <w:rPr>
      <w:rFonts w:ascii="Times New Roman" w:hAnsi="Times New Roman" w:cs="Times New Roman" w:hint="default"/>
    </w:rPr>
  </w:style>
  <w:style w:type="character" w:customStyle="1" w:styleId="WW8Num98z0">
    <w:name w:val="WW8Num98z0"/>
    <w:rsid w:val="00E949E2"/>
    <w:rPr>
      <w:rFonts w:ascii="Wingdings" w:hAnsi="Wingdings" w:hint="default"/>
    </w:rPr>
  </w:style>
  <w:style w:type="character" w:customStyle="1" w:styleId="WW8Num98z1">
    <w:name w:val="WW8Num98z1"/>
    <w:rsid w:val="00E949E2"/>
    <w:rPr>
      <w:rFonts w:ascii="Courier New" w:hAnsi="Courier New" w:cs="Courier New" w:hint="default"/>
    </w:rPr>
  </w:style>
  <w:style w:type="character" w:customStyle="1" w:styleId="WW8Num98z3">
    <w:name w:val="WW8Num98z3"/>
    <w:rsid w:val="00E949E2"/>
    <w:rPr>
      <w:rFonts w:ascii="Symbol" w:hAnsi="Symbol" w:hint="default"/>
    </w:rPr>
  </w:style>
  <w:style w:type="character" w:customStyle="1" w:styleId="WW8Num99z0">
    <w:name w:val="WW8Num99z0"/>
    <w:rsid w:val="00E949E2"/>
    <w:rPr>
      <w:rFonts w:ascii="Wingdings" w:hAnsi="Wingdings" w:hint="default"/>
    </w:rPr>
  </w:style>
  <w:style w:type="character" w:customStyle="1" w:styleId="WW8Num100z1">
    <w:name w:val="WW8Num100z1"/>
    <w:rsid w:val="00E949E2"/>
    <w:rPr>
      <w:rFonts w:ascii="Times New Roman" w:hAnsi="Times New Roman" w:cs="Times New Roman" w:hint="default"/>
    </w:rPr>
  </w:style>
  <w:style w:type="character" w:customStyle="1" w:styleId="WW8Num102z0">
    <w:name w:val="WW8Num102z0"/>
    <w:rsid w:val="00E949E2"/>
    <w:rPr>
      <w:rFonts w:ascii="Arial" w:hAnsi="Arial" w:cs="Times New Roman" w:hint="default"/>
      <w:b w:val="0"/>
      <w:bCs w:val="0"/>
      <w:i w:val="0"/>
      <w:iCs w:val="0"/>
    </w:rPr>
  </w:style>
  <w:style w:type="character" w:customStyle="1" w:styleId="WW8Num102z1">
    <w:name w:val="WW8Num102z1"/>
    <w:rsid w:val="00E949E2"/>
    <w:rPr>
      <w:rFonts w:ascii="Times New Roman" w:hAnsi="Times New Roman" w:cs="Times New Roman" w:hint="default"/>
      <w:b w:val="0"/>
      <w:bCs w:val="0"/>
      <w:i w:val="0"/>
      <w:iCs w:val="0"/>
    </w:rPr>
  </w:style>
  <w:style w:type="character" w:customStyle="1" w:styleId="WW8Num102z2">
    <w:name w:val="WW8Num102z2"/>
    <w:rsid w:val="00E949E2"/>
    <w:rPr>
      <w:rFonts w:ascii="Times New Roman" w:hAnsi="Times New Roman" w:cs="Times New Roman" w:hint="default"/>
    </w:rPr>
  </w:style>
  <w:style w:type="character" w:customStyle="1" w:styleId="WW8Num103z0">
    <w:name w:val="WW8Num103z0"/>
    <w:rsid w:val="00E949E2"/>
    <w:rPr>
      <w:rFonts w:ascii="Times New Roman" w:hAnsi="Times New Roman" w:cs="Times New Roman" w:hint="default"/>
      <w:b/>
      <w:bCs w:val="0"/>
    </w:rPr>
  </w:style>
  <w:style w:type="character" w:customStyle="1" w:styleId="WW8Num103z2">
    <w:name w:val="WW8Num103z2"/>
    <w:rsid w:val="00E949E2"/>
    <w:rPr>
      <w:rFonts w:ascii="Times New Roman" w:hAnsi="Times New Roman" w:cs="Times New Roman" w:hint="default"/>
    </w:rPr>
  </w:style>
  <w:style w:type="character" w:customStyle="1" w:styleId="WW8Num104z0">
    <w:name w:val="WW8Num104z0"/>
    <w:rsid w:val="00E949E2"/>
    <w:rPr>
      <w:rFonts w:ascii="Times New Roman" w:hAnsi="Times New Roman" w:cs="Times New Roman" w:hint="default"/>
    </w:rPr>
  </w:style>
  <w:style w:type="character" w:customStyle="1" w:styleId="WW8Num105z0">
    <w:name w:val="WW8Num105z0"/>
    <w:rsid w:val="00E949E2"/>
    <w:rPr>
      <w:rFonts w:ascii="Wingdings" w:hAnsi="Wingdings" w:hint="default"/>
    </w:rPr>
  </w:style>
  <w:style w:type="character" w:customStyle="1" w:styleId="WW8Num106z0">
    <w:name w:val="WW8Num106z0"/>
    <w:rsid w:val="00E949E2"/>
    <w:rPr>
      <w:rFonts w:ascii="Wingdings" w:hAnsi="Wingdings" w:hint="default"/>
    </w:rPr>
  </w:style>
  <w:style w:type="character" w:customStyle="1" w:styleId="WW8Num107z0">
    <w:name w:val="WW8Num107z0"/>
    <w:rsid w:val="00E949E2"/>
    <w:rPr>
      <w:rFonts w:ascii="Wingdings" w:hAnsi="Wingdings" w:hint="default"/>
    </w:rPr>
  </w:style>
  <w:style w:type="character" w:customStyle="1" w:styleId="WW8Num108z0">
    <w:name w:val="WW8Num108z0"/>
    <w:rsid w:val="00E949E2"/>
    <w:rPr>
      <w:rFonts w:ascii="Symbol" w:hAnsi="Symbol" w:hint="default"/>
    </w:rPr>
  </w:style>
  <w:style w:type="character" w:customStyle="1" w:styleId="WW8Num108z1">
    <w:name w:val="WW8Num108z1"/>
    <w:rsid w:val="00E949E2"/>
    <w:rPr>
      <w:rFonts w:ascii="Courier New" w:hAnsi="Courier New" w:cs="Courier New" w:hint="default"/>
    </w:rPr>
  </w:style>
  <w:style w:type="character" w:customStyle="1" w:styleId="WW8Num108z2">
    <w:name w:val="WW8Num108z2"/>
    <w:rsid w:val="00E949E2"/>
    <w:rPr>
      <w:rFonts w:ascii="Wingdings" w:hAnsi="Wingdings" w:hint="default"/>
    </w:rPr>
  </w:style>
  <w:style w:type="character" w:customStyle="1" w:styleId="WW8Num109z0">
    <w:name w:val="WW8Num109z0"/>
    <w:rsid w:val="00E949E2"/>
    <w:rPr>
      <w:rFonts w:ascii="Wingdings" w:hAnsi="Wingdings" w:hint="default"/>
    </w:rPr>
  </w:style>
  <w:style w:type="character" w:customStyle="1" w:styleId="WW8Num109z1">
    <w:name w:val="WW8Num109z1"/>
    <w:rsid w:val="00E949E2"/>
    <w:rPr>
      <w:rFonts w:ascii="Courier New" w:hAnsi="Courier New" w:cs="Courier New" w:hint="default"/>
    </w:rPr>
  </w:style>
  <w:style w:type="character" w:customStyle="1" w:styleId="WW8Num109z3">
    <w:name w:val="WW8Num109z3"/>
    <w:rsid w:val="00E949E2"/>
    <w:rPr>
      <w:rFonts w:ascii="Symbol" w:hAnsi="Symbol" w:hint="default"/>
    </w:rPr>
  </w:style>
  <w:style w:type="character" w:customStyle="1" w:styleId="WW8Num110z0">
    <w:name w:val="WW8Num110z0"/>
    <w:rsid w:val="00E949E2"/>
    <w:rPr>
      <w:rFonts w:ascii="Symbol" w:hAnsi="Symbol" w:hint="default"/>
    </w:rPr>
  </w:style>
  <w:style w:type="character" w:customStyle="1" w:styleId="WW8Num110z1">
    <w:name w:val="WW8Num110z1"/>
    <w:rsid w:val="00E949E2"/>
    <w:rPr>
      <w:rFonts w:ascii="Times New Roman" w:eastAsia="Times New Roman" w:hAnsi="Times New Roman" w:cs="Times New Roman" w:hint="default"/>
    </w:rPr>
  </w:style>
  <w:style w:type="character" w:customStyle="1" w:styleId="WW8Num110z2">
    <w:name w:val="WW8Num110z2"/>
    <w:rsid w:val="00E949E2"/>
    <w:rPr>
      <w:rFonts w:ascii="Wingdings" w:hAnsi="Wingdings" w:hint="default"/>
      <w:sz w:val="24"/>
      <w:szCs w:val="24"/>
    </w:rPr>
  </w:style>
  <w:style w:type="character" w:customStyle="1" w:styleId="WW8Num110z4">
    <w:name w:val="WW8Num110z4"/>
    <w:rsid w:val="00E949E2"/>
    <w:rPr>
      <w:rFonts w:ascii="Courier New" w:hAnsi="Courier New" w:cs="Courier New" w:hint="default"/>
    </w:rPr>
  </w:style>
  <w:style w:type="character" w:customStyle="1" w:styleId="WW8Num110z5">
    <w:name w:val="WW8Num110z5"/>
    <w:rsid w:val="00E949E2"/>
    <w:rPr>
      <w:rFonts w:ascii="Wingdings" w:hAnsi="Wingdings" w:hint="default"/>
    </w:rPr>
  </w:style>
  <w:style w:type="character" w:customStyle="1" w:styleId="WW8Num111z0">
    <w:name w:val="WW8Num111z0"/>
    <w:rsid w:val="00E949E2"/>
    <w:rPr>
      <w:rFonts w:ascii="Symbol" w:hAnsi="Symbol" w:hint="default"/>
    </w:rPr>
  </w:style>
  <w:style w:type="character" w:customStyle="1" w:styleId="WW8Num111z1">
    <w:name w:val="WW8Num111z1"/>
    <w:rsid w:val="00E949E2"/>
    <w:rPr>
      <w:rFonts w:ascii="Courier New" w:hAnsi="Courier New" w:cs="Courier New" w:hint="default"/>
    </w:rPr>
  </w:style>
  <w:style w:type="character" w:customStyle="1" w:styleId="WW8Num111z2">
    <w:name w:val="WW8Num111z2"/>
    <w:rsid w:val="00E949E2"/>
    <w:rPr>
      <w:rFonts w:ascii="Wingdings" w:hAnsi="Wingdings" w:hint="default"/>
    </w:rPr>
  </w:style>
  <w:style w:type="character" w:customStyle="1" w:styleId="WW8Num112z0">
    <w:name w:val="WW8Num112z0"/>
    <w:rsid w:val="00E949E2"/>
    <w:rPr>
      <w:rFonts w:ascii="Symbol" w:hAnsi="Symbol" w:hint="default"/>
    </w:rPr>
  </w:style>
  <w:style w:type="character" w:customStyle="1" w:styleId="WW8Num112z1">
    <w:name w:val="WW8Num112z1"/>
    <w:rsid w:val="00E949E2"/>
    <w:rPr>
      <w:rFonts w:ascii="Courier New" w:hAnsi="Courier New" w:cs="Courier New" w:hint="default"/>
    </w:rPr>
  </w:style>
  <w:style w:type="character" w:customStyle="1" w:styleId="WW8Num112z2">
    <w:name w:val="WW8Num112z2"/>
    <w:rsid w:val="00E949E2"/>
    <w:rPr>
      <w:rFonts w:ascii="Wingdings" w:hAnsi="Wingdings" w:hint="default"/>
    </w:rPr>
  </w:style>
  <w:style w:type="character" w:customStyle="1" w:styleId="WW8Num113z0">
    <w:name w:val="WW8Num113z0"/>
    <w:rsid w:val="00E949E2"/>
    <w:rPr>
      <w:rFonts w:ascii="Wingdings" w:hAnsi="Wingdings" w:hint="default"/>
    </w:rPr>
  </w:style>
  <w:style w:type="character" w:customStyle="1" w:styleId="WW8Num114z0">
    <w:name w:val="WW8Num114z0"/>
    <w:rsid w:val="00E949E2"/>
    <w:rPr>
      <w:rFonts w:ascii="Symbol" w:hAnsi="Symbol" w:hint="default"/>
    </w:rPr>
  </w:style>
  <w:style w:type="character" w:customStyle="1" w:styleId="WW8Num114z1">
    <w:name w:val="WW8Num114z1"/>
    <w:rsid w:val="00E949E2"/>
    <w:rPr>
      <w:rFonts w:ascii="Courier New" w:hAnsi="Courier New" w:cs="Courier New" w:hint="default"/>
    </w:rPr>
  </w:style>
  <w:style w:type="character" w:customStyle="1" w:styleId="WW8Num114z2">
    <w:name w:val="WW8Num114z2"/>
    <w:rsid w:val="00E949E2"/>
    <w:rPr>
      <w:rFonts w:ascii="Wingdings" w:hAnsi="Wingdings" w:hint="default"/>
    </w:rPr>
  </w:style>
  <w:style w:type="character" w:customStyle="1" w:styleId="WW8Num115z0">
    <w:name w:val="WW8Num115z0"/>
    <w:rsid w:val="00E949E2"/>
    <w:rPr>
      <w:rFonts w:ascii="Wingdings" w:hAnsi="Wingdings" w:hint="default"/>
      <w:sz w:val="16"/>
      <w:szCs w:val="16"/>
    </w:rPr>
  </w:style>
  <w:style w:type="character" w:customStyle="1" w:styleId="WW8Num115z1">
    <w:name w:val="WW8Num115z1"/>
    <w:rsid w:val="00E949E2"/>
    <w:rPr>
      <w:rFonts w:ascii="Courier New" w:hAnsi="Courier New" w:cs="Courier New" w:hint="default"/>
    </w:rPr>
  </w:style>
  <w:style w:type="character" w:customStyle="1" w:styleId="WW8Num115z2">
    <w:name w:val="WW8Num115z2"/>
    <w:rsid w:val="00E949E2"/>
    <w:rPr>
      <w:rFonts w:ascii="Wingdings" w:hAnsi="Wingdings" w:hint="default"/>
    </w:rPr>
  </w:style>
  <w:style w:type="character" w:customStyle="1" w:styleId="WW8Num115z3">
    <w:name w:val="WW8Num115z3"/>
    <w:rsid w:val="00E949E2"/>
    <w:rPr>
      <w:rFonts w:ascii="Symbol" w:hAnsi="Symbol" w:hint="default"/>
    </w:rPr>
  </w:style>
  <w:style w:type="character" w:customStyle="1" w:styleId="WW8Num116z0">
    <w:name w:val="WW8Num116z0"/>
    <w:rsid w:val="00E949E2"/>
    <w:rPr>
      <w:rFonts w:ascii="Symbol" w:hAnsi="Symbol" w:hint="default"/>
    </w:rPr>
  </w:style>
  <w:style w:type="character" w:customStyle="1" w:styleId="WW8Num116z1">
    <w:name w:val="WW8Num116z1"/>
    <w:rsid w:val="00E949E2"/>
    <w:rPr>
      <w:rFonts w:ascii="Courier New" w:hAnsi="Courier New" w:cs="Courier New" w:hint="default"/>
    </w:rPr>
  </w:style>
  <w:style w:type="character" w:customStyle="1" w:styleId="WW8Num116z2">
    <w:name w:val="WW8Num116z2"/>
    <w:rsid w:val="00E949E2"/>
    <w:rPr>
      <w:rFonts w:ascii="Wingdings" w:hAnsi="Wingdings" w:hint="default"/>
    </w:rPr>
  </w:style>
  <w:style w:type="character" w:customStyle="1" w:styleId="WW8Num117z0">
    <w:name w:val="WW8Num117z0"/>
    <w:rsid w:val="00E949E2"/>
    <w:rPr>
      <w:rFonts w:ascii="Times New Roman" w:hAnsi="Times New Roman" w:cs="Times New Roman" w:hint="default"/>
    </w:rPr>
  </w:style>
  <w:style w:type="character" w:customStyle="1" w:styleId="WW8Num118z0">
    <w:name w:val="WW8Num118z0"/>
    <w:rsid w:val="00E949E2"/>
    <w:rPr>
      <w:rFonts w:ascii="Wingdings" w:hAnsi="Wingdings" w:hint="default"/>
    </w:rPr>
  </w:style>
  <w:style w:type="character" w:customStyle="1" w:styleId="WW8Num119z0">
    <w:name w:val="WW8Num119z0"/>
    <w:rsid w:val="00E949E2"/>
    <w:rPr>
      <w:rFonts w:ascii="Symbol" w:hAnsi="Symbol" w:hint="default"/>
    </w:rPr>
  </w:style>
  <w:style w:type="character" w:customStyle="1" w:styleId="WW8Num119z1">
    <w:name w:val="WW8Num119z1"/>
    <w:rsid w:val="00E949E2"/>
    <w:rPr>
      <w:rFonts w:ascii="Courier New" w:hAnsi="Courier New" w:cs="Courier New" w:hint="default"/>
    </w:rPr>
  </w:style>
  <w:style w:type="character" w:customStyle="1" w:styleId="WW8Num119z2">
    <w:name w:val="WW8Num119z2"/>
    <w:rsid w:val="00E949E2"/>
    <w:rPr>
      <w:rFonts w:ascii="Wingdings" w:hAnsi="Wingdings" w:hint="default"/>
    </w:rPr>
  </w:style>
  <w:style w:type="character" w:customStyle="1" w:styleId="WW8Num120z0">
    <w:name w:val="WW8Num120z0"/>
    <w:rsid w:val="00E949E2"/>
    <w:rPr>
      <w:rFonts w:ascii="Times New Roman" w:hAnsi="Times New Roman" w:cs="Times New Roman" w:hint="default"/>
      <w:b/>
      <w:bCs w:val="0"/>
    </w:rPr>
  </w:style>
  <w:style w:type="character" w:customStyle="1" w:styleId="WW8Num120z1">
    <w:name w:val="WW8Num120z1"/>
    <w:rsid w:val="00E949E2"/>
    <w:rPr>
      <w:rFonts w:ascii="Times New Roman" w:hAnsi="Times New Roman" w:cs="Times New Roman" w:hint="default"/>
    </w:rPr>
  </w:style>
  <w:style w:type="character" w:customStyle="1" w:styleId="WW8Num122z0">
    <w:name w:val="WW8Num122z0"/>
    <w:rsid w:val="00E949E2"/>
    <w:rPr>
      <w:rFonts w:ascii="Times New Roman" w:hAnsi="Times New Roman" w:cs="Times New Roman" w:hint="default"/>
    </w:rPr>
  </w:style>
  <w:style w:type="character" w:customStyle="1" w:styleId="WW8Num123z0">
    <w:name w:val="WW8Num123z0"/>
    <w:rsid w:val="00E949E2"/>
    <w:rPr>
      <w:rFonts w:ascii="Symbol" w:hAnsi="Symbol" w:hint="default"/>
    </w:rPr>
  </w:style>
  <w:style w:type="character" w:customStyle="1" w:styleId="WW8Num123z1">
    <w:name w:val="WW8Num123z1"/>
    <w:rsid w:val="00E949E2"/>
    <w:rPr>
      <w:rFonts w:ascii="Courier New" w:hAnsi="Courier New" w:cs="Courier New" w:hint="default"/>
    </w:rPr>
  </w:style>
  <w:style w:type="character" w:customStyle="1" w:styleId="WW8Num123z2">
    <w:name w:val="WW8Num123z2"/>
    <w:rsid w:val="00E949E2"/>
    <w:rPr>
      <w:rFonts w:ascii="Wingdings" w:hAnsi="Wingdings" w:hint="default"/>
    </w:rPr>
  </w:style>
  <w:style w:type="character" w:customStyle="1" w:styleId="WW8Num124z0">
    <w:name w:val="WW8Num124z0"/>
    <w:rsid w:val="00E949E2"/>
    <w:rPr>
      <w:rFonts w:ascii="Times New Roman" w:hAnsi="Times New Roman" w:cs="Times New Roman" w:hint="default"/>
    </w:rPr>
  </w:style>
  <w:style w:type="character" w:customStyle="1" w:styleId="WW8Num125z0">
    <w:name w:val="WW8Num125z0"/>
    <w:rsid w:val="00E949E2"/>
    <w:rPr>
      <w:rFonts w:ascii="Symbol" w:hAnsi="Symbol" w:hint="default"/>
    </w:rPr>
  </w:style>
  <w:style w:type="character" w:customStyle="1" w:styleId="WW8Num125z1">
    <w:name w:val="WW8Num125z1"/>
    <w:rsid w:val="00E949E2"/>
    <w:rPr>
      <w:rFonts w:ascii="Courier New" w:hAnsi="Courier New" w:cs="Courier New" w:hint="default"/>
    </w:rPr>
  </w:style>
  <w:style w:type="character" w:customStyle="1" w:styleId="WW8Num125z2">
    <w:name w:val="WW8Num125z2"/>
    <w:rsid w:val="00E949E2"/>
    <w:rPr>
      <w:rFonts w:ascii="Wingdings" w:hAnsi="Wingdings" w:hint="default"/>
    </w:rPr>
  </w:style>
  <w:style w:type="character" w:customStyle="1" w:styleId="WW8Num126z0">
    <w:name w:val="WW8Num126z0"/>
    <w:rsid w:val="00E949E2"/>
    <w:rPr>
      <w:rFonts w:ascii="Wingdings" w:hAnsi="Wingdings" w:hint="default"/>
    </w:rPr>
  </w:style>
  <w:style w:type="character" w:customStyle="1" w:styleId="WW8Num127z0">
    <w:name w:val="WW8Num127z0"/>
    <w:rsid w:val="00E949E2"/>
    <w:rPr>
      <w:rFonts w:ascii="Wingdings" w:hAnsi="Wingdings" w:hint="default"/>
    </w:rPr>
  </w:style>
  <w:style w:type="character" w:customStyle="1" w:styleId="Fuentedeprrafopredeter2">
    <w:name w:val="Fuente de párrafo predeter.2"/>
    <w:rsid w:val="00E949E2"/>
  </w:style>
  <w:style w:type="character" w:customStyle="1" w:styleId="CarCarCar">
    <w:name w:val="Car Car Car"/>
    <w:rsid w:val="00E949E2"/>
    <w:rPr>
      <w:rFonts w:ascii="Arial" w:hAnsi="Arial" w:cs="Arial" w:hint="default"/>
      <w:sz w:val="24"/>
      <w:lang w:val="es-MX" w:eastAsia="ar-SA" w:bidi="ar-SA"/>
    </w:rPr>
  </w:style>
  <w:style w:type="character" w:customStyle="1" w:styleId="CarCar">
    <w:name w:val="Car Car"/>
    <w:rsid w:val="00E949E2"/>
    <w:rPr>
      <w:rFonts w:ascii="Arial" w:hAnsi="Arial" w:cs="Arial" w:hint="default"/>
      <w:sz w:val="24"/>
      <w:lang w:val="es-MX" w:eastAsia="ar-SA" w:bidi="ar-SA"/>
    </w:rPr>
  </w:style>
  <w:style w:type="character" w:customStyle="1" w:styleId="Smbolodenotaalpie">
    <w:name w:val="Símbolo de nota al pie"/>
    <w:rsid w:val="00E949E2"/>
    <w:rPr>
      <w:rFonts w:ascii="Arial" w:hAnsi="Arial" w:cs="Arial" w:hint="default"/>
      <w:b/>
      <w:bCs w:val="0"/>
      <w:vertAlign w:val="superscript"/>
    </w:rPr>
  </w:style>
  <w:style w:type="character" w:customStyle="1" w:styleId="Heading4CharCharChar">
    <w:name w:val="Heading 4 Char Char Char"/>
    <w:rsid w:val="00E949E2"/>
    <w:rPr>
      <w:b/>
      <w:bCs w:val="0"/>
      <w:i/>
      <w:iCs w:val="0"/>
      <w:sz w:val="24"/>
      <w:lang w:val="es-MX" w:eastAsia="ar-SA" w:bidi="ar-SA"/>
    </w:rPr>
  </w:style>
  <w:style w:type="character" w:customStyle="1" w:styleId="Ttulo3CarCar">
    <w:name w:val="Título 3 Car Car"/>
    <w:rsid w:val="00E949E2"/>
    <w:rPr>
      <w:rFonts w:ascii="Arial" w:hAnsi="Arial" w:cs="Arial" w:hint="default"/>
      <w:b/>
      <w:bCs w:val="0"/>
      <w:i/>
      <w:iCs w:val="0"/>
      <w:sz w:val="24"/>
      <w:lang w:val="es-MX" w:eastAsia="ar-SA" w:bidi="ar-SA"/>
    </w:rPr>
  </w:style>
  <w:style w:type="character" w:customStyle="1" w:styleId="BodyText21CarCar">
    <w:name w:val="Body Text 21 Car Car"/>
    <w:rsid w:val="00E949E2"/>
    <w:rPr>
      <w:rFonts w:ascii="Arial" w:hAnsi="Arial" w:cs="Arial" w:hint="default"/>
      <w:sz w:val="22"/>
      <w:lang w:val="es-ES_tradnl" w:eastAsia="ar-SA" w:bidi="ar-SA"/>
    </w:rPr>
  </w:style>
  <w:style w:type="character" w:customStyle="1" w:styleId="CarCar1">
    <w:name w:val="Car Car1"/>
    <w:rsid w:val="00E949E2"/>
    <w:rPr>
      <w:rFonts w:ascii="Arial" w:hAnsi="Arial" w:cs="Arial" w:hint="default"/>
      <w:sz w:val="24"/>
      <w:lang w:val="es-MX" w:eastAsia="ar-SA" w:bidi="ar-SA"/>
    </w:rPr>
  </w:style>
  <w:style w:type="character" w:customStyle="1" w:styleId="WW8Num20z1">
    <w:name w:val="WW8Num20z1"/>
    <w:rsid w:val="00E949E2"/>
    <w:rPr>
      <w:rFonts w:ascii="Courier New" w:hAnsi="Courier New" w:cs="Courier New" w:hint="default"/>
    </w:rPr>
  </w:style>
  <w:style w:type="character" w:customStyle="1" w:styleId="HeaderCarCar">
    <w:name w:val="*Header Car Car"/>
    <w:rsid w:val="00E949E2"/>
    <w:rPr>
      <w:rFonts w:ascii="Arial" w:hAnsi="Arial" w:cs="Arial" w:hint="default"/>
      <w:sz w:val="24"/>
      <w:lang w:val="es-MX" w:eastAsia="ar-SA" w:bidi="ar-SA"/>
    </w:rPr>
  </w:style>
  <w:style w:type="character" w:customStyle="1" w:styleId="Refdecomentario1">
    <w:name w:val="Ref. de comentario1"/>
    <w:rsid w:val="00E949E2"/>
    <w:rPr>
      <w:sz w:val="16"/>
      <w:szCs w:val="16"/>
    </w:rPr>
  </w:style>
  <w:style w:type="character" w:customStyle="1" w:styleId="Heading1Char">
    <w:name w:val="Heading 1 Char"/>
    <w:rsid w:val="00E949E2"/>
    <w:rPr>
      <w:rFonts w:ascii="Arial" w:hAnsi="Arial" w:cs="Arial" w:hint="default"/>
      <w:b/>
      <w:bCs w:val="0"/>
      <w:sz w:val="24"/>
      <w:lang w:val="es-MX" w:eastAsia="ar-SA" w:bidi="ar-SA"/>
    </w:rPr>
  </w:style>
  <w:style w:type="character" w:customStyle="1" w:styleId="Heading2Char">
    <w:name w:val="Heading 2 Char"/>
    <w:rsid w:val="00E949E2"/>
    <w:rPr>
      <w:rFonts w:ascii="Arial" w:hAnsi="Arial" w:cs="Arial" w:hint="default"/>
      <w:b/>
      <w:bCs w:val="0"/>
      <w:sz w:val="24"/>
      <w:lang w:val="es-MX" w:eastAsia="ar-SA" w:bidi="ar-SA"/>
    </w:rPr>
  </w:style>
  <w:style w:type="character" w:customStyle="1" w:styleId="Heading3Char">
    <w:name w:val="Heading 3 Char"/>
    <w:rsid w:val="00E949E2"/>
    <w:rPr>
      <w:rFonts w:ascii="Arial" w:hAnsi="Arial" w:cs="Arial" w:hint="default"/>
      <w:b/>
      <w:bCs w:val="0"/>
      <w:i/>
      <w:iCs w:val="0"/>
      <w:sz w:val="24"/>
      <w:lang w:val="es-MX" w:eastAsia="ar-SA" w:bidi="ar-SA"/>
    </w:rPr>
  </w:style>
  <w:style w:type="character" w:customStyle="1" w:styleId="Heading5Char">
    <w:name w:val="Heading 5 Char"/>
    <w:rsid w:val="00E949E2"/>
    <w:rPr>
      <w:rFonts w:ascii="Arial" w:hAnsi="Arial" w:cs="Arial" w:hint="default"/>
      <w:sz w:val="22"/>
      <w:lang w:val="es-MX" w:eastAsia="ar-SA" w:bidi="ar-SA"/>
    </w:rPr>
  </w:style>
  <w:style w:type="character" w:customStyle="1" w:styleId="Heading6Char">
    <w:name w:val="Heading 6 Char"/>
    <w:rsid w:val="00E949E2"/>
    <w:rPr>
      <w:rFonts w:ascii="Arial" w:hAnsi="Arial" w:cs="Arial" w:hint="default"/>
      <w:i/>
      <w:iCs w:val="0"/>
      <w:sz w:val="22"/>
      <w:lang w:val="es-MX" w:eastAsia="ar-SA" w:bidi="ar-SA"/>
    </w:rPr>
  </w:style>
  <w:style w:type="character" w:customStyle="1" w:styleId="Heading7Char">
    <w:name w:val="Heading 7 Char"/>
    <w:rsid w:val="00E949E2"/>
    <w:rPr>
      <w:rFonts w:ascii="Arial" w:hAnsi="Arial" w:cs="Arial" w:hint="default"/>
      <w:lang w:val="es-MX" w:eastAsia="ar-SA" w:bidi="ar-SA"/>
    </w:rPr>
  </w:style>
  <w:style w:type="character" w:customStyle="1" w:styleId="Heading8Char">
    <w:name w:val="Heading 8 Char"/>
    <w:rsid w:val="00E949E2"/>
    <w:rPr>
      <w:rFonts w:ascii="Arial" w:hAnsi="Arial" w:cs="Arial" w:hint="default"/>
      <w:i/>
      <w:iCs w:val="0"/>
      <w:lang w:val="es-MX" w:eastAsia="ar-SA" w:bidi="ar-SA"/>
    </w:rPr>
  </w:style>
  <w:style w:type="character" w:customStyle="1" w:styleId="Heading9Char">
    <w:name w:val="Heading 9 Char"/>
    <w:rsid w:val="00E949E2"/>
    <w:rPr>
      <w:rFonts w:ascii="Arial" w:hAnsi="Arial" w:cs="Arial" w:hint="default"/>
      <w:i/>
      <w:iCs w:val="0"/>
      <w:sz w:val="18"/>
      <w:lang w:val="es-MX" w:eastAsia="ar-SA" w:bidi="ar-SA"/>
    </w:rPr>
  </w:style>
  <w:style w:type="character" w:customStyle="1" w:styleId="HeaderChar">
    <w:name w:val="Header Char"/>
    <w:rsid w:val="00E949E2"/>
    <w:rPr>
      <w:rFonts w:ascii="Times New Roman" w:eastAsia="Batang" w:hAnsi="Times New Roman" w:cs="Times New Roman" w:hint="default"/>
      <w:lang w:val="en-US"/>
    </w:rPr>
  </w:style>
  <w:style w:type="character" w:customStyle="1" w:styleId="FooterChar">
    <w:name w:val="Footer Char"/>
    <w:rsid w:val="00E949E2"/>
    <w:rPr>
      <w:rFonts w:ascii="Arial" w:hAnsi="Arial" w:cs="Times New Roman" w:hint="default"/>
      <w:sz w:val="24"/>
    </w:rPr>
  </w:style>
  <w:style w:type="character" w:customStyle="1" w:styleId="FootnoteTextChar">
    <w:name w:val="Footnote Text Char"/>
    <w:rsid w:val="00E949E2"/>
    <w:rPr>
      <w:rFonts w:ascii="Arial" w:hAnsi="Arial" w:cs="Arial" w:hint="default"/>
      <w:sz w:val="18"/>
      <w:lang w:val="es-MX" w:eastAsia="ar-SA" w:bidi="ar-SA"/>
    </w:rPr>
  </w:style>
  <w:style w:type="character" w:customStyle="1" w:styleId="TitleChar">
    <w:name w:val="Title Char"/>
    <w:rsid w:val="00E949E2"/>
    <w:rPr>
      <w:rFonts w:ascii="Arial" w:hAnsi="Arial" w:cs="Arial" w:hint="default"/>
      <w:b/>
      <w:bCs w:val="0"/>
      <w:sz w:val="24"/>
      <w:lang w:val="es-MX" w:eastAsia="ar-SA" w:bidi="ar-SA"/>
    </w:rPr>
  </w:style>
  <w:style w:type="character" w:customStyle="1" w:styleId="BodyTextChar">
    <w:name w:val="Body Text Char"/>
    <w:uiPriority w:val="99"/>
    <w:rsid w:val="00E949E2"/>
    <w:rPr>
      <w:rFonts w:ascii="Arial" w:hAnsi="Arial" w:cs="Arial" w:hint="default"/>
      <w:b/>
      <w:bCs/>
      <w:sz w:val="24"/>
      <w:lang w:val="es-ES" w:eastAsia="ar-SA" w:bidi="ar-SA"/>
    </w:rPr>
  </w:style>
  <w:style w:type="character" w:customStyle="1" w:styleId="BodyText3Char">
    <w:name w:val="Body Text 3 Char"/>
    <w:rsid w:val="00E949E2"/>
    <w:rPr>
      <w:rFonts w:ascii="Arial" w:hAnsi="Arial" w:cs="Arial" w:hint="default"/>
      <w:b/>
      <w:bCs/>
      <w:i/>
      <w:iCs w:val="0"/>
      <w:sz w:val="24"/>
      <w:lang w:val="es-ES" w:eastAsia="ar-SA" w:bidi="ar-SA"/>
    </w:rPr>
  </w:style>
  <w:style w:type="character" w:customStyle="1" w:styleId="BodyText2Char">
    <w:name w:val="Body Text 2 Char"/>
    <w:rsid w:val="00E949E2"/>
    <w:rPr>
      <w:rFonts w:ascii="Arial" w:hAnsi="Arial" w:cs="Arial" w:hint="default"/>
      <w:bCs/>
      <w:color w:val="FF6600"/>
      <w:sz w:val="24"/>
      <w:lang w:val="es-ES" w:eastAsia="ar-SA" w:bidi="ar-SA"/>
    </w:rPr>
  </w:style>
  <w:style w:type="character" w:customStyle="1" w:styleId="BodyTextIndentChar">
    <w:name w:val="Body Text Indent Char"/>
    <w:rsid w:val="00E949E2"/>
    <w:rPr>
      <w:rFonts w:ascii="Arial" w:hAnsi="Arial" w:cs="Arial" w:hint="default"/>
      <w:b/>
      <w:bCs w:val="0"/>
      <w:sz w:val="24"/>
      <w:lang w:val="es-ES" w:eastAsia="ar-SA" w:bidi="ar-SA"/>
    </w:rPr>
  </w:style>
  <w:style w:type="character" w:customStyle="1" w:styleId="BodyTextIndent2Char">
    <w:name w:val="Body Text Indent 2 Char"/>
    <w:rsid w:val="00E949E2"/>
    <w:rPr>
      <w:rFonts w:ascii="Arial" w:hAnsi="Arial" w:cs="Arial" w:hint="default"/>
      <w:bCs/>
      <w:sz w:val="24"/>
      <w:lang w:val="es-ES" w:eastAsia="ar-SA" w:bidi="ar-SA"/>
    </w:rPr>
  </w:style>
  <w:style w:type="character" w:customStyle="1" w:styleId="CommentTextChar">
    <w:name w:val="Comment Text Char"/>
    <w:rsid w:val="00E949E2"/>
    <w:rPr>
      <w:b/>
      <w:bCs w:val="0"/>
      <w:lang w:val="es-ES" w:eastAsia="ar-SA" w:bidi="ar-SA"/>
    </w:rPr>
  </w:style>
  <w:style w:type="character" w:customStyle="1" w:styleId="BodyTextIndent3Char">
    <w:name w:val="Body Text Indent 3 Char"/>
    <w:rsid w:val="00E949E2"/>
    <w:rPr>
      <w:rFonts w:ascii="Arial" w:hAnsi="Arial" w:cs="Arial" w:hint="default"/>
      <w:color w:val="FF0000"/>
      <w:w w:val="90"/>
      <w:kern w:val="2"/>
      <w:sz w:val="24"/>
      <w:lang w:val="es-MX" w:eastAsia="ar-SA" w:bidi="ar-SA"/>
    </w:rPr>
  </w:style>
  <w:style w:type="character" w:customStyle="1" w:styleId="BalloonTextChar">
    <w:name w:val="Balloon Text Char"/>
    <w:rsid w:val="00E949E2"/>
    <w:rPr>
      <w:rFonts w:ascii="Tahoma" w:hAnsi="Tahoma" w:cs="Tahoma" w:hint="default"/>
      <w:sz w:val="16"/>
      <w:szCs w:val="16"/>
      <w:lang w:val="es-MX" w:eastAsia="ar-SA" w:bidi="ar-SA"/>
    </w:rPr>
  </w:style>
  <w:style w:type="character" w:customStyle="1" w:styleId="WW8Num17z2">
    <w:name w:val="WW8Num17z2"/>
    <w:rsid w:val="00E949E2"/>
    <w:rPr>
      <w:rFonts w:ascii="Times New Roman" w:hAnsi="Times New Roman" w:cs="Times New Roman" w:hint="default"/>
    </w:rPr>
  </w:style>
  <w:style w:type="character" w:customStyle="1" w:styleId="WW8Num15z1">
    <w:name w:val="WW8Num15z1"/>
    <w:rsid w:val="00E949E2"/>
    <w:rPr>
      <w:rFonts w:ascii="Times New Roman" w:hAnsi="Times New Roman" w:cs="Times New Roman" w:hint="default"/>
    </w:rPr>
  </w:style>
  <w:style w:type="character" w:customStyle="1" w:styleId="WW8Num5z0">
    <w:name w:val="WW8Num5z0"/>
    <w:rsid w:val="00E949E2"/>
    <w:rPr>
      <w:rFonts w:ascii="Wingdings" w:hAnsi="Wingdings" w:hint="default"/>
    </w:rPr>
  </w:style>
  <w:style w:type="character" w:customStyle="1" w:styleId="MessageHeaderChar">
    <w:name w:val="Message Header Char"/>
    <w:rsid w:val="00E949E2"/>
    <w:rPr>
      <w:rFonts w:ascii="Batang" w:eastAsia="Batang" w:hAnsi="Batang" w:hint="eastAsia"/>
      <w:lang w:val="es-ES" w:eastAsia="ar-SA" w:bidi="ar-SA"/>
    </w:rPr>
  </w:style>
  <w:style w:type="character" w:customStyle="1" w:styleId="HeaderChar1">
    <w:name w:val="Header Char1"/>
    <w:aliases w:val="*Header Char1,Encabezado1 Char1,Encabezado Car Car Char1,h Char1,logomai Char1"/>
    <w:rsid w:val="00E949E2"/>
    <w:rPr>
      <w:rFonts w:ascii="Arial" w:hAnsi="Arial" w:cs="Times New Roman" w:hint="default"/>
      <w:sz w:val="24"/>
      <w:lang w:val="es-MX" w:eastAsia="ar-SA" w:bidi="ar-SA"/>
    </w:rPr>
  </w:style>
  <w:style w:type="character" w:customStyle="1" w:styleId="BodyTextFirstIndent2Char">
    <w:name w:val="Body Text First Indent 2 Char"/>
    <w:rsid w:val="00E949E2"/>
    <w:rPr>
      <w:rFonts w:ascii="Arial" w:hAnsi="Arial" w:cs="Arial" w:hint="default"/>
      <w:b/>
      <w:bCs w:val="0"/>
      <w:sz w:val="24"/>
      <w:lang w:val="es-MX" w:eastAsia="ar-SA" w:bidi="ar-SA"/>
    </w:rPr>
  </w:style>
  <w:style w:type="character" w:customStyle="1" w:styleId="WW8Num67z2">
    <w:name w:val="WW8Num67z2"/>
    <w:rsid w:val="00E949E2"/>
    <w:rPr>
      <w:rFonts w:ascii="Wingdings" w:hAnsi="Wingdings" w:hint="default"/>
    </w:rPr>
  </w:style>
  <w:style w:type="character" w:customStyle="1" w:styleId="DocumentMapChar">
    <w:name w:val="Document Map Char"/>
    <w:rsid w:val="00E949E2"/>
    <w:rPr>
      <w:rFonts w:ascii="Tahoma" w:hAnsi="Tahoma" w:cs="Tahoma" w:hint="default"/>
      <w:sz w:val="24"/>
      <w:lang w:val="es-ES_tradnl" w:eastAsia="ar-SA" w:bidi="ar-SA"/>
    </w:rPr>
  </w:style>
  <w:style w:type="character" w:customStyle="1" w:styleId="EmailStyle1621">
    <w:name w:val="EmailStyle1621"/>
    <w:rsid w:val="00E949E2"/>
    <w:rPr>
      <w:rFonts w:ascii="Arial" w:hAnsi="Arial" w:cs="Arial" w:hint="default"/>
      <w:color w:val="auto"/>
      <w:sz w:val="20"/>
      <w:szCs w:val="20"/>
    </w:rPr>
  </w:style>
  <w:style w:type="character" w:customStyle="1" w:styleId="CommentSubjectChar">
    <w:name w:val="Comment Subject Char"/>
    <w:rsid w:val="00E949E2"/>
    <w:rPr>
      <w:rFonts w:ascii="Arial" w:hAnsi="Arial" w:cs="Arial" w:hint="default"/>
      <w:b/>
      <w:bCs/>
      <w:lang w:val="es-MX" w:eastAsia="ar-SA" w:bidi="ar-SA"/>
    </w:rPr>
  </w:style>
  <w:style w:type="character" w:customStyle="1" w:styleId="NormalWebChar">
    <w:name w:val="Normal (Web) Char"/>
    <w:rsid w:val="00E949E2"/>
    <w:rPr>
      <w:rFonts w:ascii="SimSun" w:eastAsia="SimSun" w:hAnsi="SimSun" w:hint="eastAsia"/>
      <w:sz w:val="24"/>
      <w:szCs w:val="24"/>
      <w:lang w:val="es-ES" w:eastAsia="ar-SA" w:bidi="ar-SA"/>
    </w:rPr>
  </w:style>
  <w:style w:type="character" w:customStyle="1" w:styleId="CarCar3">
    <w:name w:val="Car Car3"/>
    <w:rsid w:val="00E949E2"/>
    <w:rPr>
      <w:rFonts w:ascii="Times New Roman" w:hAnsi="Times New Roman" w:cs="Times New Roman" w:hint="default"/>
      <w:sz w:val="24"/>
      <w:szCs w:val="24"/>
      <w:lang w:val="es-ES" w:eastAsia="ar-SA" w:bidi="ar-SA"/>
    </w:rPr>
  </w:style>
  <w:style w:type="character" w:customStyle="1" w:styleId="BodyTextFirstIndentChar">
    <w:name w:val="Body Text First Indent Char"/>
    <w:rsid w:val="00E949E2"/>
    <w:rPr>
      <w:rFonts w:ascii="Arial" w:hAnsi="Arial" w:cs="Arial" w:hint="default"/>
      <w:b/>
      <w:bCs/>
      <w:sz w:val="24"/>
      <w:lang w:val="es-MX" w:eastAsia="ar-SA" w:bidi="ar-SA"/>
    </w:rPr>
  </w:style>
  <w:style w:type="character" w:customStyle="1" w:styleId="CarCarCar2">
    <w:name w:val="Car Car Car2"/>
    <w:uiPriority w:val="99"/>
    <w:rsid w:val="00E949E2"/>
    <w:rPr>
      <w:rFonts w:ascii="Arial" w:hAnsi="Arial" w:cs="Times New Roman" w:hint="default"/>
      <w:b/>
      <w:bCs/>
      <w:sz w:val="24"/>
      <w:lang w:val="es-ES" w:eastAsia="ar-SA" w:bidi="ar-SA"/>
    </w:rPr>
  </w:style>
  <w:style w:type="character" w:customStyle="1" w:styleId="z-BottomofFormChar">
    <w:name w:val="z-Bottom of Form Char"/>
    <w:rsid w:val="00E949E2"/>
    <w:rPr>
      <w:rFonts w:ascii="Arial" w:eastAsia="SimSun" w:hAnsi="Arial" w:cs="Arial" w:hint="default"/>
      <w:vanish/>
      <w:webHidden w:val="0"/>
      <w:sz w:val="16"/>
      <w:szCs w:val="16"/>
      <w:lang w:val="es-ES" w:eastAsia="ar-SA" w:bidi="ar-SA"/>
      <w:specVanish w:val="0"/>
    </w:rPr>
  </w:style>
  <w:style w:type="character" w:customStyle="1" w:styleId="Fuentedeprrafopredeter1">
    <w:name w:val="Fuente de párrafo predeter.1"/>
    <w:rsid w:val="00E949E2"/>
  </w:style>
  <w:style w:type="character" w:customStyle="1" w:styleId="WW8Num1z0">
    <w:name w:val="WW8Num1z0"/>
    <w:rsid w:val="00E949E2"/>
    <w:rPr>
      <w:rFonts w:ascii="Wingdings 3" w:hAnsi="Wingdings 3" w:hint="default"/>
      <w:sz w:val="16"/>
    </w:rPr>
  </w:style>
  <w:style w:type="character" w:customStyle="1" w:styleId="WW8Num1z1">
    <w:name w:val="WW8Num1z1"/>
    <w:rsid w:val="00E949E2"/>
    <w:rPr>
      <w:rFonts w:ascii="Courier New" w:hAnsi="Courier New" w:cs="Courier New" w:hint="default"/>
    </w:rPr>
  </w:style>
  <w:style w:type="character" w:customStyle="1" w:styleId="WW8Num1z2">
    <w:name w:val="WW8Num1z2"/>
    <w:rsid w:val="00E949E2"/>
    <w:rPr>
      <w:rFonts w:ascii="Wingdings" w:hAnsi="Wingdings" w:hint="default"/>
    </w:rPr>
  </w:style>
  <w:style w:type="character" w:customStyle="1" w:styleId="WW8Num1z3">
    <w:name w:val="WW8Num1z3"/>
    <w:rsid w:val="00E949E2"/>
    <w:rPr>
      <w:rFonts w:ascii="Symbol" w:hAnsi="Symbol" w:hint="default"/>
    </w:rPr>
  </w:style>
  <w:style w:type="character" w:customStyle="1" w:styleId="WW8Num2z0">
    <w:name w:val="WW8Num2z0"/>
    <w:rsid w:val="00E949E2"/>
    <w:rPr>
      <w:rFonts w:ascii="Courier New" w:hAnsi="Courier New" w:cs="Courier New" w:hint="default"/>
    </w:rPr>
  </w:style>
  <w:style w:type="character" w:customStyle="1" w:styleId="WW8Num2z2">
    <w:name w:val="WW8Num2z2"/>
    <w:rsid w:val="00E949E2"/>
    <w:rPr>
      <w:rFonts w:ascii="Wingdings" w:hAnsi="Wingdings" w:hint="default"/>
    </w:rPr>
  </w:style>
  <w:style w:type="character" w:customStyle="1" w:styleId="WW8Num2z3">
    <w:name w:val="WW8Num2z3"/>
    <w:rsid w:val="00E949E2"/>
    <w:rPr>
      <w:rFonts w:ascii="Symbol" w:hAnsi="Symbol" w:hint="default"/>
    </w:rPr>
  </w:style>
  <w:style w:type="character" w:customStyle="1" w:styleId="WW8Num3z0">
    <w:name w:val="WW8Num3z0"/>
    <w:rsid w:val="00E949E2"/>
    <w:rPr>
      <w:rFonts w:ascii="Symbol" w:hAnsi="Symbol" w:hint="default"/>
    </w:rPr>
  </w:style>
  <w:style w:type="character" w:customStyle="1" w:styleId="WW8Num3z2">
    <w:name w:val="WW8Num3z2"/>
    <w:rsid w:val="00E949E2"/>
    <w:rPr>
      <w:rFonts w:ascii="Wingdings" w:hAnsi="Wingdings" w:hint="default"/>
    </w:rPr>
  </w:style>
  <w:style w:type="character" w:customStyle="1" w:styleId="WW8Num4z0">
    <w:name w:val="WW8Num4z0"/>
    <w:rsid w:val="00E949E2"/>
    <w:rPr>
      <w:rFonts w:ascii="Wingdings 3" w:hAnsi="Wingdings 3" w:hint="default"/>
      <w:sz w:val="16"/>
    </w:rPr>
  </w:style>
  <w:style w:type="character" w:customStyle="1" w:styleId="WW8Num4z2">
    <w:name w:val="WW8Num4z2"/>
    <w:rsid w:val="00E949E2"/>
    <w:rPr>
      <w:rFonts w:ascii="Wingdings" w:hAnsi="Wingdings" w:hint="default"/>
    </w:rPr>
  </w:style>
  <w:style w:type="character" w:customStyle="1" w:styleId="WW8Num4z3">
    <w:name w:val="WW8Num4z3"/>
    <w:rsid w:val="00E949E2"/>
    <w:rPr>
      <w:rFonts w:ascii="Symbol" w:hAnsi="Symbol" w:hint="default"/>
    </w:rPr>
  </w:style>
  <w:style w:type="character" w:customStyle="1" w:styleId="WW8Num5z1">
    <w:name w:val="WW8Num5z1"/>
    <w:rsid w:val="00E949E2"/>
    <w:rPr>
      <w:rFonts w:ascii="Courier New" w:hAnsi="Courier New" w:cs="Courier New" w:hint="default"/>
    </w:rPr>
  </w:style>
  <w:style w:type="character" w:customStyle="1" w:styleId="WW8Num5z2">
    <w:name w:val="WW8Num5z2"/>
    <w:rsid w:val="00E949E2"/>
    <w:rPr>
      <w:rFonts w:ascii="Wingdings" w:hAnsi="Wingdings" w:hint="default"/>
    </w:rPr>
  </w:style>
  <w:style w:type="character" w:customStyle="1" w:styleId="WW8Num5z3">
    <w:name w:val="WW8Num5z3"/>
    <w:rsid w:val="00E949E2"/>
    <w:rPr>
      <w:rFonts w:ascii="Symbol" w:hAnsi="Symbol" w:hint="default"/>
    </w:rPr>
  </w:style>
  <w:style w:type="character" w:customStyle="1" w:styleId="WW8Num6z0">
    <w:name w:val="WW8Num6z0"/>
    <w:rsid w:val="00E949E2"/>
    <w:rPr>
      <w:rFonts w:ascii="Wingdings 3" w:hAnsi="Wingdings 3" w:hint="default"/>
      <w:sz w:val="16"/>
    </w:rPr>
  </w:style>
  <w:style w:type="character" w:customStyle="1" w:styleId="WW8Num6z1">
    <w:name w:val="WW8Num6z1"/>
    <w:rsid w:val="00E949E2"/>
    <w:rPr>
      <w:rFonts w:ascii="Courier New" w:hAnsi="Courier New" w:cs="Courier New" w:hint="default"/>
    </w:rPr>
  </w:style>
  <w:style w:type="character" w:customStyle="1" w:styleId="WW8Num6z2">
    <w:name w:val="WW8Num6z2"/>
    <w:rsid w:val="00E949E2"/>
    <w:rPr>
      <w:rFonts w:ascii="Wingdings" w:hAnsi="Wingdings" w:hint="default"/>
    </w:rPr>
  </w:style>
  <w:style w:type="character" w:customStyle="1" w:styleId="WW8Num6z3">
    <w:name w:val="WW8Num6z3"/>
    <w:rsid w:val="00E949E2"/>
    <w:rPr>
      <w:rFonts w:ascii="Symbol" w:hAnsi="Symbol" w:hint="default"/>
    </w:rPr>
  </w:style>
  <w:style w:type="character" w:customStyle="1" w:styleId="WW8Num7z3">
    <w:name w:val="WW8Num7z3"/>
    <w:rsid w:val="00E949E2"/>
    <w:rPr>
      <w:rFonts w:ascii="Symbol" w:hAnsi="Symbol" w:hint="default"/>
    </w:rPr>
  </w:style>
  <w:style w:type="character" w:customStyle="1" w:styleId="WW8Num8z0">
    <w:name w:val="WW8Num8z0"/>
    <w:rsid w:val="00E949E2"/>
    <w:rPr>
      <w:rFonts w:ascii="Wingdings 3" w:hAnsi="Wingdings 3" w:hint="default"/>
      <w:sz w:val="16"/>
    </w:rPr>
  </w:style>
  <w:style w:type="character" w:customStyle="1" w:styleId="WW8Num8z1">
    <w:name w:val="WW8Num8z1"/>
    <w:rsid w:val="00E949E2"/>
    <w:rPr>
      <w:rFonts w:ascii="Courier New" w:hAnsi="Courier New" w:cs="Courier New" w:hint="default"/>
    </w:rPr>
  </w:style>
  <w:style w:type="character" w:customStyle="1" w:styleId="WW8Num8z2">
    <w:name w:val="WW8Num8z2"/>
    <w:rsid w:val="00E949E2"/>
    <w:rPr>
      <w:rFonts w:ascii="Wingdings" w:hAnsi="Wingdings" w:hint="default"/>
    </w:rPr>
  </w:style>
  <w:style w:type="character" w:customStyle="1" w:styleId="WW8Num8z3">
    <w:name w:val="WW8Num8z3"/>
    <w:rsid w:val="00E949E2"/>
    <w:rPr>
      <w:rFonts w:ascii="Symbol" w:hAnsi="Symbol" w:hint="default"/>
    </w:rPr>
  </w:style>
  <w:style w:type="character" w:customStyle="1" w:styleId="WW8Num9z0">
    <w:name w:val="WW8Num9z0"/>
    <w:rsid w:val="00E949E2"/>
    <w:rPr>
      <w:rFonts w:ascii="Wingdings 3" w:hAnsi="Wingdings 3" w:hint="default"/>
      <w:sz w:val="16"/>
    </w:rPr>
  </w:style>
  <w:style w:type="character" w:customStyle="1" w:styleId="WW8Num9z1">
    <w:name w:val="WW8Num9z1"/>
    <w:rsid w:val="00E949E2"/>
    <w:rPr>
      <w:rFonts w:ascii="Courier New" w:hAnsi="Courier New" w:cs="Courier New" w:hint="default"/>
    </w:rPr>
  </w:style>
  <w:style w:type="character" w:customStyle="1" w:styleId="WW8Num9z2">
    <w:name w:val="WW8Num9z2"/>
    <w:rsid w:val="00E949E2"/>
    <w:rPr>
      <w:rFonts w:ascii="Wingdings" w:hAnsi="Wingdings" w:hint="default"/>
    </w:rPr>
  </w:style>
  <w:style w:type="character" w:customStyle="1" w:styleId="WW8Num9z3">
    <w:name w:val="WW8Num9z3"/>
    <w:rsid w:val="00E949E2"/>
    <w:rPr>
      <w:rFonts w:ascii="Symbol" w:hAnsi="Symbol" w:hint="default"/>
    </w:rPr>
  </w:style>
  <w:style w:type="character" w:customStyle="1" w:styleId="WW8Num10z1">
    <w:name w:val="WW8Num10z1"/>
    <w:rsid w:val="00E949E2"/>
    <w:rPr>
      <w:rFonts w:ascii="Courier New" w:hAnsi="Courier New" w:cs="Courier New" w:hint="default"/>
    </w:rPr>
  </w:style>
  <w:style w:type="character" w:customStyle="1" w:styleId="WW8Num10z2">
    <w:name w:val="WW8Num10z2"/>
    <w:rsid w:val="00E949E2"/>
    <w:rPr>
      <w:rFonts w:ascii="Wingdings" w:hAnsi="Wingdings" w:hint="default"/>
    </w:rPr>
  </w:style>
  <w:style w:type="character" w:customStyle="1" w:styleId="WW8Num10z3">
    <w:name w:val="WW8Num10z3"/>
    <w:rsid w:val="00E949E2"/>
    <w:rPr>
      <w:rFonts w:ascii="Symbol" w:hAnsi="Symbol" w:hint="default"/>
    </w:rPr>
  </w:style>
  <w:style w:type="character" w:customStyle="1" w:styleId="WW8Num11z1">
    <w:name w:val="WW8Num11z1"/>
    <w:rsid w:val="00E949E2"/>
    <w:rPr>
      <w:rFonts w:ascii="Courier New" w:hAnsi="Courier New" w:cs="Courier New" w:hint="default"/>
    </w:rPr>
  </w:style>
  <w:style w:type="character" w:customStyle="1" w:styleId="WW8Num11z2">
    <w:name w:val="WW8Num11z2"/>
    <w:rsid w:val="00E949E2"/>
    <w:rPr>
      <w:rFonts w:ascii="Wingdings" w:hAnsi="Wingdings" w:hint="default"/>
    </w:rPr>
  </w:style>
  <w:style w:type="character" w:customStyle="1" w:styleId="WW8Num11z3">
    <w:name w:val="WW8Num11z3"/>
    <w:rsid w:val="00E949E2"/>
    <w:rPr>
      <w:rFonts w:ascii="Symbol" w:hAnsi="Symbol" w:hint="default"/>
    </w:rPr>
  </w:style>
  <w:style w:type="character" w:customStyle="1" w:styleId="WW8Num12z1">
    <w:name w:val="WW8Num12z1"/>
    <w:rsid w:val="00E949E2"/>
    <w:rPr>
      <w:rFonts w:ascii="Courier New" w:hAnsi="Courier New" w:cs="Courier New" w:hint="default"/>
    </w:rPr>
  </w:style>
  <w:style w:type="character" w:customStyle="1" w:styleId="WW8Num12z2">
    <w:name w:val="WW8Num12z2"/>
    <w:rsid w:val="00E949E2"/>
    <w:rPr>
      <w:rFonts w:ascii="Wingdings" w:hAnsi="Wingdings" w:hint="default"/>
    </w:rPr>
  </w:style>
  <w:style w:type="character" w:customStyle="1" w:styleId="WW8Num12z3">
    <w:name w:val="WW8Num12z3"/>
    <w:rsid w:val="00E949E2"/>
    <w:rPr>
      <w:rFonts w:ascii="Symbol" w:hAnsi="Symbol" w:hint="default"/>
    </w:rPr>
  </w:style>
  <w:style w:type="character" w:customStyle="1" w:styleId="WW8Num13z1">
    <w:name w:val="WW8Num13z1"/>
    <w:rsid w:val="00E949E2"/>
    <w:rPr>
      <w:rFonts w:ascii="Courier New" w:hAnsi="Courier New" w:cs="Courier New" w:hint="default"/>
    </w:rPr>
  </w:style>
  <w:style w:type="character" w:customStyle="1" w:styleId="WW8Num13z2">
    <w:name w:val="WW8Num13z2"/>
    <w:rsid w:val="00E949E2"/>
    <w:rPr>
      <w:rFonts w:ascii="Wingdings" w:hAnsi="Wingdings" w:hint="default"/>
    </w:rPr>
  </w:style>
  <w:style w:type="character" w:customStyle="1" w:styleId="WW8Num13z3">
    <w:name w:val="WW8Num13z3"/>
    <w:rsid w:val="00E949E2"/>
    <w:rPr>
      <w:rFonts w:ascii="Symbol" w:hAnsi="Symbol" w:hint="default"/>
    </w:rPr>
  </w:style>
  <w:style w:type="character" w:customStyle="1" w:styleId="WW8Num14z0">
    <w:name w:val="WW8Num14z0"/>
    <w:rsid w:val="00E949E2"/>
    <w:rPr>
      <w:rFonts w:ascii="Wingdings 3" w:hAnsi="Wingdings 3" w:hint="default"/>
      <w:sz w:val="16"/>
    </w:rPr>
  </w:style>
  <w:style w:type="character" w:customStyle="1" w:styleId="WW8Num14z1">
    <w:name w:val="WW8Num14z1"/>
    <w:rsid w:val="00E949E2"/>
    <w:rPr>
      <w:rFonts w:ascii="Courier New" w:hAnsi="Courier New" w:cs="Courier New" w:hint="default"/>
    </w:rPr>
  </w:style>
  <w:style w:type="character" w:customStyle="1" w:styleId="WW8Num14z2">
    <w:name w:val="WW8Num14z2"/>
    <w:rsid w:val="00E949E2"/>
    <w:rPr>
      <w:rFonts w:ascii="Wingdings" w:hAnsi="Wingdings" w:hint="default"/>
    </w:rPr>
  </w:style>
  <w:style w:type="character" w:customStyle="1" w:styleId="WW8Num14z3">
    <w:name w:val="WW8Num14z3"/>
    <w:rsid w:val="00E949E2"/>
    <w:rPr>
      <w:rFonts w:ascii="Symbol" w:hAnsi="Symbol" w:hint="default"/>
    </w:rPr>
  </w:style>
  <w:style w:type="character" w:customStyle="1" w:styleId="WW8Num15z2">
    <w:name w:val="WW8Num15z2"/>
    <w:rsid w:val="00E949E2"/>
    <w:rPr>
      <w:rFonts w:ascii="Wingdings" w:hAnsi="Wingdings" w:hint="default"/>
    </w:rPr>
  </w:style>
  <w:style w:type="character" w:customStyle="1" w:styleId="WW8Num15z3">
    <w:name w:val="WW8Num15z3"/>
    <w:rsid w:val="00E949E2"/>
    <w:rPr>
      <w:rFonts w:ascii="Symbol" w:hAnsi="Symbol" w:hint="default"/>
    </w:rPr>
  </w:style>
  <w:style w:type="character" w:customStyle="1" w:styleId="WW8Num16z1">
    <w:name w:val="WW8Num16z1"/>
    <w:rsid w:val="00E949E2"/>
    <w:rPr>
      <w:rFonts w:ascii="Courier New" w:hAnsi="Courier New" w:cs="Courier New" w:hint="default"/>
    </w:rPr>
  </w:style>
  <w:style w:type="character" w:customStyle="1" w:styleId="WW8Num16z2">
    <w:name w:val="WW8Num16z2"/>
    <w:rsid w:val="00E949E2"/>
    <w:rPr>
      <w:rFonts w:ascii="Wingdings" w:hAnsi="Wingdings" w:hint="default"/>
    </w:rPr>
  </w:style>
  <w:style w:type="character" w:customStyle="1" w:styleId="WW8Num16z3">
    <w:name w:val="WW8Num16z3"/>
    <w:rsid w:val="00E949E2"/>
    <w:rPr>
      <w:rFonts w:ascii="Symbol" w:hAnsi="Symbol" w:hint="default"/>
    </w:rPr>
  </w:style>
  <w:style w:type="character" w:customStyle="1" w:styleId="WW8Num17z0">
    <w:name w:val="WW8Num17z0"/>
    <w:rsid w:val="00E949E2"/>
    <w:rPr>
      <w:rFonts w:ascii="Wingdings 3" w:hAnsi="Wingdings 3" w:hint="default"/>
      <w:sz w:val="16"/>
    </w:rPr>
  </w:style>
  <w:style w:type="character" w:customStyle="1" w:styleId="WW8Num17z1">
    <w:name w:val="WW8Num17z1"/>
    <w:rsid w:val="00E949E2"/>
    <w:rPr>
      <w:rFonts w:ascii="Courier New" w:hAnsi="Courier New" w:cs="Courier New" w:hint="default"/>
    </w:rPr>
  </w:style>
  <w:style w:type="character" w:customStyle="1" w:styleId="WW8Num17z3">
    <w:name w:val="WW8Num17z3"/>
    <w:rsid w:val="00E949E2"/>
    <w:rPr>
      <w:rFonts w:ascii="Symbol" w:hAnsi="Symbol" w:hint="default"/>
    </w:rPr>
  </w:style>
  <w:style w:type="character" w:customStyle="1" w:styleId="WW8Num18z1">
    <w:name w:val="WW8Num18z1"/>
    <w:rsid w:val="00E949E2"/>
    <w:rPr>
      <w:rFonts w:ascii="Courier New" w:hAnsi="Courier New" w:cs="Courier New" w:hint="default"/>
    </w:rPr>
  </w:style>
  <w:style w:type="character" w:customStyle="1" w:styleId="WW8Num18z2">
    <w:name w:val="WW8Num18z2"/>
    <w:rsid w:val="00E949E2"/>
    <w:rPr>
      <w:rFonts w:ascii="Wingdings" w:hAnsi="Wingdings" w:hint="default"/>
    </w:rPr>
  </w:style>
  <w:style w:type="character" w:customStyle="1" w:styleId="WW8Num18z3">
    <w:name w:val="WW8Num18z3"/>
    <w:rsid w:val="00E949E2"/>
    <w:rPr>
      <w:rFonts w:ascii="Symbol" w:hAnsi="Symbol" w:hint="default"/>
    </w:rPr>
  </w:style>
  <w:style w:type="character" w:customStyle="1" w:styleId="WW8Num19z1">
    <w:name w:val="WW8Num19z1"/>
    <w:rsid w:val="00E949E2"/>
    <w:rPr>
      <w:rFonts w:ascii="Courier New" w:hAnsi="Courier New" w:cs="Courier New" w:hint="default"/>
    </w:rPr>
  </w:style>
  <w:style w:type="character" w:customStyle="1" w:styleId="WW8Num19z2">
    <w:name w:val="WW8Num19z2"/>
    <w:rsid w:val="00E949E2"/>
    <w:rPr>
      <w:rFonts w:ascii="Wingdings" w:hAnsi="Wingdings" w:hint="default"/>
    </w:rPr>
  </w:style>
  <w:style w:type="character" w:customStyle="1" w:styleId="WW8Num19z3">
    <w:name w:val="WW8Num19z3"/>
    <w:rsid w:val="00E949E2"/>
    <w:rPr>
      <w:rFonts w:ascii="Symbol" w:hAnsi="Symbol" w:hint="default"/>
    </w:rPr>
  </w:style>
  <w:style w:type="character" w:customStyle="1" w:styleId="WW8Num20z2">
    <w:name w:val="WW8Num20z2"/>
    <w:rsid w:val="00E949E2"/>
    <w:rPr>
      <w:rFonts w:ascii="Wingdings" w:hAnsi="Wingdings" w:hint="default"/>
    </w:rPr>
  </w:style>
  <w:style w:type="character" w:customStyle="1" w:styleId="WW8Num20z3">
    <w:name w:val="WW8Num20z3"/>
    <w:rsid w:val="00E949E2"/>
    <w:rPr>
      <w:rFonts w:ascii="Symbol" w:hAnsi="Symbol" w:hint="default"/>
    </w:rPr>
  </w:style>
  <w:style w:type="character" w:customStyle="1" w:styleId="WW8Num21z1">
    <w:name w:val="WW8Num21z1"/>
    <w:rsid w:val="00E949E2"/>
    <w:rPr>
      <w:rFonts w:ascii="Courier New" w:hAnsi="Courier New" w:cs="Courier New" w:hint="default"/>
    </w:rPr>
  </w:style>
  <w:style w:type="character" w:customStyle="1" w:styleId="WW8Num21z2">
    <w:name w:val="WW8Num21z2"/>
    <w:rsid w:val="00E949E2"/>
    <w:rPr>
      <w:rFonts w:ascii="Wingdings" w:hAnsi="Wingdings" w:hint="default"/>
    </w:rPr>
  </w:style>
  <w:style w:type="character" w:customStyle="1" w:styleId="WW8Num21z3">
    <w:name w:val="WW8Num21z3"/>
    <w:rsid w:val="00E949E2"/>
    <w:rPr>
      <w:rFonts w:ascii="Symbol" w:hAnsi="Symbol" w:hint="default"/>
    </w:rPr>
  </w:style>
  <w:style w:type="character" w:customStyle="1" w:styleId="WW8Num22z3">
    <w:name w:val="WW8Num22z3"/>
    <w:rsid w:val="00E949E2"/>
    <w:rPr>
      <w:rFonts w:ascii="Symbol" w:hAnsi="Symbol" w:hint="default"/>
    </w:rPr>
  </w:style>
  <w:style w:type="character" w:customStyle="1" w:styleId="WW8Num23z3">
    <w:name w:val="WW8Num23z3"/>
    <w:rsid w:val="00E949E2"/>
    <w:rPr>
      <w:rFonts w:ascii="Symbol" w:hAnsi="Symbol" w:hint="default"/>
    </w:rPr>
  </w:style>
  <w:style w:type="character" w:customStyle="1" w:styleId="WW8Num24z1">
    <w:name w:val="WW8Num24z1"/>
    <w:rsid w:val="00E949E2"/>
    <w:rPr>
      <w:rFonts w:ascii="Courier New" w:hAnsi="Courier New" w:cs="Courier New" w:hint="default"/>
    </w:rPr>
  </w:style>
  <w:style w:type="character" w:customStyle="1" w:styleId="WW8Num24z2">
    <w:name w:val="WW8Num24z2"/>
    <w:rsid w:val="00E949E2"/>
    <w:rPr>
      <w:rFonts w:ascii="Wingdings" w:hAnsi="Wingdings" w:hint="default"/>
    </w:rPr>
  </w:style>
  <w:style w:type="character" w:customStyle="1" w:styleId="WW8Num24z3">
    <w:name w:val="WW8Num24z3"/>
    <w:rsid w:val="00E949E2"/>
    <w:rPr>
      <w:rFonts w:ascii="Symbol" w:hAnsi="Symbol" w:hint="default"/>
    </w:rPr>
  </w:style>
  <w:style w:type="character" w:customStyle="1" w:styleId="WW8Num25z3">
    <w:name w:val="WW8Num25z3"/>
    <w:rsid w:val="00E949E2"/>
    <w:rPr>
      <w:rFonts w:ascii="Symbol" w:hAnsi="Symbol" w:hint="default"/>
    </w:rPr>
  </w:style>
  <w:style w:type="character" w:customStyle="1" w:styleId="WW8Num26z1">
    <w:name w:val="WW8Num26z1"/>
    <w:rsid w:val="00E949E2"/>
    <w:rPr>
      <w:rFonts w:ascii="Courier New" w:hAnsi="Courier New" w:cs="Courier New" w:hint="default"/>
    </w:rPr>
  </w:style>
  <w:style w:type="character" w:customStyle="1" w:styleId="WW8Num26z2">
    <w:name w:val="WW8Num26z2"/>
    <w:rsid w:val="00E949E2"/>
    <w:rPr>
      <w:rFonts w:ascii="Wingdings" w:hAnsi="Wingdings" w:hint="default"/>
    </w:rPr>
  </w:style>
  <w:style w:type="character" w:customStyle="1" w:styleId="WW8Num26z3">
    <w:name w:val="WW8Num26z3"/>
    <w:rsid w:val="00E949E2"/>
    <w:rPr>
      <w:rFonts w:ascii="Symbol" w:hAnsi="Symbol" w:hint="default"/>
    </w:rPr>
  </w:style>
  <w:style w:type="character" w:customStyle="1" w:styleId="WW8Num27z1">
    <w:name w:val="WW8Num27z1"/>
    <w:rsid w:val="00E949E2"/>
    <w:rPr>
      <w:rFonts w:ascii="Courier New" w:hAnsi="Courier New" w:cs="Courier New" w:hint="default"/>
    </w:rPr>
  </w:style>
  <w:style w:type="character" w:customStyle="1" w:styleId="WW8Num27z2">
    <w:name w:val="WW8Num27z2"/>
    <w:rsid w:val="00E949E2"/>
    <w:rPr>
      <w:rFonts w:ascii="Wingdings" w:hAnsi="Wingdings" w:hint="default"/>
    </w:rPr>
  </w:style>
  <w:style w:type="character" w:customStyle="1" w:styleId="WW8Num27z3">
    <w:name w:val="WW8Num27z3"/>
    <w:rsid w:val="00E949E2"/>
    <w:rPr>
      <w:rFonts w:ascii="Symbol" w:hAnsi="Symbol" w:hint="default"/>
    </w:rPr>
  </w:style>
  <w:style w:type="character" w:customStyle="1" w:styleId="WW8Num28z1">
    <w:name w:val="WW8Num28z1"/>
    <w:rsid w:val="00E949E2"/>
    <w:rPr>
      <w:rFonts w:ascii="Courier New" w:hAnsi="Courier New" w:cs="Courier New" w:hint="default"/>
    </w:rPr>
  </w:style>
  <w:style w:type="character" w:customStyle="1" w:styleId="WW8Num28z3">
    <w:name w:val="WW8Num28z3"/>
    <w:rsid w:val="00E949E2"/>
    <w:rPr>
      <w:rFonts w:ascii="Symbol" w:hAnsi="Symbol" w:hint="default"/>
    </w:rPr>
  </w:style>
  <w:style w:type="character" w:customStyle="1" w:styleId="WW8Num30z3">
    <w:name w:val="WW8Num30z3"/>
    <w:rsid w:val="00E949E2"/>
    <w:rPr>
      <w:rFonts w:ascii="Symbol" w:hAnsi="Symbol" w:hint="default"/>
    </w:rPr>
  </w:style>
  <w:style w:type="character" w:customStyle="1" w:styleId="WW8Num32z1">
    <w:name w:val="WW8Num32z1"/>
    <w:rsid w:val="00E949E2"/>
    <w:rPr>
      <w:rFonts w:ascii="Courier New" w:hAnsi="Courier New" w:cs="Courier New" w:hint="default"/>
    </w:rPr>
  </w:style>
  <w:style w:type="character" w:customStyle="1" w:styleId="WW8Num32z2">
    <w:name w:val="WW8Num32z2"/>
    <w:rsid w:val="00E949E2"/>
    <w:rPr>
      <w:rFonts w:ascii="Wingdings" w:hAnsi="Wingdings" w:hint="default"/>
    </w:rPr>
  </w:style>
  <w:style w:type="character" w:customStyle="1" w:styleId="WW8Num32z3">
    <w:name w:val="WW8Num32z3"/>
    <w:rsid w:val="00E949E2"/>
    <w:rPr>
      <w:rFonts w:ascii="Symbol" w:hAnsi="Symbol" w:hint="default"/>
    </w:rPr>
  </w:style>
  <w:style w:type="character" w:customStyle="1" w:styleId="WW8Num33z1">
    <w:name w:val="WW8Num33z1"/>
    <w:rsid w:val="00E949E2"/>
    <w:rPr>
      <w:rFonts w:ascii="Courier New" w:hAnsi="Courier New" w:cs="Courier New" w:hint="default"/>
    </w:rPr>
  </w:style>
  <w:style w:type="character" w:customStyle="1" w:styleId="WW8Num33z2">
    <w:name w:val="WW8Num33z2"/>
    <w:rsid w:val="00E949E2"/>
    <w:rPr>
      <w:rFonts w:ascii="Wingdings" w:hAnsi="Wingdings" w:hint="default"/>
    </w:rPr>
  </w:style>
  <w:style w:type="character" w:customStyle="1" w:styleId="WW8Num33z3">
    <w:name w:val="WW8Num33z3"/>
    <w:rsid w:val="00E949E2"/>
    <w:rPr>
      <w:rFonts w:ascii="Symbol" w:hAnsi="Symbol" w:hint="default"/>
    </w:rPr>
  </w:style>
  <w:style w:type="character" w:customStyle="1" w:styleId="WW8Num34z1">
    <w:name w:val="WW8Num34z1"/>
    <w:rsid w:val="00E949E2"/>
    <w:rPr>
      <w:rFonts w:ascii="Courier New" w:hAnsi="Courier New" w:cs="Courier New" w:hint="default"/>
    </w:rPr>
  </w:style>
  <w:style w:type="character" w:customStyle="1" w:styleId="WW8Num34z2">
    <w:name w:val="WW8Num34z2"/>
    <w:rsid w:val="00E949E2"/>
    <w:rPr>
      <w:rFonts w:ascii="Wingdings" w:hAnsi="Wingdings" w:hint="default"/>
    </w:rPr>
  </w:style>
  <w:style w:type="character" w:customStyle="1" w:styleId="WW8Num34z3">
    <w:name w:val="WW8Num34z3"/>
    <w:rsid w:val="00E949E2"/>
    <w:rPr>
      <w:rFonts w:ascii="Symbol" w:hAnsi="Symbol" w:hint="default"/>
    </w:rPr>
  </w:style>
  <w:style w:type="character" w:customStyle="1" w:styleId="WW8Num35z1">
    <w:name w:val="WW8Num35z1"/>
    <w:rsid w:val="00E949E2"/>
    <w:rPr>
      <w:rFonts w:ascii="Courier New" w:hAnsi="Courier New" w:cs="Courier New" w:hint="default"/>
    </w:rPr>
  </w:style>
  <w:style w:type="character" w:customStyle="1" w:styleId="WW8Num35z2">
    <w:name w:val="WW8Num35z2"/>
    <w:rsid w:val="00E949E2"/>
    <w:rPr>
      <w:rFonts w:ascii="Wingdings" w:hAnsi="Wingdings" w:hint="default"/>
    </w:rPr>
  </w:style>
  <w:style w:type="character" w:customStyle="1" w:styleId="WW8Num36z2">
    <w:name w:val="WW8Num36z2"/>
    <w:rsid w:val="00E949E2"/>
    <w:rPr>
      <w:rFonts w:ascii="Wingdings" w:hAnsi="Wingdings" w:hint="default"/>
    </w:rPr>
  </w:style>
  <w:style w:type="character" w:customStyle="1" w:styleId="WW8Num36z3">
    <w:name w:val="WW8Num36z3"/>
    <w:rsid w:val="00E949E2"/>
    <w:rPr>
      <w:rFonts w:ascii="Symbol" w:hAnsi="Symbol" w:hint="default"/>
    </w:rPr>
  </w:style>
  <w:style w:type="character" w:customStyle="1" w:styleId="WW8Num37z1">
    <w:name w:val="WW8Num37z1"/>
    <w:rsid w:val="00E949E2"/>
    <w:rPr>
      <w:rFonts w:ascii="Courier New" w:hAnsi="Courier New" w:cs="Courier New" w:hint="default"/>
    </w:rPr>
  </w:style>
  <w:style w:type="character" w:customStyle="1" w:styleId="WW8Num37z2">
    <w:name w:val="WW8Num37z2"/>
    <w:rsid w:val="00E949E2"/>
    <w:rPr>
      <w:rFonts w:ascii="Wingdings" w:hAnsi="Wingdings" w:hint="default"/>
    </w:rPr>
  </w:style>
  <w:style w:type="character" w:customStyle="1" w:styleId="WW8Num37z3">
    <w:name w:val="WW8Num37z3"/>
    <w:rsid w:val="00E949E2"/>
    <w:rPr>
      <w:rFonts w:ascii="Symbol" w:hAnsi="Symbol" w:hint="default"/>
    </w:rPr>
  </w:style>
  <w:style w:type="character" w:customStyle="1" w:styleId="WW8Num38z1">
    <w:name w:val="WW8Num38z1"/>
    <w:rsid w:val="00E949E2"/>
    <w:rPr>
      <w:rFonts w:ascii="Courier New" w:hAnsi="Courier New" w:cs="Courier New" w:hint="default"/>
    </w:rPr>
  </w:style>
  <w:style w:type="character" w:customStyle="1" w:styleId="WW8Num38z2">
    <w:name w:val="WW8Num38z2"/>
    <w:rsid w:val="00E949E2"/>
    <w:rPr>
      <w:rFonts w:ascii="Wingdings" w:hAnsi="Wingdings" w:hint="default"/>
    </w:rPr>
  </w:style>
  <w:style w:type="character" w:customStyle="1" w:styleId="WW8Num38z3">
    <w:name w:val="WW8Num38z3"/>
    <w:rsid w:val="00E949E2"/>
    <w:rPr>
      <w:rFonts w:ascii="Symbol" w:hAnsi="Symbol" w:hint="default"/>
    </w:rPr>
  </w:style>
  <w:style w:type="character" w:customStyle="1" w:styleId="WW8Num39z1">
    <w:name w:val="WW8Num39z1"/>
    <w:rsid w:val="00E949E2"/>
    <w:rPr>
      <w:rFonts w:ascii="Courier New" w:hAnsi="Courier New" w:cs="Courier New" w:hint="default"/>
    </w:rPr>
  </w:style>
  <w:style w:type="character" w:customStyle="1" w:styleId="WW8Num39z2">
    <w:name w:val="WW8Num39z2"/>
    <w:rsid w:val="00E949E2"/>
    <w:rPr>
      <w:rFonts w:ascii="Wingdings" w:hAnsi="Wingdings" w:hint="default"/>
    </w:rPr>
  </w:style>
  <w:style w:type="character" w:customStyle="1" w:styleId="WW8Num39z3">
    <w:name w:val="WW8Num39z3"/>
    <w:rsid w:val="00E949E2"/>
    <w:rPr>
      <w:rFonts w:ascii="Symbol" w:hAnsi="Symbol" w:hint="default"/>
    </w:rPr>
  </w:style>
  <w:style w:type="character" w:customStyle="1" w:styleId="WW8Num40z1">
    <w:name w:val="WW8Num40z1"/>
    <w:rsid w:val="00E949E2"/>
    <w:rPr>
      <w:rFonts w:ascii="Courier New" w:hAnsi="Courier New" w:cs="Courier New" w:hint="default"/>
    </w:rPr>
  </w:style>
  <w:style w:type="character" w:customStyle="1" w:styleId="WW8Num40z2">
    <w:name w:val="WW8Num40z2"/>
    <w:rsid w:val="00E949E2"/>
    <w:rPr>
      <w:rFonts w:ascii="Wingdings" w:hAnsi="Wingdings" w:hint="default"/>
    </w:rPr>
  </w:style>
  <w:style w:type="character" w:customStyle="1" w:styleId="WW8Num41z1">
    <w:name w:val="WW8Num41z1"/>
    <w:rsid w:val="00E949E2"/>
    <w:rPr>
      <w:rFonts w:ascii="Courier New" w:hAnsi="Courier New" w:cs="Courier New" w:hint="default"/>
    </w:rPr>
  </w:style>
  <w:style w:type="character" w:customStyle="1" w:styleId="WW8Num41z2">
    <w:name w:val="WW8Num41z2"/>
    <w:rsid w:val="00E949E2"/>
    <w:rPr>
      <w:rFonts w:ascii="Wingdings" w:hAnsi="Wingdings" w:hint="default"/>
    </w:rPr>
  </w:style>
  <w:style w:type="character" w:customStyle="1" w:styleId="WW8Num41z3">
    <w:name w:val="WW8Num41z3"/>
    <w:rsid w:val="00E949E2"/>
    <w:rPr>
      <w:rFonts w:ascii="Symbol" w:hAnsi="Symbol" w:hint="default"/>
    </w:rPr>
  </w:style>
  <w:style w:type="character" w:customStyle="1" w:styleId="WW8Num42z1">
    <w:name w:val="WW8Num42z1"/>
    <w:rsid w:val="00E949E2"/>
    <w:rPr>
      <w:rFonts w:ascii="Courier New" w:hAnsi="Courier New" w:cs="Courier New" w:hint="default"/>
    </w:rPr>
  </w:style>
  <w:style w:type="character" w:customStyle="1" w:styleId="WW8Num42z2">
    <w:name w:val="WW8Num42z2"/>
    <w:rsid w:val="00E949E2"/>
    <w:rPr>
      <w:rFonts w:ascii="Wingdings" w:hAnsi="Wingdings" w:hint="default"/>
    </w:rPr>
  </w:style>
  <w:style w:type="character" w:customStyle="1" w:styleId="WW8Num42z3">
    <w:name w:val="WW8Num42z3"/>
    <w:rsid w:val="00E949E2"/>
    <w:rPr>
      <w:rFonts w:ascii="Symbol" w:hAnsi="Symbol" w:hint="default"/>
    </w:rPr>
  </w:style>
  <w:style w:type="character" w:customStyle="1" w:styleId="WW8Num43z2">
    <w:name w:val="WW8Num43z2"/>
    <w:rsid w:val="00E949E2"/>
    <w:rPr>
      <w:rFonts w:ascii="Wingdings" w:hAnsi="Wingdings" w:hint="default"/>
    </w:rPr>
  </w:style>
  <w:style w:type="character" w:customStyle="1" w:styleId="WW8Num44z2">
    <w:name w:val="WW8Num44z2"/>
    <w:rsid w:val="00E949E2"/>
    <w:rPr>
      <w:rFonts w:ascii="Wingdings" w:hAnsi="Wingdings" w:hint="default"/>
    </w:rPr>
  </w:style>
  <w:style w:type="character" w:customStyle="1" w:styleId="WW8Num45z2">
    <w:name w:val="WW8Num45z2"/>
    <w:rsid w:val="00E949E2"/>
    <w:rPr>
      <w:rFonts w:ascii="Wingdings" w:hAnsi="Wingdings" w:hint="default"/>
    </w:rPr>
  </w:style>
  <w:style w:type="character" w:customStyle="1" w:styleId="WW8Num45z3">
    <w:name w:val="WW8Num45z3"/>
    <w:rsid w:val="00E949E2"/>
    <w:rPr>
      <w:rFonts w:ascii="Symbol" w:hAnsi="Symbol" w:hint="default"/>
    </w:rPr>
  </w:style>
  <w:style w:type="character" w:customStyle="1" w:styleId="WW8Num46z2">
    <w:name w:val="WW8Num46z2"/>
    <w:rsid w:val="00E949E2"/>
    <w:rPr>
      <w:rFonts w:ascii="Wingdings" w:hAnsi="Wingdings" w:hint="default"/>
    </w:rPr>
  </w:style>
  <w:style w:type="character" w:customStyle="1" w:styleId="WW8Num46z3">
    <w:name w:val="WW8Num46z3"/>
    <w:rsid w:val="00E949E2"/>
    <w:rPr>
      <w:rFonts w:ascii="Symbol" w:hAnsi="Symbol" w:hint="default"/>
    </w:rPr>
  </w:style>
  <w:style w:type="character" w:customStyle="1" w:styleId="WW8Num46z4">
    <w:name w:val="WW8Num46z4"/>
    <w:rsid w:val="00E949E2"/>
    <w:rPr>
      <w:rFonts w:ascii="Courier New" w:hAnsi="Courier New" w:cs="Courier New" w:hint="default"/>
    </w:rPr>
  </w:style>
  <w:style w:type="character" w:customStyle="1" w:styleId="WW8Num47z0">
    <w:name w:val="WW8Num47z0"/>
    <w:rsid w:val="00E949E2"/>
    <w:rPr>
      <w:rFonts w:ascii="Wingdings 3" w:hAnsi="Wingdings 3" w:hint="default"/>
      <w:sz w:val="16"/>
    </w:rPr>
  </w:style>
  <w:style w:type="character" w:customStyle="1" w:styleId="WW8Num47z1">
    <w:name w:val="WW8Num47z1"/>
    <w:rsid w:val="00E949E2"/>
    <w:rPr>
      <w:rFonts w:ascii="Courier New" w:hAnsi="Courier New" w:cs="Courier New" w:hint="default"/>
    </w:rPr>
  </w:style>
  <w:style w:type="character" w:customStyle="1" w:styleId="WW8Num47z2">
    <w:name w:val="WW8Num47z2"/>
    <w:rsid w:val="00E949E2"/>
    <w:rPr>
      <w:rFonts w:ascii="Wingdings" w:hAnsi="Wingdings" w:hint="default"/>
    </w:rPr>
  </w:style>
  <w:style w:type="character" w:customStyle="1" w:styleId="WW8Num47z3">
    <w:name w:val="WW8Num47z3"/>
    <w:rsid w:val="00E949E2"/>
    <w:rPr>
      <w:rFonts w:ascii="Symbol" w:hAnsi="Symbol" w:hint="default"/>
    </w:rPr>
  </w:style>
  <w:style w:type="character" w:customStyle="1" w:styleId="WW8Num48z0">
    <w:name w:val="WW8Num48z0"/>
    <w:rsid w:val="00E949E2"/>
    <w:rPr>
      <w:rFonts w:ascii="Wingdings 3" w:hAnsi="Wingdings 3" w:hint="default"/>
      <w:sz w:val="16"/>
    </w:rPr>
  </w:style>
  <w:style w:type="character" w:customStyle="1" w:styleId="WW8Num48z1">
    <w:name w:val="WW8Num48z1"/>
    <w:rsid w:val="00E949E2"/>
    <w:rPr>
      <w:rFonts w:ascii="Courier New" w:hAnsi="Courier New" w:cs="Courier New" w:hint="default"/>
    </w:rPr>
  </w:style>
  <w:style w:type="character" w:customStyle="1" w:styleId="WW8Num48z2">
    <w:name w:val="WW8Num48z2"/>
    <w:rsid w:val="00E949E2"/>
    <w:rPr>
      <w:rFonts w:ascii="Wingdings" w:hAnsi="Wingdings" w:hint="default"/>
    </w:rPr>
  </w:style>
  <w:style w:type="character" w:customStyle="1" w:styleId="WW8Num48z3">
    <w:name w:val="WW8Num48z3"/>
    <w:rsid w:val="00E949E2"/>
    <w:rPr>
      <w:rFonts w:ascii="Symbol" w:hAnsi="Symbol" w:hint="default"/>
    </w:rPr>
  </w:style>
  <w:style w:type="character" w:customStyle="1" w:styleId="WW8Num49z0">
    <w:name w:val="WW8Num49z0"/>
    <w:rsid w:val="00E949E2"/>
    <w:rPr>
      <w:rFonts w:ascii="Wingdings 3" w:hAnsi="Wingdings 3" w:hint="default"/>
      <w:sz w:val="16"/>
    </w:rPr>
  </w:style>
  <w:style w:type="character" w:customStyle="1" w:styleId="WW8Num49z1">
    <w:name w:val="WW8Num49z1"/>
    <w:rsid w:val="00E949E2"/>
    <w:rPr>
      <w:rFonts w:ascii="Courier New" w:hAnsi="Courier New" w:cs="Courier New" w:hint="default"/>
    </w:rPr>
  </w:style>
  <w:style w:type="character" w:customStyle="1" w:styleId="WW8Num49z2">
    <w:name w:val="WW8Num49z2"/>
    <w:rsid w:val="00E949E2"/>
    <w:rPr>
      <w:rFonts w:ascii="Wingdings" w:hAnsi="Wingdings" w:hint="default"/>
    </w:rPr>
  </w:style>
  <w:style w:type="character" w:customStyle="1" w:styleId="WW8Num49z3">
    <w:name w:val="WW8Num49z3"/>
    <w:rsid w:val="00E949E2"/>
    <w:rPr>
      <w:rFonts w:ascii="Symbol" w:hAnsi="Symbol" w:hint="default"/>
    </w:rPr>
  </w:style>
  <w:style w:type="character" w:customStyle="1" w:styleId="WW8Num50z0">
    <w:name w:val="WW8Num50z0"/>
    <w:rsid w:val="00E949E2"/>
    <w:rPr>
      <w:rFonts w:ascii="Wingdings 3" w:hAnsi="Wingdings 3" w:hint="default"/>
      <w:sz w:val="16"/>
    </w:rPr>
  </w:style>
  <w:style w:type="character" w:customStyle="1" w:styleId="WW8Num50z1">
    <w:name w:val="WW8Num50z1"/>
    <w:rsid w:val="00E949E2"/>
    <w:rPr>
      <w:rFonts w:ascii="Courier New" w:hAnsi="Courier New" w:cs="Courier New" w:hint="default"/>
    </w:rPr>
  </w:style>
  <w:style w:type="character" w:customStyle="1" w:styleId="WW8Num50z2">
    <w:name w:val="WW8Num50z2"/>
    <w:rsid w:val="00E949E2"/>
    <w:rPr>
      <w:rFonts w:ascii="Wingdings" w:hAnsi="Wingdings" w:hint="default"/>
    </w:rPr>
  </w:style>
  <w:style w:type="character" w:customStyle="1" w:styleId="WW8Num50z3">
    <w:name w:val="WW8Num50z3"/>
    <w:rsid w:val="00E949E2"/>
    <w:rPr>
      <w:rFonts w:ascii="Symbol" w:hAnsi="Symbol" w:hint="default"/>
    </w:rPr>
  </w:style>
  <w:style w:type="character" w:customStyle="1" w:styleId="WW8Num51z0">
    <w:name w:val="WW8Num51z0"/>
    <w:rsid w:val="00E949E2"/>
    <w:rPr>
      <w:rFonts w:ascii="Wingdings 3" w:hAnsi="Wingdings 3" w:hint="default"/>
      <w:sz w:val="16"/>
    </w:rPr>
  </w:style>
  <w:style w:type="character" w:customStyle="1" w:styleId="WW8Num51z2">
    <w:name w:val="WW8Num51z2"/>
    <w:rsid w:val="00E949E2"/>
    <w:rPr>
      <w:rFonts w:ascii="Wingdings" w:hAnsi="Wingdings" w:hint="default"/>
    </w:rPr>
  </w:style>
  <w:style w:type="character" w:customStyle="1" w:styleId="WW8Num51z3">
    <w:name w:val="WW8Num51z3"/>
    <w:rsid w:val="00E949E2"/>
    <w:rPr>
      <w:rFonts w:ascii="Symbol" w:hAnsi="Symbol" w:hint="default"/>
    </w:rPr>
  </w:style>
  <w:style w:type="character" w:customStyle="1" w:styleId="WW8Num52z0">
    <w:name w:val="WW8Num52z0"/>
    <w:rsid w:val="00E949E2"/>
    <w:rPr>
      <w:rFonts w:ascii="Wingdings 3" w:hAnsi="Wingdings 3" w:hint="default"/>
      <w:sz w:val="16"/>
    </w:rPr>
  </w:style>
  <w:style w:type="character" w:customStyle="1" w:styleId="WW8Num52z1">
    <w:name w:val="WW8Num52z1"/>
    <w:rsid w:val="00E949E2"/>
    <w:rPr>
      <w:rFonts w:ascii="Courier New" w:hAnsi="Courier New" w:cs="Courier New" w:hint="default"/>
    </w:rPr>
  </w:style>
  <w:style w:type="character" w:customStyle="1" w:styleId="WW8Num52z2">
    <w:name w:val="WW8Num52z2"/>
    <w:rsid w:val="00E949E2"/>
    <w:rPr>
      <w:rFonts w:ascii="Wingdings" w:hAnsi="Wingdings" w:hint="default"/>
    </w:rPr>
  </w:style>
  <w:style w:type="character" w:customStyle="1" w:styleId="WW8Num52z3">
    <w:name w:val="WW8Num52z3"/>
    <w:rsid w:val="00E949E2"/>
    <w:rPr>
      <w:rFonts w:ascii="Symbol" w:hAnsi="Symbol" w:hint="default"/>
    </w:rPr>
  </w:style>
  <w:style w:type="character" w:customStyle="1" w:styleId="WW8Num53z0">
    <w:name w:val="WW8Num53z0"/>
    <w:rsid w:val="00E949E2"/>
    <w:rPr>
      <w:rFonts w:ascii="Wingdings 3" w:hAnsi="Wingdings 3" w:hint="default"/>
      <w:sz w:val="16"/>
    </w:rPr>
  </w:style>
  <w:style w:type="character" w:customStyle="1" w:styleId="WW8Num53z1">
    <w:name w:val="WW8Num53z1"/>
    <w:rsid w:val="00E949E2"/>
    <w:rPr>
      <w:rFonts w:ascii="Courier New" w:hAnsi="Courier New" w:cs="Courier New" w:hint="default"/>
    </w:rPr>
  </w:style>
  <w:style w:type="character" w:customStyle="1" w:styleId="WW8Num53z2">
    <w:name w:val="WW8Num53z2"/>
    <w:rsid w:val="00E949E2"/>
    <w:rPr>
      <w:rFonts w:ascii="Wingdings" w:hAnsi="Wingdings" w:hint="default"/>
    </w:rPr>
  </w:style>
  <w:style w:type="character" w:customStyle="1" w:styleId="WW8Num53z3">
    <w:name w:val="WW8Num53z3"/>
    <w:rsid w:val="00E949E2"/>
    <w:rPr>
      <w:rFonts w:ascii="Symbol" w:hAnsi="Symbol" w:hint="default"/>
    </w:rPr>
  </w:style>
  <w:style w:type="character" w:customStyle="1" w:styleId="WW8Num54z0">
    <w:name w:val="WW8Num54z0"/>
    <w:rsid w:val="00E949E2"/>
    <w:rPr>
      <w:rFonts w:ascii="Wingdings 3" w:hAnsi="Wingdings 3" w:hint="default"/>
      <w:sz w:val="16"/>
    </w:rPr>
  </w:style>
  <w:style w:type="character" w:customStyle="1" w:styleId="WW8Num54z1">
    <w:name w:val="WW8Num54z1"/>
    <w:rsid w:val="00E949E2"/>
    <w:rPr>
      <w:rFonts w:ascii="Courier New" w:hAnsi="Courier New" w:cs="Courier New" w:hint="default"/>
    </w:rPr>
  </w:style>
  <w:style w:type="character" w:customStyle="1" w:styleId="WW8Num54z2">
    <w:name w:val="WW8Num54z2"/>
    <w:rsid w:val="00E949E2"/>
    <w:rPr>
      <w:rFonts w:ascii="Wingdings" w:hAnsi="Wingdings" w:hint="default"/>
    </w:rPr>
  </w:style>
  <w:style w:type="character" w:customStyle="1" w:styleId="WW8Num54z3">
    <w:name w:val="WW8Num54z3"/>
    <w:rsid w:val="00E949E2"/>
    <w:rPr>
      <w:rFonts w:ascii="Symbol" w:hAnsi="Symbol" w:hint="default"/>
    </w:rPr>
  </w:style>
  <w:style w:type="character" w:customStyle="1" w:styleId="WW8Num55z0">
    <w:name w:val="WW8Num55z0"/>
    <w:rsid w:val="00E949E2"/>
    <w:rPr>
      <w:rFonts w:ascii="Wingdings 3" w:hAnsi="Wingdings 3" w:hint="default"/>
      <w:sz w:val="16"/>
    </w:rPr>
  </w:style>
  <w:style w:type="character" w:customStyle="1" w:styleId="WW8Num55z1">
    <w:name w:val="WW8Num55z1"/>
    <w:rsid w:val="00E949E2"/>
    <w:rPr>
      <w:rFonts w:ascii="Courier New" w:hAnsi="Courier New" w:cs="Courier New" w:hint="default"/>
    </w:rPr>
  </w:style>
  <w:style w:type="character" w:customStyle="1" w:styleId="WW8Num55z2">
    <w:name w:val="WW8Num55z2"/>
    <w:rsid w:val="00E949E2"/>
    <w:rPr>
      <w:rFonts w:ascii="Wingdings" w:hAnsi="Wingdings" w:hint="default"/>
    </w:rPr>
  </w:style>
  <w:style w:type="character" w:customStyle="1" w:styleId="WW8Num55z3">
    <w:name w:val="WW8Num55z3"/>
    <w:rsid w:val="00E949E2"/>
    <w:rPr>
      <w:rFonts w:ascii="Symbol" w:hAnsi="Symbol" w:hint="default"/>
    </w:rPr>
  </w:style>
  <w:style w:type="character" w:customStyle="1" w:styleId="WW8Num56z1">
    <w:name w:val="WW8Num56z1"/>
    <w:rsid w:val="00E949E2"/>
    <w:rPr>
      <w:rFonts w:ascii="Courier New" w:hAnsi="Courier New" w:cs="Courier New" w:hint="default"/>
    </w:rPr>
  </w:style>
  <w:style w:type="character" w:customStyle="1" w:styleId="WW8Num56z2">
    <w:name w:val="WW8Num56z2"/>
    <w:rsid w:val="00E949E2"/>
    <w:rPr>
      <w:rFonts w:ascii="Wingdings" w:hAnsi="Wingdings" w:hint="default"/>
    </w:rPr>
  </w:style>
  <w:style w:type="character" w:customStyle="1" w:styleId="WW8Num56z3">
    <w:name w:val="WW8Num56z3"/>
    <w:rsid w:val="00E949E2"/>
    <w:rPr>
      <w:rFonts w:ascii="Symbol" w:hAnsi="Symbol" w:hint="default"/>
    </w:rPr>
  </w:style>
  <w:style w:type="character" w:customStyle="1" w:styleId="WW8Num57z0">
    <w:name w:val="WW8Num57z0"/>
    <w:rsid w:val="00E949E2"/>
    <w:rPr>
      <w:rFonts w:ascii="Wingdings 3" w:hAnsi="Wingdings 3" w:hint="default"/>
      <w:sz w:val="16"/>
    </w:rPr>
  </w:style>
  <w:style w:type="character" w:customStyle="1" w:styleId="WW8Num57z1">
    <w:name w:val="WW8Num57z1"/>
    <w:rsid w:val="00E949E2"/>
    <w:rPr>
      <w:rFonts w:ascii="Courier New" w:hAnsi="Courier New" w:cs="Courier New" w:hint="default"/>
    </w:rPr>
  </w:style>
  <w:style w:type="character" w:customStyle="1" w:styleId="WW8Num57z2">
    <w:name w:val="WW8Num57z2"/>
    <w:rsid w:val="00E949E2"/>
    <w:rPr>
      <w:rFonts w:ascii="Wingdings" w:hAnsi="Wingdings" w:hint="default"/>
    </w:rPr>
  </w:style>
  <w:style w:type="character" w:customStyle="1" w:styleId="WW8Num57z3">
    <w:name w:val="WW8Num57z3"/>
    <w:rsid w:val="00E949E2"/>
    <w:rPr>
      <w:rFonts w:ascii="Symbol" w:hAnsi="Symbol" w:hint="default"/>
    </w:rPr>
  </w:style>
  <w:style w:type="character" w:customStyle="1" w:styleId="WW8Num58z1">
    <w:name w:val="WW8Num58z1"/>
    <w:rsid w:val="00E949E2"/>
    <w:rPr>
      <w:rFonts w:ascii="Courier New" w:hAnsi="Courier New" w:cs="Courier New" w:hint="default"/>
    </w:rPr>
  </w:style>
  <w:style w:type="character" w:customStyle="1" w:styleId="WW8Num58z2">
    <w:name w:val="WW8Num58z2"/>
    <w:rsid w:val="00E949E2"/>
    <w:rPr>
      <w:rFonts w:ascii="Wingdings" w:hAnsi="Wingdings" w:hint="default"/>
    </w:rPr>
  </w:style>
  <w:style w:type="character" w:customStyle="1" w:styleId="WW8Num58z3">
    <w:name w:val="WW8Num58z3"/>
    <w:rsid w:val="00E949E2"/>
    <w:rPr>
      <w:rFonts w:ascii="Symbol" w:hAnsi="Symbol" w:hint="default"/>
    </w:rPr>
  </w:style>
  <w:style w:type="character" w:customStyle="1" w:styleId="WW8Num59z1">
    <w:name w:val="WW8Num59z1"/>
    <w:rsid w:val="00E949E2"/>
    <w:rPr>
      <w:rFonts w:ascii="Courier New" w:hAnsi="Courier New" w:cs="Courier New" w:hint="default"/>
    </w:rPr>
  </w:style>
  <w:style w:type="character" w:customStyle="1" w:styleId="WW8Num59z2">
    <w:name w:val="WW8Num59z2"/>
    <w:rsid w:val="00E949E2"/>
    <w:rPr>
      <w:rFonts w:ascii="Wingdings" w:hAnsi="Wingdings" w:hint="default"/>
    </w:rPr>
  </w:style>
  <w:style w:type="character" w:customStyle="1" w:styleId="WW8Num59z3">
    <w:name w:val="WW8Num59z3"/>
    <w:rsid w:val="00E949E2"/>
    <w:rPr>
      <w:rFonts w:ascii="Symbol" w:hAnsi="Symbol" w:hint="default"/>
    </w:rPr>
  </w:style>
  <w:style w:type="character" w:customStyle="1" w:styleId="WW8Num60z1">
    <w:name w:val="WW8Num60z1"/>
    <w:rsid w:val="00E949E2"/>
    <w:rPr>
      <w:rFonts w:ascii="Courier New" w:hAnsi="Courier New" w:cs="Courier New" w:hint="default"/>
    </w:rPr>
  </w:style>
  <w:style w:type="character" w:customStyle="1" w:styleId="WW8Num60z2">
    <w:name w:val="WW8Num60z2"/>
    <w:rsid w:val="00E949E2"/>
    <w:rPr>
      <w:rFonts w:ascii="Wingdings" w:hAnsi="Wingdings" w:hint="default"/>
    </w:rPr>
  </w:style>
  <w:style w:type="character" w:customStyle="1" w:styleId="WW8Num60z3">
    <w:name w:val="WW8Num60z3"/>
    <w:rsid w:val="00E949E2"/>
    <w:rPr>
      <w:rFonts w:ascii="Symbol" w:hAnsi="Symbol" w:hint="default"/>
    </w:rPr>
  </w:style>
  <w:style w:type="character" w:customStyle="1" w:styleId="WW8Num62z1">
    <w:name w:val="WW8Num62z1"/>
    <w:rsid w:val="00E949E2"/>
    <w:rPr>
      <w:rFonts w:ascii="Courier New" w:hAnsi="Courier New" w:cs="Courier New" w:hint="default"/>
    </w:rPr>
  </w:style>
  <w:style w:type="character" w:customStyle="1" w:styleId="WW8Num62z2">
    <w:name w:val="WW8Num62z2"/>
    <w:rsid w:val="00E949E2"/>
    <w:rPr>
      <w:rFonts w:ascii="Wingdings" w:hAnsi="Wingdings" w:hint="default"/>
    </w:rPr>
  </w:style>
  <w:style w:type="character" w:customStyle="1" w:styleId="WW8Num62z3">
    <w:name w:val="WW8Num62z3"/>
    <w:rsid w:val="00E949E2"/>
    <w:rPr>
      <w:rFonts w:ascii="Symbol" w:hAnsi="Symbol" w:hint="default"/>
    </w:rPr>
  </w:style>
  <w:style w:type="character" w:customStyle="1" w:styleId="WW8Num63z1">
    <w:name w:val="WW8Num63z1"/>
    <w:rsid w:val="00E949E2"/>
    <w:rPr>
      <w:rFonts w:ascii="Courier New" w:hAnsi="Courier New" w:cs="Courier New" w:hint="default"/>
    </w:rPr>
  </w:style>
  <w:style w:type="character" w:customStyle="1" w:styleId="WW8Num63z2">
    <w:name w:val="WW8Num63z2"/>
    <w:rsid w:val="00E949E2"/>
    <w:rPr>
      <w:rFonts w:ascii="Wingdings" w:hAnsi="Wingdings" w:hint="default"/>
    </w:rPr>
  </w:style>
  <w:style w:type="character" w:customStyle="1" w:styleId="WW8Num63z3">
    <w:name w:val="WW8Num63z3"/>
    <w:rsid w:val="00E949E2"/>
    <w:rPr>
      <w:rFonts w:ascii="Symbol" w:hAnsi="Symbol" w:hint="default"/>
    </w:rPr>
  </w:style>
  <w:style w:type="character" w:customStyle="1" w:styleId="WW8Num64z3">
    <w:name w:val="WW8Num64z3"/>
    <w:rsid w:val="00E949E2"/>
    <w:rPr>
      <w:rFonts w:ascii="Symbol" w:hAnsi="Symbol" w:hint="default"/>
    </w:rPr>
  </w:style>
  <w:style w:type="character" w:customStyle="1" w:styleId="WW8Num65z3">
    <w:name w:val="WW8Num65z3"/>
    <w:rsid w:val="00E949E2"/>
    <w:rPr>
      <w:rFonts w:ascii="Symbol" w:hAnsi="Symbol" w:hint="default"/>
    </w:rPr>
  </w:style>
  <w:style w:type="character" w:customStyle="1" w:styleId="WW8Num66z0">
    <w:name w:val="WW8Num66z0"/>
    <w:rsid w:val="00E949E2"/>
    <w:rPr>
      <w:rFonts w:ascii="Wingdings 3" w:hAnsi="Wingdings 3" w:hint="default"/>
      <w:sz w:val="16"/>
    </w:rPr>
  </w:style>
  <w:style w:type="character" w:customStyle="1" w:styleId="WW8Num66z2">
    <w:name w:val="WW8Num66z2"/>
    <w:rsid w:val="00E949E2"/>
    <w:rPr>
      <w:rFonts w:ascii="Wingdings" w:hAnsi="Wingdings" w:hint="default"/>
    </w:rPr>
  </w:style>
  <w:style w:type="character" w:customStyle="1" w:styleId="WW8Num66z3">
    <w:name w:val="WW8Num66z3"/>
    <w:rsid w:val="00E949E2"/>
    <w:rPr>
      <w:rFonts w:ascii="Symbol" w:hAnsi="Symbol" w:hint="default"/>
    </w:rPr>
  </w:style>
  <w:style w:type="character" w:customStyle="1" w:styleId="WW8Num67z1">
    <w:name w:val="WW8Num67z1"/>
    <w:rsid w:val="00E949E2"/>
    <w:rPr>
      <w:rFonts w:ascii="Courier New" w:hAnsi="Courier New" w:cs="Courier New" w:hint="default"/>
    </w:rPr>
  </w:style>
  <w:style w:type="character" w:customStyle="1" w:styleId="WW8Num67z3">
    <w:name w:val="WW8Num67z3"/>
    <w:rsid w:val="00E949E2"/>
    <w:rPr>
      <w:rFonts w:ascii="Symbol" w:hAnsi="Symbol" w:hint="default"/>
    </w:rPr>
  </w:style>
  <w:style w:type="character" w:customStyle="1" w:styleId="WW8Num69z1">
    <w:name w:val="WW8Num69z1"/>
    <w:rsid w:val="00E949E2"/>
    <w:rPr>
      <w:rFonts w:ascii="Courier New" w:hAnsi="Courier New" w:cs="Courier New" w:hint="default"/>
    </w:rPr>
  </w:style>
  <w:style w:type="character" w:customStyle="1" w:styleId="WW8Num69z2">
    <w:name w:val="WW8Num69z2"/>
    <w:rsid w:val="00E949E2"/>
    <w:rPr>
      <w:rFonts w:ascii="Wingdings" w:hAnsi="Wingdings" w:hint="default"/>
    </w:rPr>
  </w:style>
  <w:style w:type="character" w:customStyle="1" w:styleId="WW8Num69z3">
    <w:name w:val="WW8Num69z3"/>
    <w:rsid w:val="00E949E2"/>
    <w:rPr>
      <w:rFonts w:ascii="Symbol" w:hAnsi="Symbol" w:hint="default"/>
    </w:rPr>
  </w:style>
  <w:style w:type="character" w:customStyle="1" w:styleId="WW8Num70z1">
    <w:name w:val="WW8Num70z1"/>
    <w:rsid w:val="00E949E2"/>
    <w:rPr>
      <w:rFonts w:ascii="Courier New" w:hAnsi="Courier New" w:cs="Courier New" w:hint="default"/>
    </w:rPr>
  </w:style>
  <w:style w:type="character" w:customStyle="1" w:styleId="WW8Num70z2">
    <w:name w:val="WW8Num70z2"/>
    <w:rsid w:val="00E949E2"/>
    <w:rPr>
      <w:rFonts w:ascii="Wingdings" w:hAnsi="Wingdings" w:hint="default"/>
    </w:rPr>
  </w:style>
  <w:style w:type="character" w:customStyle="1" w:styleId="WW8Num70z3">
    <w:name w:val="WW8Num70z3"/>
    <w:rsid w:val="00E949E2"/>
    <w:rPr>
      <w:rFonts w:ascii="Symbol" w:hAnsi="Symbol" w:hint="default"/>
    </w:rPr>
  </w:style>
  <w:style w:type="character" w:customStyle="1" w:styleId="WW8Num72z1">
    <w:name w:val="WW8Num72z1"/>
    <w:rsid w:val="00E949E2"/>
    <w:rPr>
      <w:rFonts w:ascii="Courier New" w:hAnsi="Courier New" w:cs="Courier New" w:hint="default"/>
    </w:rPr>
  </w:style>
  <w:style w:type="character" w:customStyle="1" w:styleId="WW8Num72z2">
    <w:name w:val="WW8Num72z2"/>
    <w:rsid w:val="00E949E2"/>
    <w:rPr>
      <w:rFonts w:ascii="Wingdings" w:hAnsi="Wingdings" w:hint="default"/>
    </w:rPr>
  </w:style>
  <w:style w:type="character" w:customStyle="1" w:styleId="WW8Num72z3">
    <w:name w:val="WW8Num72z3"/>
    <w:rsid w:val="00E949E2"/>
    <w:rPr>
      <w:rFonts w:ascii="Symbol" w:hAnsi="Symbol" w:hint="default"/>
    </w:rPr>
  </w:style>
  <w:style w:type="character" w:customStyle="1" w:styleId="WW8Num73z1">
    <w:name w:val="WW8Num73z1"/>
    <w:rsid w:val="00E949E2"/>
    <w:rPr>
      <w:rFonts w:ascii="Courier New" w:hAnsi="Courier New" w:cs="Courier New" w:hint="default"/>
    </w:rPr>
  </w:style>
  <w:style w:type="character" w:customStyle="1" w:styleId="WW8Num73z2">
    <w:name w:val="WW8Num73z2"/>
    <w:rsid w:val="00E949E2"/>
    <w:rPr>
      <w:rFonts w:ascii="Wingdings" w:hAnsi="Wingdings" w:hint="default"/>
    </w:rPr>
  </w:style>
  <w:style w:type="character" w:customStyle="1" w:styleId="WW8Num73z3">
    <w:name w:val="WW8Num73z3"/>
    <w:rsid w:val="00E949E2"/>
    <w:rPr>
      <w:rFonts w:ascii="Symbol" w:hAnsi="Symbol" w:hint="default"/>
    </w:rPr>
  </w:style>
  <w:style w:type="character" w:customStyle="1" w:styleId="WW8Num74z0">
    <w:name w:val="WW8Num74z0"/>
    <w:rsid w:val="00E949E2"/>
    <w:rPr>
      <w:rFonts w:ascii="Wingdings 3" w:hAnsi="Wingdings 3" w:hint="default"/>
      <w:sz w:val="16"/>
    </w:rPr>
  </w:style>
  <w:style w:type="character" w:customStyle="1" w:styleId="WW8Num74z1">
    <w:name w:val="WW8Num74z1"/>
    <w:rsid w:val="00E949E2"/>
    <w:rPr>
      <w:rFonts w:ascii="Courier New" w:hAnsi="Courier New" w:cs="Courier New" w:hint="default"/>
    </w:rPr>
  </w:style>
  <w:style w:type="character" w:customStyle="1" w:styleId="WW8Num74z2">
    <w:name w:val="WW8Num74z2"/>
    <w:rsid w:val="00E949E2"/>
    <w:rPr>
      <w:rFonts w:ascii="Wingdings" w:hAnsi="Wingdings" w:hint="default"/>
    </w:rPr>
  </w:style>
  <w:style w:type="character" w:customStyle="1" w:styleId="WW8Num74z3">
    <w:name w:val="WW8Num74z3"/>
    <w:rsid w:val="00E949E2"/>
    <w:rPr>
      <w:rFonts w:ascii="Symbol" w:hAnsi="Symbol" w:hint="default"/>
    </w:rPr>
  </w:style>
  <w:style w:type="character" w:customStyle="1" w:styleId="WW8Num75z1">
    <w:name w:val="WW8Num75z1"/>
    <w:rsid w:val="00E949E2"/>
    <w:rPr>
      <w:rFonts w:ascii="Courier New" w:hAnsi="Courier New" w:cs="Courier New" w:hint="default"/>
    </w:rPr>
  </w:style>
  <w:style w:type="character" w:customStyle="1" w:styleId="WW8Num75z2">
    <w:name w:val="WW8Num75z2"/>
    <w:rsid w:val="00E949E2"/>
    <w:rPr>
      <w:rFonts w:ascii="Wingdings" w:hAnsi="Wingdings" w:hint="default"/>
    </w:rPr>
  </w:style>
  <w:style w:type="character" w:customStyle="1" w:styleId="WW8Num75z3">
    <w:name w:val="WW8Num75z3"/>
    <w:rsid w:val="00E949E2"/>
    <w:rPr>
      <w:rFonts w:ascii="Symbol" w:hAnsi="Symbol" w:hint="default"/>
    </w:rPr>
  </w:style>
  <w:style w:type="character" w:customStyle="1" w:styleId="WW8Num76z1">
    <w:name w:val="WW8Num76z1"/>
    <w:rsid w:val="00E949E2"/>
    <w:rPr>
      <w:rFonts w:ascii="Courier New" w:hAnsi="Courier New" w:cs="Courier New" w:hint="default"/>
    </w:rPr>
  </w:style>
  <w:style w:type="character" w:customStyle="1" w:styleId="WW8Num76z2">
    <w:name w:val="WW8Num76z2"/>
    <w:rsid w:val="00E949E2"/>
    <w:rPr>
      <w:rFonts w:ascii="Wingdings" w:hAnsi="Wingdings" w:hint="default"/>
    </w:rPr>
  </w:style>
  <w:style w:type="character" w:customStyle="1" w:styleId="WW8Num76z3">
    <w:name w:val="WW8Num76z3"/>
    <w:rsid w:val="00E949E2"/>
    <w:rPr>
      <w:rFonts w:ascii="Symbol" w:hAnsi="Symbol" w:hint="default"/>
    </w:rPr>
  </w:style>
  <w:style w:type="character" w:customStyle="1" w:styleId="WW8Num77z2">
    <w:name w:val="WW8Num77z2"/>
    <w:rsid w:val="00E949E2"/>
    <w:rPr>
      <w:rFonts w:ascii="Wingdings" w:hAnsi="Wingdings" w:hint="default"/>
    </w:rPr>
  </w:style>
  <w:style w:type="character" w:customStyle="1" w:styleId="WW8Num77z3">
    <w:name w:val="WW8Num77z3"/>
    <w:rsid w:val="00E949E2"/>
    <w:rPr>
      <w:rFonts w:ascii="Symbol" w:hAnsi="Symbol" w:hint="default"/>
    </w:rPr>
  </w:style>
  <w:style w:type="character" w:customStyle="1" w:styleId="WW8Num78z1">
    <w:name w:val="WW8Num78z1"/>
    <w:rsid w:val="00E949E2"/>
    <w:rPr>
      <w:rFonts w:ascii="Courier New" w:hAnsi="Courier New" w:cs="Courier New" w:hint="default"/>
    </w:rPr>
  </w:style>
  <w:style w:type="character" w:customStyle="1" w:styleId="WW8Num78z2">
    <w:name w:val="WW8Num78z2"/>
    <w:rsid w:val="00E949E2"/>
    <w:rPr>
      <w:rFonts w:ascii="Wingdings" w:hAnsi="Wingdings" w:hint="default"/>
    </w:rPr>
  </w:style>
  <w:style w:type="character" w:customStyle="1" w:styleId="WW8Num78z3">
    <w:name w:val="WW8Num78z3"/>
    <w:rsid w:val="00E949E2"/>
    <w:rPr>
      <w:rFonts w:ascii="Symbol" w:hAnsi="Symbol" w:hint="default"/>
    </w:rPr>
  </w:style>
  <w:style w:type="character" w:customStyle="1" w:styleId="WW8Num79z1">
    <w:name w:val="WW8Num79z1"/>
    <w:rsid w:val="00E949E2"/>
    <w:rPr>
      <w:rFonts w:ascii="Courier New" w:hAnsi="Courier New" w:cs="Courier New" w:hint="default"/>
    </w:rPr>
  </w:style>
  <w:style w:type="character" w:customStyle="1" w:styleId="WW8Num79z2">
    <w:name w:val="WW8Num79z2"/>
    <w:rsid w:val="00E949E2"/>
    <w:rPr>
      <w:rFonts w:ascii="Wingdings" w:hAnsi="Wingdings" w:hint="default"/>
    </w:rPr>
  </w:style>
  <w:style w:type="character" w:customStyle="1" w:styleId="WW8Num79z3">
    <w:name w:val="WW8Num79z3"/>
    <w:rsid w:val="00E949E2"/>
    <w:rPr>
      <w:rFonts w:ascii="Symbol" w:hAnsi="Symbol" w:hint="default"/>
    </w:rPr>
  </w:style>
  <w:style w:type="character" w:customStyle="1" w:styleId="WW-Fuentedeprrafopredeter">
    <w:name w:val="WW-Fuente de párrafo predeter."/>
    <w:rsid w:val="00E949E2"/>
  </w:style>
  <w:style w:type="character" w:customStyle="1" w:styleId="WW-Refdecomentario">
    <w:name w:val="WW-Ref. de comentario"/>
    <w:rsid w:val="00E949E2"/>
    <w:rPr>
      <w:rFonts w:ascii="Times New Roman" w:hAnsi="Times New Roman" w:cs="Times New Roman" w:hint="default"/>
      <w:sz w:val="16"/>
      <w:szCs w:val="16"/>
    </w:rPr>
  </w:style>
  <w:style w:type="character" w:customStyle="1" w:styleId="apple-style-span">
    <w:name w:val="apple-style-span"/>
    <w:rsid w:val="00E949E2"/>
    <w:rPr>
      <w:rFonts w:ascii="Times New Roman" w:hAnsi="Times New Roman" w:cs="Times New Roman" w:hint="default"/>
    </w:rPr>
  </w:style>
  <w:style w:type="character" w:customStyle="1" w:styleId="CarCar16">
    <w:name w:val="Car Car16"/>
    <w:rsid w:val="00E949E2"/>
    <w:rPr>
      <w:rFonts w:ascii="Times New Roman" w:eastAsia="ヒラギノ角ゴ Pro W3" w:hAnsi="Times New Roman" w:cs="Times New Roman" w:hint="default"/>
      <w:color w:val="000000"/>
      <w:sz w:val="24"/>
      <w:szCs w:val="24"/>
      <w:lang w:val="es-ES_tradnl"/>
    </w:rPr>
  </w:style>
  <w:style w:type="character" w:customStyle="1" w:styleId="Hipervnculo1">
    <w:name w:val="Hipervínculo1"/>
    <w:rsid w:val="00E949E2"/>
    <w:rPr>
      <w:color w:val="0000FF"/>
      <w:sz w:val="20"/>
      <w:u w:val="single"/>
    </w:rPr>
  </w:style>
  <w:style w:type="character" w:customStyle="1" w:styleId="Estilo1Car">
    <w:name w:val="Estilo1 Car"/>
    <w:rsid w:val="00E949E2"/>
    <w:rPr>
      <w:rFonts w:ascii="Arial" w:eastAsia="ヒラギノ角ゴ Pro W3" w:hAnsi="Arial" w:cs="Arial" w:hint="default"/>
      <w:color w:val="000000"/>
      <w:sz w:val="24"/>
      <w:lang w:val="es-ES_tradnl" w:eastAsia="ar-SA" w:bidi="ar-SA"/>
    </w:rPr>
  </w:style>
  <w:style w:type="character" w:customStyle="1" w:styleId="Refdenotaalpie1">
    <w:name w:val="Ref. de nota al pie1"/>
    <w:rsid w:val="00E949E2"/>
    <w:rPr>
      <w:color w:val="000000"/>
      <w:sz w:val="20"/>
      <w:vertAlign w:val="superscript"/>
    </w:rPr>
  </w:style>
  <w:style w:type="character" w:customStyle="1" w:styleId="-TextonotapieCarCar">
    <w:name w:val="-Texto nota pie Car Car"/>
    <w:rsid w:val="00E949E2"/>
    <w:rPr>
      <w:rFonts w:ascii="Arial" w:eastAsia="ヒラギノ角ゴ Pro W3" w:hAnsi="Arial" w:cs="Arial" w:hint="default"/>
      <w:color w:val="000000"/>
      <w:sz w:val="24"/>
      <w:lang w:val="es-ES_tradnl" w:eastAsia="ar-SA" w:bidi="ar-SA"/>
    </w:rPr>
  </w:style>
  <w:style w:type="character" w:customStyle="1" w:styleId="Estilo2Car">
    <w:name w:val="Estilo2 Car"/>
    <w:rsid w:val="00E949E2"/>
    <w:rPr>
      <w:rFonts w:ascii="Arial" w:hAnsi="Arial" w:cs="Arial" w:hint="default"/>
      <w:bCs/>
      <w:sz w:val="24"/>
      <w:szCs w:val="28"/>
      <w:lang w:val="es-ES" w:eastAsia="ar-SA" w:bidi="ar-SA"/>
    </w:rPr>
  </w:style>
  <w:style w:type="character" w:customStyle="1" w:styleId="content">
    <w:name w:val="content"/>
    <w:rsid w:val="00E949E2"/>
  </w:style>
  <w:style w:type="character" w:customStyle="1" w:styleId="Ttulo3CarCarCar">
    <w:name w:val="Título 3 Car Car Car"/>
    <w:rsid w:val="00E949E2"/>
    <w:rPr>
      <w:rFonts w:ascii="Arial" w:hAnsi="Arial" w:cs="Arial" w:hint="default"/>
      <w:b/>
      <w:bCs w:val="0"/>
      <w:i/>
      <w:iCs w:val="0"/>
      <w:sz w:val="24"/>
      <w:lang w:val="es-MX" w:eastAsia="ar-SA" w:bidi="ar-SA"/>
    </w:rPr>
  </w:style>
  <w:style w:type="character" w:customStyle="1" w:styleId="estilo3">
    <w:name w:val="estilo3"/>
    <w:rsid w:val="00E949E2"/>
    <w:rPr>
      <w:rFonts w:ascii="Times New Roman" w:hAnsi="Times New Roman" w:cs="Times New Roman" w:hint="default"/>
    </w:rPr>
  </w:style>
  <w:style w:type="character" w:customStyle="1" w:styleId="CarCar2">
    <w:name w:val="Car Car2"/>
    <w:rsid w:val="00E949E2"/>
    <w:rPr>
      <w:rFonts w:ascii="Arial" w:hAnsi="Arial" w:cs="Arial" w:hint="default"/>
      <w:sz w:val="20"/>
      <w:szCs w:val="20"/>
      <w:lang w:eastAsia="ar-SA" w:bidi="ar-SA"/>
    </w:rPr>
  </w:style>
  <w:style w:type="character" w:customStyle="1" w:styleId="CarCar10">
    <w:name w:val="Car Car10"/>
    <w:rsid w:val="00E949E2"/>
    <w:rPr>
      <w:rFonts w:ascii="Arial" w:hAnsi="Arial" w:cs="Arial" w:hint="default"/>
      <w:b/>
      <w:bCs/>
      <w:sz w:val="24"/>
      <w:lang w:val="es-ES" w:eastAsia="ar-SA" w:bidi="ar-SA"/>
    </w:rPr>
  </w:style>
  <w:style w:type="character" w:customStyle="1" w:styleId="Vietas0">
    <w:name w:val="Viñetas"/>
    <w:rsid w:val="00E949E2"/>
    <w:rPr>
      <w:rFonts w:ascii="OpenSymbol" w:eastAsia="OpenSymbol" w:hAnsi="OpenSymbol" w:cs="OpenSymbol" w:hint="default"/>
    </w:rPr>
  </w:style>
  <w:style w:type="character" w:customStyle="1" w:styleId="Smbolodenotafinal">
    <w:name w:val="Símbolo de nota final"/>
    <w:rsid w:val="00E949E2"/>
    <w:rPr>
      <w:vertAlign w:val="superscript"/>
    </w:rPr>
  </w:style>
  <w:style w:type="character" w:customStyle="1" w:styleId="WW-Smbolodenotafinal">
    <w:name w:val="WW-Símbolo de nota final"/>
    <w:rsid w:val="00E949E2"/>
  </w:style>
  <w:style w:type="character" w:customStyle="1" w:styleId="Carcterdenumeracin">
    <w:name w:val="Carácter de numeración"/>
    <w:rsid w:val="00E949E2"/>
  </w:style>
  <w:style w:type="character" w:customStyle="1" w:styleId="PuestoCar">
    <w:name w:val="Puesto Car"/>
    <w:rsid w:val="00E949E2"/>
    <w:rPr>
      <w:rFonts w:ascii="Arial" w:eastAsia="Times New Roman" w:hAnsi="Arial" w:cs="Times New Roman" w:hint="default"/>
      <w:b/>
      <w:bCs w:val="0"/>
      <w:sz w:val="24"/>
      <w:szCs w:val="20"/>
      <w:lang w:eastAsia="ar-SA"/>
    </w:rPr>
  </w:style>
  <w:style w:type="paragraph" w:styleId="z-Finaldelformulario">
    <w:name w:val="HTML Bottom of Form"/>
    <w:basedOn w:val="Normal"/>
    <w:next w:val="Normal"/>
    <w:link w:val="z-FinaldelformularioCar"/>
    <w:hidden/>
    <w:semiHidden/>
    <w:unhideWhenUsed/>
    <w:rsid w:val="00E949E2"/>
    <w:pPr>
      <w:pBdr>
        <w:top w:val="single" w:sz="6" w:space="1" w:color="auto"/>
      </w:pBdr>
      <w:jc w:val="center"/>
    </w:pPr>
    <w:rPr>
      <w:rFonts w:ascii="Arial" w:hAnsi="Arial" w:cs="Arial"/>
      <w:vanish/>
      <w:sz w:val="16"/>
      <w:szCs w:val="16"/>
    </w:rPr>
  </w:style>
  <w:style w:type="character" w:customStyle="1" w:styleId="z-FinaldelformularioCar">
    <w:name w:val="z-Final del formulario Car"/>
    <w:basedOn w:val="Fuentedeprrafopredeter"/>
    <w:link w:val="z-Finaldelformulario"/>
    <w:semiHidden/>
    <w:rsid w:val="00E949E2"/>
    <w:rPr>
      <w:rFonts w:ascii="Arial" w:hAnsi="Arial" w:cs="Arial"/>
      <w:vanish/>
      <w:sz w:val="16"/>
      <w:szCs w:val="16"/>
      <w:lang w:eastAsia="es-ES"/>
    </w:rPr>
  </w:style>
  <w:style w:type="character" w:customStyle="1" w:styleId="Textofuente">
    <w:name w:val="Texto fuente"/>
    <w:rsid w:val="00E949E2"/>
    <w:rPr>
      <w:rFonts w:ascii="Courier New" w:eastAsia="Courier New" w:hAnsi="Courier New" w:cs="Courier New" w:hint="default"/>
    </w:rPr>
  </w:style>
  <w:style w:type="character" w:customStyle="1" w:styleId="WW8Num82z3">
    <w:name w:val="WW8Num82z3"/>
    <w:rsid w:val="00E949E2"/>
    <w:rPr>
      <w:rFonts w:ascii="Symbol" w:hAnsi="Symbol" w:hint="default"/>
    </w:rPr>
  </w:style>
  <w:style w:type="character" w:customStyle="1" w:styleId="WW8Num83z1">
    <w:name w:val="WW8Num83z1"/>
    <w:rsid w:val="00E949E2"/>
    <w:rPr>
      <w:b/>
      <w:bCs w:val="0"/>
      <w:sz w:val="20"/>
      <w:szCs w:val="20"/>
    </w:rPr>
  </w:style>
  <w:style w:type="character" w:customStyle="1" w:styleId="WW8Num88z1">
    <w:name w:val="WW8Num88z1"/>
    <w:rsid w:val="00E949E2"/>
    <w:rPr>
      <w:rFonts w:ascii="Courier New" w:hAnsi="Courier New" w:cs="Courier New" w:hint="default"/>
    </w:rPr>
  </w:style>
  <w:style w:type="character" w:customStyle="1" w:styleId="WW8Num88z2">
    <w:name w:val="WW8Num88z2"/>
    <w:rsid w:val="00E949E2"/>
    <w:rPr>
      <w:rFonts w:ascii="Wingdings" w:hAnsi="Wingdings" w:hint="default"/>
    </w:rPr>
  </w:style>
  <w:style w:type="character" w:customStyle="1" w:styleId="WW8Num97z1">
    <w:name w:val="WW8Num97z1"/>
    <w:rsid w:val="00E949E2"/>
    <w:rPr>
      <w:rFonts w:ascii="Courier New" w:hAnsi="Courier New" w:cs="Courier New" w:hint="default"/>
    </w:rPr>
  </w:style>
  <w:style w:type="character" w:customStyle="1" w:styleId="WW8Num97z3">
    <w:name w:val="WW8Num97z3"/>
    <w:rsid w:val="00E949E2"/>
    <w:rPr>
      <w:rFonts w:ascii="Symbol" w:hAnsi="Symbol" w:hint="default"/>
    </w:rPr>
  </w:style>
  <w:style w:type="character" w:customStyle="1" w:styleId="WW8Num100z0">
    <w:name w:val="WW8Num100z0"/>
    <w:rsid w:val="00E949E2"/>
    <w:rPr>
      <w:b/>
      <w:bCs w:val="0"/>
      <w:i w:val="0"/>
      <w:iCs w:val="0"/>
      <w:sz w:val="20"/>
      <w:szCs w:val="20"/>
    </w:rPr>
  </w:style>
  <w:style w:type="character" w:customStyle="1" w:styleId="WW8Num100z2">
    <w:name w:val="WW8Num100z2"/>
    <w:rsid w:val="00E949E2"/>
    <w:rPr>
      <w:rFonts w:ascii="Wingdings" w:hAnsi="Wingdings" w:hint="default"/>
    </w:rPr>
  </w:style>
  <w:style w:type="character" w:customStyle="1" w:styleId="WW8Num103z1">
    <w:name w:val="WW8Num103z1"/>
    <w:rsid w:val="00E949E2"/>
    <w:rPr>
      <w:rFonts w:ascii="Courier New" w:hAnsi="Courier New" w:cs="Courier New" w:hint="default"/>
    </w:rPr>
  </w:style>
  <w:style w:type="character" w:customStyle="1" w:styleId="WW8Num106z1">
    <w:name w:val="WW8Num106z1"/>
    <w:rsid w:val="00E949E2"/>
    <w:rPr>
      <w:rFonts w:ascii="Courier New" w:hAnsi="Courier New" w:cs="Courier New" w:hint="default"/>
    </w:rPr>
  </w:style>
  <w:style w:type="character" w:customStyle="1" w:styleId="WW8Num106z2">
    <w:name w:val="WW8Num106z2"/>
    <w:rsid w:val="00E949E2"/>
    <w:rPr>
      <w:rFonts w:ascii="Wingdings" w:hAnsi="Wingdings" w:hint="default"/>
    </w:rPr>
  </w:style>
  <w:style w:type="character" w:customStyle="1" w:styleId="WW8Num107z1">
    <w:name w:val="WW8Num107z1"/>
    <w:rsid w:val="00E949E2"/>
    <w:rPr>
      <w:rFonts w:ascii="Courier New" w:hAnsi="Courier New" w:cs="Courier New" w:hint="default"/>
    </w:rPr>
  </w:style>
  <w:style w:type="character" w:customStyle="1" w:styleId="WW8Num107z2">
    <w:name w:val="WW8Num107z2"/>
    <w:rsid w:val="00E949E2"/>
    <w:rPr>
      <w:rFonts w:ascii="Wingdings" w:hAnsi="Wingdings" w:hint="default"/>
    </w:rPr>
  </w:style>
  <w:style w:type="character" w:customStyle="1" w:styleId="WW8Num109z2">
    <w:name w:val="WW8Num109z2"/>
    <w:rsid w:val="00E949E2"/>
    <w:rPr>
      <w:rFonts w:ascii="Wingdings" w:hAnsi="Wingdings" w:hint="default"/>
    </w:rPr>
  </w:style>
  <w:style w:type="character" w:customStyle="1" w:styleId="WW8Num121z0">
    <w:name w:val="WW8Num121z0"/>
    <w:rsid w:val="00E949E2"/>
    <w:rPr>
      <w:rFonts w:ascii="Wingdings" w:hAnsi="Wingdings" w:hint="default"/>
      <w:sz w:val="16"/>
      <w:szCs w:val="16"/>
    </w:rPr>
  </w:style>
  <w:style w:type="character" w:customStyle="1" w:styleId="WW8Num121z1">
    <w:name w:val="WW8Num121z1"/>
    <w:rsid w:val="00E949E2"/>
    <w:rPr>
      <w:rFonts w:ascii="Courier New" w:hAnsi="Courier New" w:cs="Courier New" w:hint="default"/>
    </w:rPr>
  </w:style>
  <w:style w:type="character" w:customStyle="1" w:styleId="WW8Num121z2">
    <w:name w:val="WW8Num121z2"/>
    <w:rsid w:val="00E949E2"/>
    <w:rPr>
      <w:rFonts w:ascii="Wingdings" w:hAnsi="Wingdings" w:hint="default"/>
    </w:rPr>
  </w:style>
  <w:style w:type="character" w:customStyle="1" w:styleId="WW8Num121z3">
    <w:name w:val="WW8Num121z3"/>
    <w:rsid w:val="00E949E2"/>
    <w:rPr>
      <w:rFonts w:ascii="Symbol" w:hAnsi="Symbol" w:hint="default"/>
    </w:rPr>
  </w:style>
  <w:style w:type="character" w:customStyle="1" w:styleId="WW8Num124z1">
    <w:name w:val="WW8Num124z1"/>
    <w:rsid w:val="00E949E2"/>
    <w:rPr>
      <w:rFonts w:ascii="Courier New" w:hAnsi="Courier New" w:cs="Courier New" w:hint="default"/>
    </w:rPr>
  </w:style>
  <w:style w:type="character" w:customStyle="1" w:styleId="WW8Num124z2">
    <w:name w:val="WW8Num124z2"/>
    <w:rsid w:val="00E949E2"/>
    <w:rPr>
      <w:rFonts w:ascii="Wingdings" w:hAnsi="Wingdings" w:hint="default"/>
    </w:rPr>
  </w:style>
  <w:style w:type="character" w:customStyle="1" w:styleId="WW8Num127z1">
    <w:name w:val="WW8Num127z1"/>
    <w:rsid w:val="00E949E2"/>
    <w:rPr>
      <w:rFonts w:ascii="Courier New" w:hAnsi="Courier New" w:cs="Courier New" w:hint="default"/>
    </w:rPr>
  </w:style>
  <w:style w:type="character" w:customStyle="1" w:styleId="WW8Num127z2">
    <w:name w:val="WW8Num127z2"/>
    <w:rsid w:val="00E949E2"/>
    <w:rPr>
      <w:rFonts w:ascii="Wingdings" w:hAnsi="Wingdings" w:hint="default"/>
    </w:rPr>
  </w:style>
  <w:style w:type="character" w:customStyle="1" w:styleId="WW8Num127z3">
    <w:name w:val="WW8Num127z3"/>
    <w:rsid w:val="00E949E2"/>
    <w:rPr>
      <w:rFonts w:ascii="Symbol" w:hAnsi="Symbol" w:hint="default"/>
    </w:rPr>
  </w:style>
  <w:style w:type="character" w:customStyle="1" w:styleId="WW8Num128z0">
    <w:name w:val="WW8Num128z0"/>
    <w:rsid w:val="00E949E2"/>
    <w:rPr>
      <w:rFonts w:ascii="Wingdings" w:hAnsi="Wingdings" w:hint="default"/>
    </w:rPr>
  </w:style>
  <w:style w:type="character" w:customStyle="1" w:styleId="WW8Num130z0">
    <w:name w:val="WW8Num130z0"/>
    <w:rsid w:val="00E949E2"/>
    <w:rPr>
      <w:b w:val="0"/>
      <w:bCs w:val="0"/>
      <w:i w:val="0"/>
      <w:iCs w:val="0"/>
    </w:rPr>
  </w:style>
  <w:style w:type="character" w:customStyle="1" w:styleId="WW8Num130z1">
    <w:name w:val="WW8Num130z1"/>
    <w:rsid w:val="00E949E2"/>
    <w:rPr>
      <w:rFonts w:ascii="Times New Roman" w:eastAsia="Times New Roman" w:hAnsi="Times New Roman" w:cs="Times New Roman" w:hint="default"/>
    </w:rPr>
  </w:style>
  <w:style w:type="character" w:customStyle="1" w:styleId="WW8Num131z0">
    <w:name w:val="WW8Num131z0"/>
    <w:rsid w:val="00E949E2"/>
    <w:rPr>
      <w:sz w:val="22"/>
      <w:szCs w:val="22"/>
    </w:rPr>
  </w:style>
  <w:style w:type="character" w:customStyle="1" w:styleId="WW8Num131z1">
    <w:name w:val="WW8Num131z1"/>
    <w:rsid w:val="00E949E2"/>
    <w:rPr>
      <w:rFonts w:ascii="Courier New" w:hAnsi="Courier New" w:cs="Courier New" w:hint="default"/>
    </w:rPr>
  </w:style>
  <w:style w:type="character" w:customStyle="1" w:styleId="WW8Num131z2">
    <w:name w:val="WW8Num131z2"/>
    <w:rsid w:val="00E949E2"/>
    <w:rPr>
      <w:rFonts w:ascii="Wingdings" w:hAnsi="Wingdings" w:hint="default"/>
    </w:rPr>
  </w:style>
  <w:style w:type="character" w:customStyle="1" w:styleId="WW8Num132z0">
    <w:name w:val="WW8Num132z0"/>
    <w:rsid w:val="00E949E2"/>
    <w:rPr>
      <w:rFonts w:ascii="Symbol" w:hAnsi="Symbol" w:hint="default"/>
    </w:rPr>
  </w:style>
  <w:style w:type="character" w:customStyle="1" w:styleId="WW8Num136z0">
    <w:name w:val="WW8Num136z0"/>
    <w:rsid w:val="00E949E2"/>
    <w:rPr>
      <w:rFonts w:ascii="Symbol" w:hAnsi="Symbol" w:hint="default"/>
    </w:rPr>
  </w:style>
  <w:style w:type="character" w:customStyle="1" w:styleId="WW8Num137z0">
    <w:name w:val="WW8Num137z0"/>
    <w:rsid w:val="00E949E2"/>
    <w:rPr>
      <w:b/>
      <w:bCs w:val="0"/>
      <w:sz w:val="20"/>
    </w:rPr>
  </w:style>
  <w:style w:type="character" w:customStyle="1" w:styleId="WW8Num137z1">
    <w:name w:val="WW8Num137z1"/>
    <w:rsid w:val="00E949E2"/>
    <w:rPr>
      <w:rFonts w:ascii="Courier New" w:hAnsi="Courier New" w:cs="Courier New" w:hint="default"/>
    </w:rPr>
  </w:style>
  <w:style w:type="character" w:customStyle="1" w:styleId="WW8Num137z2">
    <w:name w:val="WW8Num137z2"/>
    <w:rsid w:val="00E949E2"/>
    <w:rPr>
      <w:rFonts w:ascii="Wingdings" w:hAnsi="Wingdings" w:hint="default"/>
    </w:rPr>
  </w:style>
  <w:style w:type="character" w:customStyle="1" w:styleId="WW8Num138z0">
    <w:name w:val="WW8Num138z0"/>
    <w:rsid w:val="00E949E2"/>
    <w:rPr>
      <w:rFonts w:ascii="Wingdings" w:hAnsi="Wingdings" w:hint="default"/>
      <w:sz w:val="16"/>
      <w:szCs w:val="16"/>
    </w:rPr>
  </w:style>
  <w:style w:type="character" w:customStyle="1" w:styleId="WW8Num138z1">
    <w:name w:val="WW8Num138z1"/>
    <w:rsid w:val="00E949E2"/>
    <w:rPr>
      <w:rFonts w:ascii="Courier New" w:hAnsi="Courier New" w:cs="Courier New" w:hint="default"/>
    </w:rPr>
  </w:style>
  <w:style w:type="character" w:customStyle="1" w:styleId="WW8Num138z2">
    <w:name w:val="WW8Num138z2"/>
    <w:rsid w:val="00E949E2"/>
    <w:rPr>
      <w:rFonts w:ascii="Wingdings" w:hAnsi="Wingdings" w:hint="default"/>
    </w:rPr>
  </w:style>
  <w:style w:type="character" w:customStyle="1" w:styleId="WW8Num139z0">
    <w:name w:val="WW8Num139z0"/>
    <w:rsid w:val="00E949E2"/>
    <w:rPr>
      <w:rFonts w:ascii="Symbol" w:hAnsi="Symbol" w:hint="default"/>
    </w:rPr>
  </w:style>
  <w:style w:type="character" w:customStyle="1" w:styleId="WW8Num139z1">
    <w:name w:val="WW8Num139z1"/>
    <w:rsid w:val="00E949E2"/>
    <w:rPr>
      <w:rFonts w:ascii="Courier New" w:hAnsi="Courier New" w:cs="Courier New" w:hint="default"/>
    </w:rPr>
  </w:style>
  <w:style w:type="character" w:customStyle="1" w:styleId="WW8Num139z2">
    <w:name w:val="WW8Num139z2"/>
    <w:rsid w:val="00E949E2"/>
    <w:rPr>
      <w:rFonts w:ascii="Wingdings" w:hAnsi="Wingdings" w:hint="default"/>
    </w:rPr>
  </w:style>
  <w:style w:type="character" w:customStyle="1" w:styleId="WW8Num139z3">
    <w:name w:val="WW8Num139z3"/>
    <w:rsid w:val="00E949E2"/>
    <w:rPr>
      <w:rFonts w:ascii="Symbol" w:hAnsi="Symbol" w:hint="default"/>
    </w:rPr>
  </w:style>
  <w:style w:type="character" w:customStyle="1" w:styleId="WW8Num142z0">
    <w:name w:val="WW8Num142z0"/>
    <w:rsid w:val="00E949E2"/>
    <w:rPr>
      <w:rFonts w:ascii="Wingdings" w:hAnsi="Wingdings" w:hint="default"/>
    </w:rPr>
  </w:style>
  <w:style w:type="character" w:customStyle="1" w:styleId="WW8Num143z0">
    <w:name w:val="WW8Num143z0"/>
    <w:rsid w:val="00E949E2"/>
    <w:rPr>
      <w:b w:val="0"/>
      <w:bCs w:val="0"/>
      <w:i w:val="0"/>
      <w:iCs w:val="0"/>
    </w:rPr>
  </w:style>
  <w:style w:type="character" w:customStyle="1" w:styleId="WW8Num143z2">
    <w:name w:val="WW8Num143z2"/>
    <w:rsid w:val="00E949E2"/>
    <w:rPr>
      <w:rFonts w:ascii="Times New Roman" w:eastAsia="Times New Roman" w:hAnsi="Times New Roman" w:cs="Times New Roman" w:hint="default"/>
    </w:rPr>
  </w:style>
  <w:style w:type="character" w:customStyle="1" w:styleId="WW8Num144z0">
    <w:name w:val="WW8Num144z0"/>
    <w:rsid w:val="00E949E2"/>
    <w:rPr>
      <w:rFonts w:ascii="Symbol" w:hAnsi="Symbol" w:hint="default"/>
      <w:szCs w:val="24"/>
    </w:rPr>
  </w:style>
  <w:style w:type="character" w:customStyle="1" w:styleId="WW8Num144z1">
    <w:name w:val="WW8Num144z1"/>
    <w:rsid w:val="00E949E2"/>
    <w:rPr>
      <w:rFonts w:ascii="Courier New" w:hAnsi="Courier New" w:cs="Courier New" w:hint="default"/>
    </w:rPr>
  </w:style>
  <w:style w:type="character" w:customStyle="1" w:styleId="WW8Num144z2">
    <w:name w:val="WW8Num144z2"/>
    <w:rsid w:val="00E949E2"/>
    <w:rPr>
      <w:rFonts w:ascii="Wingdings" w:hAnsi="Wingdings" w:hint="default"/>
    </w:rPr>
  </w:style>
  <w:style w:type="character" w:customStyle="1" w:styleId="WW8Num145z0">
    <w:name w:val="WW8Num145z0"/>
    <w:rsid w:val="00E949E2"/>
    <w:rPr>
      <w:sz w:val="22"/>
      <w:szCs w:val="22"/>
    </w:rPr>
  </w:style>
  <w:style w:type="character" w:customStyle="1" w:styleId="WW8Num146z0">
    <w:name w:val="WW8Num146z0"/>
    <w:rsid w:val="00E949E2"/>
    <w:rPr>
      <w:rFonts w:ascii="Symbol" w:hAnsi="Symbol" w:hint="default"/>
    </w:rPr>
  </w:style>
  <w:style w:type="character" w:customStyle="1" w:styleId="WW8Num146z1">
    <w:name w:val="WW8Num146z1"/>
    <w:rsid w:val="00E949E2"/>
    <w:rPr>
      <w:rFonts w:ascii="Times New Roman" w:eastAsia="Times New Roman" w:hAnsi="Times New Roman" w:cs="Times New Roman" w:hint="default"/>
    </w:rPr>
  </w:style>
  <w:style w:type="character" w:customStyle="1" w:styleId="WW8Num146z2">
    <w:name w:val="WW8Num146z2"/>
    <w:rsid w:val="00E949E2"/>
    <w:rPr>
      <w:rFonts w:ascii="Wingdings" w:hAnsi="Wingdings" w:hint="default"/>
    </w:rPr>
  </w:style>
  <w:style w:type="character" w:customStyle="1" w:styleId="WW8Num146z4">
    <w:name w:val="WW8Num146z4"/>
    <w:rsid w:val="00E949E2"/>
    <w:rPr>
      <w:rFonts w:ascii="Courier New" w:hAnsi="Courier New" w:cs="Courier New" w:hint="default"/>
    </w:rPr>
  </w:style>
  <w:style w:type="character" w:customStyle="1" w:styleId="WW8Num147z0">
    <w:name w:val="WW8Num147z0"/>
    <w:rsid w:val="00E949E2"/>
    <w:rPr>
      <w:rFonts w:ascii="Wingdings" w:hAnsi="Wingdings" w:hint="default"/>
    </w:rPr>
  </w:style>
  <w:style w:type="character" w:customStyle="1" w:styleId="WW8Num147z1">
    <w:name w:val="WW8Num147z1"/>
    <w:rsid w:val="00E949E2"/>
    <w:rPr>
      <w:rFonts w:ascii="Courier New" w:hAnsi="Courier New" w:cs="Courier New" w:hint="default"/>
    </w:rPr>
  </w:style>
  <w:style w:type="character" w:customStyle="1" w:styleId="WW8Num147z2">
    <w:name w:val="WW8Num147z2"/>
    <w:rsid w:val="00E949E2"/>
    <w:rPr>
      <w:rFonts w:ascii="Wingdings" w:hAnsi="Wingdings" w:hint="default"/>
    </w:rPr>
  </w:style>
  <w:style w:type="character" w:customStyle="1" w:styleId="WW8Num148z0">
    <w:name w:val="WW8Num148z0"/>
    <w:rsid w:val="00E949E2"/>
    <w:rPr>
      <w:rFonts w:ascii="Wingdings" w:hAnsi="Wingdings" w:hint="default"/>
    </w:rPr>
  </w:style>
  <w:style w:type="character" w:customStyle="1" w:styleId="WW8Num150z0">
    <w:name w:val="WW8Num150z0"/>
    <w:rsid w:val="00E949E2"/>
    <w:rPr>
      <w:rFonts w:ascii="Symbol" w:hAnsi="Symbol" w:hint="default"/>
    </w:rPr>
  </w:style>
  <w:style w:type="character" w:customStyle="1" w:styleId="WW8Num151z0">
    <w:name w:val="WW8Num151z0"/>
    <w:rsid w:val="00E949E2"/>
    <w:rPr>
      <w:rFonts w:ascii="Symbol" w:hAnsi="Symbol" w:hint="default"/>
    </w:rPr>
  </w:style>
  <w:style w:type="character" w:customStyle="1" w:styleId="WW8Num151z1">
    <w:name w:val="WW8Num151z1"/>
    <w:rsid w:val="00E949E2"/>
    <w:rPr>
      <w:rFonts w:ascii="Courier New" w:hAnsi="Courier New" w:cs="Courier New" w:hint="default"/>
    </w:rPr>
  </w:style>
  <w:style w:type="character" w:customStyle="1" w:styleId="WW8Num151z2">
    <w:name w:val="WW8Num151z2"/>
    <w:rsid w:val="00E949E2"/>
    <w:rPr>
      <w:rFonts w:ascii="Wingdings" w:hAnsi="Wingdings" w:hint="default"/>
    </w:rPr>
  </w:style>
  <w:style w:type="character" w:customStyle="1" w:styleId="WW8Num152z0">
    <w:name w:val="WW8Num152z0"/>
    <w:rsid w:val="00E949E2"/>
    <w:rPr>
      <w:b/>
      <w:bCs w:val="0"/>
      <w:sz w:val="20"/>
    </w:rPr>
  </w:style>
  <w:style w:type="character" w:customStyle="1" w:styleId="WW8Num153z0">
    <w:name w:val="WW8Num153z0"/>
    <w:rsid w:val="00E949E2"/>
    <w:rPr>
      <w:rFonts w:ascii="Symbol" w:hAnsi="Symbol" w:hint="default"/>
    </w:rPr>
  </w:style>
  <w:style w:type="character" w:customStyle="1" w:styleId="WW8Num153z1">
    <w:name w:val="WW8Num153z1"/>
    <w:rsid w:val="00E949E2"/>
    <w:rPr>
      <w:rFonts w:ascii="Courier New" w:hAnsi="Courier New" w:cs="Courier New" w:hint="default"/>
    </w:rPr>
  </w:style>
  <w:style w:type="character" w:customStyle="1" w:styleId="WW8Num153z2">
    <w:name w:val="WW8Num153z2"/>
    <w:rsid w:val="00E949E2"/>
    <w:rPr>
      <w:rFonts w:ascii="Wingdings" w:hAnsi="Wingdings" w:hint="default"/>
    </w:rPr>
  </w:style>
  <w:style w:type="character" w:customStyle="1" w:styleId="WW8Num154z0">
    <w:name w:val="WW8Num154z0"/>
    <w:rsid w:val="00E949E2"/>
    <w:rPr>
      <w:rFonts w:ascii="Wingdings" w:hAnsi="Wingdings" w:hint="default"/>
      <w:sz w:val="16"/>
      <w:szCs w:val="16"/>
    </w:rPr>
  </w:style>
  <w:style w:type="character" w:customStyle="1" w:styleId="WW8Num154z1">
    <w:name w:val="WW8Num154z1"/>
    <w:rsid w:val="00E949E2"/>
    <w:rPr>
      <w:rFonts w:ascii="Courier New" w:hAnsi="Courier New" w:cs="Courier New" w:hint="default"/>
    </w:rPr>
  </w:style>
  <w:style w:type="character" w:customStyle="1" w:styleId="WW8Num154z2">
    <w:name w:val="WW8Num154z2"/>
    <w:rsid w:val="00E949E2"/>
    <w:rPr>
      <w:rFonts w:ascii="Wingdings" w:hAnsi="Wingdings" w:hint="default"/>
    </w:rPr>
  </w:style>
  <w:style w:type="character" w:customStyle="1" w:styleId="WW8Num154z3">
    <w:name w:val="WW8Num154z3"/>
    <w:rsid w:val="00E949E2"/>
    <w:rPr>
      <w:rFonts w:ascii="Symbol" w:hAnsi="Symbol" w:hint="default"/>
    </w:rPr>
  </w:style>
  <w:style w:type="character" w:customStyle="1" w:styleId="WW8Num155z0">
    <w:name w:val="WW8Num155z0"/>
    <w:rsid w:val="00E949E2"/>
    <w:rPr>
      <w:rFonts w:ascii="Symbol" w:hAnsi="Symbol" w:hint="default"/>
    </w:rPr>
  </w:style>
  <w:style w:type="character" w:customStyle="1" w:styleId="WW8Num155z1">
    <w:name w:val="WW8Num155z1"/>
    <w:rsid w:val="00E949E2"/>
    <w:rPr>
      <w:rFonts w:ascii="Courier New" w:hAnsi="Courier New" w:cs="Courier New" w:hint="default"/>
    </w:rPr>
  </w:style>
  <w:style w:type="character" w:customStyle="1" w:styleId="WW8Num155z2">
    <w:name w:val="WW8Num155z2"/>
    <w:rsid w:val="00E949E2"/>
    <w:rPr>
      <w:rFonts w:ascii="Wingdings" w:hAnsi="Wingdings" w:hint="default"/>
    </w:rPr>
  </w:style>
  <w:style w:type="character" w:customStyle="1" w:styleId="WW8Num156z0">
    <w:name w:val="WW8Num156z0"/>
    <w:rsid w:val="00E949E2"/>
    <w:rPr>
      <w:b/>
      <w:bCs w:val="0"/>
      <w:i w:val="0"/>
      <w:iCs w:val="0"/>
    </w:rPr>
  </w:style>
  <w:style w:type="character" w:customStyle="1" w:styleId="WW8Num157z0">
    <w:name w:val="WW8Num157z0"/>
    <w:rsid w:val="00E949E2"/>
    <w:rPr>
      <w:b/>
      <w:bCs w:val="0"/>
      <w:i w:val="0"/>
      <w:iCs w:val="0"/>
    </w:rPr>
  </w:style>
  <w:style w:type="character" w:customStyle="1" w:styleId="WW8Num158z0">
    <w:name w:val="WW8Num158z0"/>
    <w:rsid w:val="00E949E2"/>
    <w:rPr>
      <w:rFonts w:ascii="Wingdings" w:hAnsi="Wingdings" w:hint="default"/>
    </w:rPr>
  </w:style>
  <w:style w:type="character" w:customStyle="1" w:styleId="WW8Num159z0">
    <w:name w:val="WW8Num159z0"/>
    <w:rsid w:val="00E949E2"/>
    <w:rPr>
      <w:rFonts w:ascii="Symbol" w:hAnsi="Symbol" w:hint="default"/>
    </w:rPr>
  </w:style>
  <w:style w:type="character" w:customStyle="1" w:styleId="WW8Num159z1">
    <w:name w:val="WW8Num159z1"/>
    <w:rsid w:val="00E949E2"/>
    <w:rPr>
      <w:rFonts w:ascii="Courier New" w:hAnsi="Courier New" w:cs="Courier New" w:hint="default"/>
    </w:rPr>
  </w:style>
  <w:style w:type="character" w:customStyle="1" w:styleId="WW8Num159z2">
    <w:name w:val="WW8Num159z2"/>
    <w:rsid w:val="00E949E2"/>
    <w:rPr>
      <w:rFonts w:ascii="Wingdings" w:hAnsi="Wingdings" w:hint="default"/>
    </w:rPr>
  </w:style>
  <w:style w:type="character" w:customStyle="1" w:styleId="WW8Num161z0">
    <w:name w:val="WW8Num161z0"/>
    <w:rsid w:val="00E949E2"/>
    <w:rPr>
      <w:rFonts w:ascii="Symbol" w:hAnsi="Symbol" w:hint="default"/>
      <w:szCs w:val="24"/>
    </w:rPr>
  </w:style>
  <w:style w:type="character" w:customStyle="1" w:styleId="WW8Num161z1">
    <w:name w:val="WW8Num161z1"/>
    <w:rsid w:val="00E949E2"/>
    <w:rPr>
      <w:rFonts w:ascii="Courier New" w:hAnsi="Courier New" w:cs="Courier New" w:hint="default"/>
    </w:rPr>
  </w:style>
  <w:style w:type="character" w:customStyle="1" w:styleId="WW8Num161z2">
    <w:name w:val="WW8Num161z2"/>
    <w:rsid w:val="00E949E2"/>
    <w:rPr>
      <w:rFonts w:ascii="Wingdings" w:hAnsi="Wingdings" w:hint="default"/>
    </w:rPr>
  </w:style>
  <w:style w:type="character" w:customStyle="1" w:styleId="WW8Num161z3">
    <w:name w:val="WW8Num161z3"/>
    <w:rsid w:val="00E949E2"/>
    <w:rPr>
      <w:rFonts w:ascii="Symbol" w:hAnsi="Symbol" w:hint="default"/>
    </w:rPr>
  </w:style>
  <w:style w:type="character" w:customStyle="1" w:styleId="WW8Num164z0">
    <w:name w:val="WW8Num164z0"/>
    <w:rsid w:val="00E949E2"/>
    <w:rPr>
      <w:rFonts w:ascii="Wingdings" w:hAnsi="Wingdings" w:hint="default"/>
    </w:rPr>
  </w:style>
  <w:style w:type="character" w:customStyle="1" w:styleId="WW8Num164z1">
    <w:name w:val="WW8Num164z1"/>
    <w:rsid w:val="00E949E2"/>
    <w:rPr>
      <w:rFonts w:ascii="Courier New" w:hAnsi="Courier New" w:cs="Courier New" w:hint="default"/>
    </w:rPr>
  </w:style>
  <w:style w:type="character" w:customStyle="1" w:styleId="WW8Num164z3">
    <w:name w:val="WW8Num164z3"/>
    <w:rsid w:val="00E949E2"/>
    <w:rPr>
      <w:rFonts w:ascii="Symbol" w:hAnsi="Symbol" w:hint="default"/>
    </w:rPr>
  </w:style>
  <w:style w:type="character" w:customStyle="1" w:styleId="WW8Num166z0">
    <w:name w:val="WW8Num166z0"/>
    <w:rsid w:val="00E949E2"/>
    <w:rPr>
      <w:rFonts w:ascii="Symbol" w:hAnsi="Symbol" w:hint="default"/>
    </w:rPr>
  </w:style>
  <w:style w:type="character" w:customStyle="1" w:styleId="WW8Num166z1">
    <w:name w:val="WW8Num166z1"/>
    <w:rsid w:val="00E949E2"/>
    <w:rPr>
      <w:rFonts w:ascii="Courier New" w:hAnsi="Courier New" w:cs="Courier New" w:hint="default"/>
    </w:rPr>
  </w:style>
  <w:style w:type="character" w:customStyle="1" w:styleId="WW8Num166z2">
    <w:name w:val="WW8Num166z2"/>
    <w:rsid w:val="00E949E2"/>
    <w:rPr>
      <w:rFonts w:ascii="Wingdings" w:hAnsi="Wingdings" w:hint="default"/>
    </w:rPr>
  </w:style>
  <w:style w:type="character" w:customStyle="1" w:styleId="WW8Num33z4">
    <w:name w:val="WW8Num33z4"/>
    <w:rsid w:val="00E949E2"/>
    <w:rPr>
      <w:rFonts w:ascii="Courier New" w:hAnsi="Courier New" w:cs="Courier New" w:hint="default"/>
    </w:rPr>
  </w:style>
  <w:style w:type="character" w:customStyle="1" w:styleId="WW8Num90z0">
    <w:name w:val="WW8Num90z0"/>
    <w:rsid w:val="00E949E2"/>
    <w:rPr>
      <w:rFonts w:ascii="Wingdings" w:hAnsi="Wingdings" w:hint="default"/>
    </w:rPr>
  </w:style>
  <w:style w:type="character" w:customStyle="1" w:styleId="WW8Num90z1">
    <w:name w:val="WW8Num90z1"/>
    <w:rsid w:val="00E949E2"/>
    <w:rPr>
      <w:rFonts w:ascii="Courier New" w:hAnsi="Courier New" w:cs="Courier New" w:hint="default"/>
    </w:rPr>
  </w:style>
  <w:style w:type="character" w:customStyle="1" w:styleId="WW8Num90z3">
    <w:name w:val="WW8Num90z3"/>
    <w:rsid w:val="00E949E2"/>
    <w:rPr>
      <w:rFonts w:ascii="Symbol" w:hAnsi="Symbol" w:hint="default"/>
    </w:rPr>
  </w:style>
  <w:style w:type="character" w:customStyle="1" w:styleId="WW8Num93z1">
    <w:name w:val="WW8Num93z1"/>
    <w:rsid w:val="00E949E2"/>
    <w:rPr>
      <w:rFonts w:ascii="Courier New" w:hAnsi="Courier New" w:cs="Courier New" w:hint="default"/>
    </w:rPr>
  </w:style>
  <w:style w:type="character" w:customStyle="1" w:styleId="WW8Num93z2">
    <w:name w:val="WW8Num93z2"/>
    <w:rsid w:val="00E949E2"/>
    <w:rPr>
      <w:rFonts w:ascii="Wingdings" w:hAnsi="Wingdings" w:hint="default"/>
    </w:rPr>
  </w:style>
  <w:style w:type="character" w:customStyle="1" w:styleId="WW8Num98z2">
    <w:name w:val="WW8Num98z2"/>
    <w:rsid w:val="00E949E2"/>
    <w:rPr>
      <w:rFonts w:ascii="Wingdings" w:hAnsi="Wingdings" w:hint="default"/>
    </w:rPr>
  </w:style>
  <w:style w:type="character" w:customStyle="1" w:styleId="WW8Num111z3">
    <w:name w:val="WW8Num111z3"/>
    <w:rsid w:val="00E949E2"/>
    <w:rPr>
      <w:rFonts w:ascii="Symbol" w:hAnsi="Symbol" w:hint="default"/>
    </w:rPr>
  </w:style>
  <w:style w:type="character" w:customStyle="1" w:styleId="WW8Num113z1">
    <w:name w:val="WW8Num113z1"/>
    <w:rsid w:val="00E949E2"/>
    <w:rPr>
      <w:rFonts w:ascii="Courier New" w:hAnsi="Courier New" w:cs="Courier New" w:hint="default"/>
    </w:rPr>
  </w:style>
  <w:style w:type="character" w:customStyle="1" w:styleId="WW8Num113z2">
    <w:name w:val="WW8Num113z2"/>
    <w:rsid w:val="00E949E2"/>
    <w:rPr>
      <w:rFonts w:ascii="Wingdings" w:hAnsi="Wingdings" w:hint="default"/>
    </w:rPr>
  </w:style>
  <w:style w:type="character" w:customStyle="1" w:styleId="WW8Num116z3">
    <w:name w:val="WW8Num116z3"/>
    <w:rsid w:val="00E949E2"/>
    <w:rPr>
      <w:rFonts w:ascii="Symbol" w:hAnsi="Symbol" w:hint="default"/>
    </w:rPr>
  </w:style>
  <w:style w:type="character" w:customStyle="1" w:styleId="WW8Num126z1">
    <w:name w:val="WW8Num126z1"/>
    <w:rsid w:val="00E949E2"/>
    <w:rPr>
      <w:rFonts w:ascii="Courier New" w:hAnsi="Courier New" w:cs="Courier New" w:hint="default"/>
    </w:rPr>
  </w:style>
  <w:style w:type="character" w:customStyle="1" w:styleId="WW8Num126z2">
    <w:name w:val="WW8Num126z2"/>
    <w:rsid w:val="00E949E2"/>
    <w:rPr>
      <w:rFonts w:ascii="Wingdings" w:hAnsi="Wingdings" w:hint="default"/>
    </w:rPr>
  </w:style>
  <w:style w:type="character" w:customStyle="1" w:styleId="WW8Num126z3">
    <w:name w:val="WW8Num126z3"/>
    <w:rsid w:val="00E949E2"/>
    <w:rPr>
      <w:rFonts w:ascii="Symbol" w:hAnsi="Symbol" w:hint="default"/>
    </w:rPr>
  </w:style>
  <w:style w:type="character" w:customStyle="1" w:styleId="WW8Num129z0">
    <w:name w:val="WW8Num129z0"/>
    <w:rsid w:val="00E949E2"/>
    <w:rPr>
      <w:rFonts w:ascii="Wingdings" w:hAnsi="Wingdings" w:hint="default"/>
    </w:rPr>
  </w:style>
  <w:style w:type="character" w:customStyle="1" w:styleId="WW8Num130z2">
    <w:name w:val="WW8Num130z2"/>
    <w:rsid w:val="00E949E2"/>
    <w:rPr>
      <w:rFonts w:ascii="Times New Roman" w:eastAsia="Times New Roman" w:hAnsi="Times New Roman" w:cs="Times New Roman" w:hint="default"/>
    </w:rPr>
  </w:style>
  <w:style w:type="character" w:customStyle="1" w:styleId="WW8Num132z1">
    <w:name w:val="WW8Num132z1"/>
    <w:rsid w:val="00E949E2"/>
    <w:rPr>
      <w:rFonts w:ascii="Times New Roman" w:eastAsia="Times New Roman" w:hAnsi="Times New Roman" w:cs="Times New Roman" w:hint="default"/>
    </w:rPr>
  </w:style>
  <w:style w:type="character" w:customStyle="1" w:styleId="WW8Num132z2">
    <w:name w:val="WW8Num132z2"/>
    <w:rsid w:val="00E949E2"/>
    <w:rPr>
      <w:rFonts w:ascii="Wingdings" w:hAnsi="Wingdings" w:hint="default"/>
    </w:rPr>
  </w:style>
  <w:style w:type="character" w:customStyle="1" w:styleId="WW8Num132z4">
    <w:name w:val="WW8Num132z4"/>
    <w:rsid w:val="00E949E2"/>
    <w:rPr>
      <w:rFonts w:ascii="Courier New" w:hAnsi="Courier New" w:cs="Courier New" w:hint="default"/>
    </w:rPr>
  </w:style>
  <w:style w:type="character" w:customStyle="1" w:styleId="WW8Num133z0">
    <w:name w:val="WW8Num133z0"/>
    <w:rsid w:val="00E949E2"/>
    <w:rPr>
      <w:rFonts w:ascii="Symbol" w:hAnsi="Symbol" w:hint="default"/>
    </w:rPr>
  </w:style>
  <w:style w:type="character" w:customStyle="1" w:styleId="WW8Num133z1">
    <w:name w:val="WW8Num133z1"/>
    <w:rsid w:val="00E949E2"/>
    <w:rPr>
      <w:rFonts w:ascii="Courier New" w:hAnsi="Courier New" w:cs="Courier New" w:hint="default"/>
    </w:rPr>
  </w:style>
  <w:style w:type="character" w:customStyle="1" w:styleId="WW8Num133z2">
    <w:name w:val="WW8Num133z2"/>
    <w:rsid w:val="00E949E2"/>
    <w:rPr>
      <w:rFonts w:ascii="Wingdings" w:hAnsi="Wingdings" w:hint="default"/>
    </w:rPr>
  </w:style>
  <w:style w:type="character" w:customStyle="1" w:styleId="WW8Num134z0">
    <w:name w:val="WW8Num134z0"/>
    <w:rsid w:val="00E949E2"/>
    <w:rPr>
      <w:rFonts w:ascii="Wingdings" w:hAnsi="Wingdings" w:hint="default"/>
    </w:rPr>
  </w:style>
  <w:style w:type="character" w:customStyle="1" w:styleId="WW8Num138z3">
    <w:name w:val="WW8Num138z3"/>
    <w:rsid w:val="00E949E2"/>
    <w:rPr>
      <w:rFonts w:ascii="Symbol" w:hAnsi="Symbol" w:hint="default"/>
    </w:rPr>
  </w:style>
  <w:style w:type="character" w:customStyle="1" w:styleId="WW8Num140z0">
    <w:name w:val="WW8Num140z0"/>
    <w:rsid w:val="00E949E2"/>
    <w:rPr>
      <w:b/>
      <w:bCs w:val="0"/>
      <w:i w:val="0"/>
      <w:iCs w:val="0"/>
    </w:rPr>
  </w:style>
  <w:style w:type="character" w:customStyle="1" w:styleId="WW8Num141z0">
    <w:name w:val="WW8Num141z0"/>
    <w:rsid w:val="00E949E2"/>
    <w:rPr>
      <w:b/>
      <w:bCs w:val="0"/>
      <w:i w:val="0"/>
      <w:iCs w:val="0"/>
    </w:rPr>
  </w:style>
  <w:style w:type="character" w:customStyle="1" w:styleId="WW8Num144z3">
    <w:name w:val="WW8Num144z3"/>
    <w:rsid w:val="00E949E2"/>
    <w:rPr>
      <w:rFonts w:ascii="Symbol" w:hAnsi="Symbol" w:hint="default"/>
    </w:rPr>
  </w:style>
  <w:style w:type="character" w:customStyle="1" w:styleId="WW8Num147z3">
    <w:name w:val="WW8Num147z3"/>
    <w:rsid w:val="00E949E2"/>
    <w:rPr>
      <w:rFonts w:ascii="Symbol" w:hAnsi="Symbol" w:hint="default"/>
    </w:rPr>
  </w:style>
  <w:style w:type="character" w:customStyle="1" w:styleId="WW-Smbolodenotaalpie">
    <w:name w:val="WW-Símbolo de nota al pie"/>
    <w:rsid w:val="00E949E2"/>
    <w:rPr>
      <w:rFonts w:ascii="Arial" w:hAnsi="Arial" w:cs="Arial" w:hint="default"/>
      <w:b/>
      <w:bCs w:val="0"/>
      <w:vertAlign w:val="superscript"/>
    </w:rPr>
  </w:style>
  <w:style w:type="table" w:styleId="Sombreadovistoso-nfasis5">
    <w:name w:val="Colorful Shading Accent 5"/>
    <w:basedOn w:val="Tablanormal"/>
    <w:link w:val="Sombreadovistoso-nfasis5Car"/>
    <w:uiPriority w:val="71"/>
    <w:semiHidden/>
    <w:unhideWhenUsed/>
    <w:rsid w:val="00E949E2"/>
    <w:rPr>
      <w:rFonts w:ascii="Arial" w:hAnsi="Arial" w:cs="Arial"/>
      <w:lang w:eastAsia="ar-SA"/>
    </w:rPr>
    <w:tblPr>
      <w:tblStyleRowBandSize w:val="1"/>
      <w:tblStyleColBandSize w:val="1"/>
      <w:tblInd w:w="0" w:type="nil"/>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6" w:space="0" w:color="FFFFFF" w:themeColor="background1"/>
        </w:tcBorders>
        <w:shd w:val="clear" w:color="auto" w:fill="255D91" w:themeFill="accent5" w:themeFillShade="99"/>
      </w:tcPr>
    </w:tblStylePr>
    <w:tblStylePr w:type="firstCol">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style>
  <w:style w:type="character" w:customStyle="1" w:styleId="Sombreadovistoso-nfasis5Car">
    <w:name w:val="Sombreado vistoso - Énfasis 5 Car"/>
    <w:link w:val="Sombreadovistoso-nfasis5"/>
    <w:uiPriority w:val="71"/>
    <w:semiHidden/>
    <w:locked/>
    <w:rsid w:val="00E949E2"/>
    <w:rPr>
      <w:rFonts w:ascii="Arial" w:hAnsi="Arial" w:cs="Arial" w:hint="default"/>
      <w:sz w:val="24"/>
      <w:lang w:eastAsia="ar-SA"/>
    </w:rPr>
  </w:style>
  <w:style w:type="character" w:customStyle="1" w:styleId="eacep1">
    <w:name w:val="eacep1"/>
    <w:rsid w:val="00E949E2"/>
    <w:rPr>
      <w:color w:val="000000"/>
    </w:rPr>
  </w:style>
  <w:style w:type="table" w:styleId="Cuadrculaclara-nfasis4">
    <w:name w:val="Light Grid Accent 4"/>
    <w:basedOn w:val="Tablanormal"/>
    <w:link w:val="Cuadrculaclara-nfasis4Car"/>
    <w:uiPriority w:val="1"/>
    <w:semiHidden/>
    <w:unhideWhenUsed/>
    <w:rsid w:val="00E949E2"/>
    <w:rPr>
      <w:rFonts w:ascii="Calibri" w:hAnsi="Calibri" w:cs="Calibri"/>
      <w:sz w:val="22"/>
      <w:szCs w:val="22"/>
    </w:rPr>
    <w:tblPr>
      <w:tblStyleRowBandSize w:val="1"/>
      <w:tblStyleColBandSize w:val="1"/>
      <w:tblInd w:w="0" w:type="nil"/>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Lines="0" w:before="0" w:beforeAutospacing="0" w:afterLines="0" w:after="0" w:afterAutospacing="0" w:line="240" w:lineRule="auto"/>
      </w:p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Lines="0" w:before="0" w:beforeAutospacing="0" w:afterLines="0" w:after="0" w:afterAutospacing="0" w:line="240" w:lineRule="auto"/>
      </w:p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lastCol">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character" w:customStyle="1" w:styleId="Cuadrculaclara-nfasis4Car">
    <w:name w:val="Cuadrícula clara - Énfasis 4 Car"/>
    <w:link w:val="Cuadrculaclara-nfasis4"/>
    <w:uiPriority w:val="1"/>
    <w:semiHidden/>
    <w:locked/>
    <w:rsid w:val="00E949E2"/>
    <w:rPr>
      <w:rFonts w:ascii="Calibri" w:hAnsi="Calibri" w:cs="Calibri" w:hint="default"/>
      <w:sz w:val="22"/>
      <w:szCs w:val="22"/>
    </w:rPr>
  </w:style>
  <w:style w:type="character" w:customStyle="1" w:styleId="CarCarCar1">
    <w:name w:val="Car Car Car1"/>
    <w:uiPriority w:val="99"/>
    <w:rsid w:val="00E949E2"/>
    <w:rPr>
      <w:sz w:val="24"/>
      <w:szCs w:val="24"/>
      <w:lang w:val="es-ES" w:eastAsia="es-ES"/>
    </w:rPr>
  </w:style>
  <w:style w:type="character" w:customStyle="1" w:styleId="Textoindependiente2Car1">
    <w:name w:val="Texto independiente 2 Car1"/>
    <w:uiPriority w:val="99"/>
    <w:semiHidden/>
    <w:locked/>
    <w:rsid w:val="00E949E2"/>
    <w:rPr>
      <w:rFonts w:ascii="Calibri" w:eastAsia="Calibri" w:hAnsi="Calibri"/>
      <w:sz w:val="22"/>
      <w:szCs w:val="22"/>
      <w:lang w:eastAsia="en-US"/>
    </w:rPr>
  </w:style>
  <w:style w:type="character" w:customStyle="1" w:styleId="Sangra3detindependienteCar1">
    <w:name w:val="Sangría 3 de t. independiente Car1"/>
    <w:link w:val="Sangra3detindependiente"/>
    <w:uiPriority w:val="99"/>
    <w:semiHidden/>
    <w:locked/>
    <w:rsid w:val="00E949E2"/>
    <w:rPr>
      <w:rFonts w:ascii="Calibri" w:eastAsia="Calibri" w:hAnsi="Calibri"/>
      <w:sz w:val="16"/>
      <w:szCs w:val="16"/>
      <w:lang w:eastAsia="en-US"/>
    </w:rPr>
  </w:style>
  <w:style w:type="character" w:customStyle="1" w:styleId="CarCarCar3">
    <w:name w:val="Car Car Car3"/>
    <w:rsid w:val="00E949E2"/>
    <w:rPr>
      <w:rFonts w:ascii="Arial" w:hAnsi="Arial" w:cs="Arial" w:hint="default"/>
      <w:sz w:val="24"/>
      <w:lang w:val="es-MX" w:eastAsia="ar-SA" w:bidi="ar-SA"/>
    </w:rPr>
  </w:style>
  <w:style w:type="character" w:customStyle="1" w:styleId="CarCar4">
    <w:name w:val="Car Car4"/>
    <w:rsid w:val="00E949E2"/>
    <w:rPr>
      <w:rFonts w:ascii="Arial" w:hAnsi="Arial" w:cs="Arial" w:hint="default"/>
      <w:sz w:val="24"/>
      <w:lang w:val="es-MX" w:eastAsia="ar-SA" w:bidi="ar-SA"/>
    </w:rPr>
  </w:style>
  <w:style w:type="character" w:customStyle="1" w:styleId="CarCar11">
    <w:name w:val="Car Car11"/>
    <w:rsid w:val="00E949E2"/>
    <w:rPr>
      <w:rFonts w:ascii="Arial" w:hAnsi="Arial" w:cs="Arial" w:hint="default"/>
      <w:sz w:val="24"/>
      <w:lang w:val="es-MX" w:eastAsia="ar-SA" w:bidi="ar-SA"/>
    </w:rPr>
  </w:style>
  <w:style w:type="character" w:customStyle="1" w:styleId="CarCar21">
    <w:name w:val="Car Car21"/>
    <w:rsid w:val="00E949E2"/>
    <w:rPr>
      <w:rFonts w:ascii="Arial" w:hAnsi="Arial" w:cs="Arial" w:hint="default"/>
      <w:sz w:val="20"/>
      <w:szCs w:val="20"/>
      <w:lang w:eastAsia="ar-SA" w:bidi="ar-SA"/>
    </w:rPr>
  </w:style>
  <w:style w:type="character" w:customStyle="1" w:styleId="CarCar101">
    <w:name w:val="Car Car101"/>
    <w:rsid w:val="00E949E2"/>
    <w:rPr>
      <w:rFonts w:ascii="Arial" w:hAnsi="Arial" w:cs="Arial" w:hint="default"/>
      <w:b/>
      <w:bCs/>
      <w:sz w:val="24"/>
      <w:lang w:val="es-ES" w:eastAsia="ar-SA" w:bidi="ar-SA"/>
    </w:rPr>
  </w:style>
  <w:style w:type="table" w:styleId="Listaoscura-nfasis5">
    <w:name w:val="Dark List Accent 5"/>
    <w:basedOn w:val="Tablanormal"/>
    <w:uiPriority w:val="34"/>
    <w:semiHidden/>
    <w:unhideWhenUsed/>
    <w:rsid w:val="00E949E2"/>
    <w:rPr>
      <w:rFonts w:ascii="Univers" w:hAnsi="Univers"/>
      <w:lang w:val="es-ES" w:eastAsia="ar-SA"/>
    </w:rPr>
    <w:tblPr>
      <w:tblStyleRowBandSize w:val="1"/>
      <w:tblStyleColBandSize w:val="1"/>
      <w:tblInd w:w="0" w:type="nil"/>
    </w:tblPr>
    <w:tcPr>
      <w:shd w:val="clear" w:color="auto" w:fill="5B9BD5" w:themeFill="accent5"/>
    </w:tcPr>
    <w:tblStylePr w:type="firstRow">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character" w:customStyle="1" w:styleId="Heading3Char1">
    <w:name w:val="Heading 3 Char1"/>
    <w:aliases w:val="H3 Char,Heading 3 Char Char"/>
    <w:uiPriority w:val="9"/>
    <w:rsid w:val="00E949E2"/>
    <w:rPr>
      <w:rFonts w:ascii="Arial" w:eastAsia="Times New Roman" w:hAnsi="Arial" w:cs="Times New Roman" w:hint="default"/>
      <w:b/>
      <w:bCs w:val="0"/>
      <w:color w:val="1F497D"/>
      <w:spacing w:val="-8"/>
      <w:szCs w:val="20"/>
      <w:lang w:eastAsia="ar-SA"/>
    </w:rPr>
  </w:style>
  <w:style w:type="character" w:customStyle="1" w:styleId="A8">
    <w:name w:val="A8"/>
    <w:uiPriority w:val="99"/>
    <w:rsid w:val="00E949E2"/>
    <w:rPr>
      <w:rFonts w:ascii="Cisco-Regular" w:hAnsi="Cisco-Regular" w:cs="Cisco-Regular" w:hint="default"/>
      <w:color w:val="000000"/>
      <w:sz w:val="18"/>
      <w:szCs w:val="18"/>
    </w:rPr>
  </w:style>
  <w:style w:type="character" w:customStyle="1" w:styleId="ccmtdefault">
    <w:name w:val="ccmtdefault"/>
    <w:rsid w:val="00E949E2"/>
  </w:style>
  <w:style w:type="character" w:customStyle="1" w:styleId="hps">
    <w:name w:val="hps"/>
    <w:rsid w:val="00E949E2"/>
  </w:style>
  <w:style w:type="character" w:customStyle="1" w:styleId="Tabladelista6concolores1">
    <w:name w:val="Tabla de lista 6 con colores1"/>
    <w:uiPriority w:val="33"/>
    <w:qFormat/>
    <w:rsid w:val="00E949E2"/>
    <w:rPr>
      <w:b/>
      <w:bCs/>
      <w:smallCaps/>
      <w:spacing w:val="5"/>
    </w:rPr>
  </w:style>
  <w:style w:type="character" w:customStyle="1" w:styleId="slicetext1">
    <w:name w:val="slicetext1"/>
    <w:rsid w:val="00E949E2"/>
    <w:rPr>
      <w:color w:val="000000"/>
    </w:rPr>
  </w:style>
  <w:style w:type="character" w:customStyle="1" w:styleId="A5">
    <w:name w:val="A5"/>
    <w:uiPriority w:val="99"/>
    <w:rsid w:val="00E949E2"/>
    <w:rPr>
      <w:rFonts w:ascii="Antenna Light" w:hAnsi="Antenna Light" w:cs="Antenna Light" w:hint="default"/>
      <w:color w:val="211D1E"/>
      <w:sz w:val="15"/>
      <w:szCs w:val="15"/>
    </w:rPr>
  </w:style>
  <w:style w:type="character" w:customStyle="1" w:styleId="Caracteresdenotaalpie">
    <w:name w:val="Caracteres de nota al pie"/>
    <w:rsid w:val="00E949E2"/>
  </w:style>
  <w:style w:type="character" w:customStyle="1" w:styleId="Listamulticolor-nfasis1Car">
    <w:name w:val="Lista multicolor - Énfasis 1 Car"/>
    <w:uiPriority w:val="34"/>
    <w:locked/>
    <w:rsid w:val="00E949E2"/>
    <w:rPr>
      <w:rFonts w:ascii="Times New Roman" w:eastAsia="Times New Roman" w:hAnsi="Times New Roman" w:cs="Times New Roman" w:hint="default"/>
      <w:sz w:val="22"/>
      <w:szCs w:val="22"/>
    </w:rPr>
  </w:style>
  <w:style w:type="character" w:customStyle="1" w:styleId="TextocomentarioCar1">
    <w:name w:val="Texto comentario Car1"/>
    <w:uiPriority w:val="99"/>
    <w:semiHidden/>
    <w:rsid w:val="00E949E2"/>
    <w:rPr>
      <w:sz w:val="20"/>
      <w:szCs w:val="20"/>
    </w:rPr>
  </w:style>
  <w:style w:type="table" w:styleId="Tablamoderna">
    <w:name w:val="Table Contemporary"/>
    <w:basedOn w:val="Tablanormal"/>
    <w:semiHidden/>
    <w:unhideWhenUsed/>
    <w:rsid w:val="00E949E2"/>
    <w:rPr>
      <w:sz w:val="20"/>
      <w:szCs w:val="20"/>
      <w:lang w:val="es-ES_tradnl" w:eastAsia="en-US"/>
    </w:r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sutil2">
    <w:name w:val="Table Subtle 2"/>
    <w:basedOn w:val="Tablanormal"/>
    <w:semiHidden/>
    <w:unhideWhenUsed/>
    <w:rsid w:val="00E949E2"/>
    <w:pPr>
      <w:widowControl w:val="0"/>
      <w:suppressAutoHyphens/>
      <w:jc w:val="both"/>
    </w:pPr>
    <w:rPr>
      <w:sz w:val="20"/>
      <w:szCs w:val="20"/>
    </w:rPr>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web1">
    <w:name w:val="Table Web 1"/>
    <w:basedOn w:val="Tablanormal"/>
    <w:semiHidden/>
    <w:unhideWhenUsed/>
    <w:rsid w:val="00E949E2"/>
    <w:pPr>
      <w:widowControl w:val="0"/>
      <w:suppressAutoHyphens/>
      <w:jc w:val="both"/>
    </w:pPr>
    <w:rPr>
      <w:sz w:val="20"/>
      <w:szCs w:val="20"/>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Sombreadomedio2-nfasis4">
    <w:name w:val="Medium Shading 2 Accent 4"/>
    <w:basedOn w:val="Tablanormal"/>
    <w:uiPriority w:val="61"/>
    <w:semiHidden/>
    <w:unhideWhenUsed/>
    <w:rsid w:val="00E949E2"/>
    <w:rPr>
      <w:rFonts w:ascii="Arial" w:eastAsia="Calibri" w:hAnsi="Arial"/>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ombreadoclaro-nfasis6">
    <w:name w:val="Light Shading Accent 6"/>
    <w:basedOn w:val="Tablanormal"/>
    <w:uiPriority w:val="67"/>
    <w:semiHidden/>
    <w:unhideWhenUsed/>
    <w:rsid w:val="00E949E2"/>
    <w:rPr>
      <w:rFonts w:ascii="Calibri" w:eastAsia="Calibri" w:hAnsi="Calibri"/>
      <w:sz w:val="20"/>
      <w:szCs w:val="20"/>
      <w:lang w:val="en-US"/>
    </w:rPr>
    <w:tblPr>
      <w:tblStyleRowBandSize w:val="1"/>
      <w:tblStyleColBandSize w:val="1"/>
      <w:tblInd w:w="0" w:type="nil"/>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7BA0CD"/>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styleId="Listamedia2-nfasis6">
    <w:name w:val="Medium List 2 Accent 6"/>
    <w:basedOn w:val="Tablanormal"/>
    <w:uiPriority w:val="73"/>
    <w:semiHidden/>
    <w:unhideWhenUsed/>
    <w:rsid w:val="00E949E2"/>
    <w:rPr>
      <w:rFonts w:ascii="Calibri" w:eastAsia="Calibri" w:hAnsi="Calibri"/>
      <w:color w:val="000000"/>
      <w:sz w:val="20"/>
      <w:szCs w:val="20"/>
      <w:lang w:val="en-US"/>
    </w:rPr>
    <w:tblPr>
      <w:tblStyleRowBandSize w:val="1"/>
      <w:tblStyleColBandSize w:val="1"/>
      <w:tblInd w:w="0" w:type="nil"/>
      <w:tblBorders>
        <w:insideH w:val="single" w:sz="4" w:space="0" w:color="FFFFFF"/>
      </w:tblBorders>
    </w:tblPr>
    <w:tcPr>
      <w:shd w:val="clear" w:color="auto" w:fill="DBE5F1"/>
    </w:tcPr>
    <w:tblStylePr w:type="firstRow">
      <w:rPr>
        <w:rFonts w:ascii="Calibri" w:hAnsi="Calibri" w:cs="Times New Roman" w:hint="default"/>
        <w:b/>
        <w:bCs/>
      </w:rPr>
      <w:tblPr/>
      <w:tcPr>
        <w:shd w:val="clear" w:color="auto" w:fill="B8CCE4"/>
      </w:tcPr>
    </w:tblStylePr>
    <w:tblStylePr w:type="lastRow">
      <w:rPr>
        <w:rFonts w:ascii="Calibri" w:hAnsi="Calibri" w:cs="Times New Roman" w:hint="default"/>
        <w:b/>
        <w:bCs/>
        <w:color w:val="000000"/>
      </w:rPr>
      <w:tblPr/>
      <w:tcPr>
        <w:shd w:val="clear" w:color="auto" w:fill="B8CCE4"/>
      </w:tcPr>
    </w:tblStylePr>
    <w:tblStylePr w:type="firstCol">
      <w:rPr>
        <w:rFonts w:ascii="Calibri" w:hAnsi="Calibri" w:cs="Times New Roman" w:hint="default"/>
        <w:color w:val="FFFFFF"/>
      </w:rPr>
      <w:tblPr/>
      <w:tcPr>
        <w:shd w:val="clear" w:color="auto" w:fill="365F91"/>
      </w:tcPr>
    </w:tblStylePr>
    <w:tblStylePr w:type="lastCol">
      <w:rPr>
        <w:rFonts w:ascii="Calibri" w:hAnsi="Calibri" w:cs="Times New Roman" w:hint="default"/>
        <w:color w:val="FFFFFF"/>
      </w:rPr>
      <w:tblPr/>
      <w:tcPr>
        <w:shd w:val="clear" w:color="auto" w:fill="365F91"/>
      </w:tc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customStyle="1" w:styleId="Tablanormal11">
    <w:name w:val="Tabla normal 11"/>
    <w:basedOn w:val="Tablanormal"/>
    <w:uiPriority w:val="60"/>
    <w:rsid w:val="00E949E2"/>
    <w:rPr>
      <w:rFonts w:ascii="Calibri" w:eastAsia="Calibri" w:hAnsi="Calibri"/>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adelista7concolores-nfasis11">
    <w:name w:val="Tabla de lista 7 con colores - Énfasis 11"/>
    <w:basedOn w:val="Tablanormal"/>
    <w:uiPriority w:val="40"/>
    <w:rsid w:val="00E949E2"/>
    <w:rPr>
      <w:rFonts w:ascii="Arial" w:eastAsia="Calibri" w:hAnsi="Arial"/>
      <w:sz w:val="20"/>
      <w:szCs w:val="20"/>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Sombreadomedio11">
    <w:name w:val="Sombreado medio 11"/>
    <w:basedOn w:val="Tablanormal"/>
    <w:uiPriority w:val="99"/>
    <w:rsid w:val="00E949E2"/>
    <w:rPr>
      <w:rFonts w:ascii="Calibri" w:eastAsia="Calibri" w:hAnsi="Calibri"/>
      <w:sz w:val="22"/>
      <w:szCs w:val="22"/>
      <w:lang w:eastAsia="en-US"/>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staclara1">
    <w:name w:val="Lista clara1"/>
    <w:basedOn w:val="Tablanormal"/>
    <w:uiPriority w:val="99"/>
    <w:rsid w:val="00E949E2"/>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doclaro1">
    <w:name w:val="Sombreado claro1"/>
    <w:basedOn w:val="Tablanormal"/>
    <w:uiPriority w:val="60"/>
    <w:rsid w:val="00E949E2"/>
    <w:rPr>
      <w:rFonts w:ascii="Calibri" w:eastAsia="Calibri" w:hAnsi="Calibri"/>
      <w:color w:val="000000"/>
      <w:sz w:val="22"/>
      <w:szCs w:val="22"/>
      <w:lang w:eastAsia="en-US"/>
    </w:rPr>
    <w:tblPr>
      <w:tblStyleRowBandSize w:val="1"/>
      <w:tblStyleColBandSize w:val="1"/>
      <w:tblInd w:w="0" w:type="nil"/>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uiPriority w:val="60"/>
    <w:rsid w:val="00E949E2"/>
    <w:rPr>
      <w:rFonts w:ascii="Calibri" w:eastAsia="Calibri" w:hAnsi="Calibri"/>
      <w:color w:val="365F91"/>
      <w:sz w:val="22"/>
      <w:szCs w:val="22"/>
      <w:lang w:eastAsia="en-US"/>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adecuadrcula6concolores-nfasis31">
    <w:name w:val="Tabla de cuadrícula 6 con colores - Énfasis 31"/>
    <w:basedOn w:val="Tablanormal"/>
    <w:uiPriority w:val="64"/>
    <w:qFormat/>
    <w:rsid w:val="00E949E2"/>
    <w:rPr>
      <w:rFonts w:ascii="Calibri" w:eastAsia="Calibri" w:hAnsi="Calibri"/>
      <w:sz w:val="22"/>
      <w:szCs w:val="22"/>
      <w:lang w:eastAsia="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decuadrcula6concolores-nfasis51">
    <w:name w:val="Tabla de cuadrícula 6 con colores - Énfasis 51"/>
    <w:basedOn w:val="Tablanormal"/>
    <w:uiPriority w:val="64"/>
    <w:rsid w:val="00E949E2"/>
    <w:rPr>
      <w:rFonts w:ascii="Calibri" w:eastAsia="Calibri" w:hAnsi="Calibri"/>
      <w:sz w:val="22"/>
      <w:szCs w:val="22"/>
      <w:lang w:eastAsia="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sutil21">
    <w:name w:val="Tabla sutil 21"/>
    <w:basedOn w:val="Tablanormal"/>
    <w:semiHidden/>
    <w:rsid w:val="00E949E2"/>
    <w:pPr>
      <w:widowControl w:val="0"/>
      <w:suppressAutoHyphens/>
      <w:jc w:val="both"/>
    </w:pPr>
    <w:rPr>
      <w:sz w:val="20"/>
      <w:szCs w:val="20"/>
      <w:lang w:eastAsia="en-US"/>
    </w:rPr>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1">
    <w:name w:val="Tabla web 11"/>
    <w:basedOn w:val="Tablanormal"/>
    <w:semiHidden/>
    <w:rsid w:val="00E949E2"/>
    <w:pPr>
      <w:widowControl w:val="0"/>
      <w:suppressAutoHyphens/>
      <w:jc w:val="both"/>
    </w:pPr>
    <w:rPr>
      <w:sz w:val="20"/>
      <w:szCs w:val="20"/>
      <w:lang w:eastAsia="en-US"/>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
    <w:name w:val="Tabla con cuadrícula1"/>
    <w:basedOn w:val="Tablanormal"/>
    <w:uiPriority w:val="39"/>
    <w:rsid w:val="00E949E2"/>
    <w:pPr>
      <w:widowControl w:val="0"/>
      <w:suppressAutoHyphens/>
      <w:jc w:val="both"/>
    </w:pPr>
    <w:rPr>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E949E2"/>
    <w:rPr>
      <w:rFonts w:ascii="Arial" w:eastAsia="Calibri" w:hAnsi="Arial"/>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rsid w:val="00E949E2"/>
    <w:rPr>
      <w:sz w:val="20"/>
      <w:szCs w:val="20"/>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rsid w:val="00E949E2"/>
    <w:pPr>
      <w:widowControl w:val="0"/>
      <w:suppressAutoHyphens/>
      <w:jc w:val="both"/>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web12">
    <w:name w:val="Tabla web 12"/>
    <w:basedOn w:val="Tablanormal"/>
    <w:rsid w:val="00E949E2"/>
    <w:pPr>
      <w:widowControl w:val="0"/>
      <w:suppressAutoHyphens/>
      <w:jc w:val="both"/>
    </w:pPr>
    <w:rPr>
      <w:sz w:val="20"/>
      <w:szCs w:val="20"/>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5">
    <w:name w:val="Tabla con cuadrícula15"/>
    <w:basedOn w:val="Tablanormal"/>
    <w:uiPriority w:val="59"/>
    <w:rsid w:val="00E949E2"/>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2">
    <w:name w:val="Lista clara2"/>
    <w:basedOn w:val="Tablanormal"/>
    <w:uiPriority w:val="61"/>
    <w:rsid w:val="00E949E2"/>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6">
    <w:name w:val="Tabla con cuadrícula16"/>
    <w:basedOn w:val="Tablanormal"/>
    <w:uiPriority w:val="59"/>
    <w:rsid w:val="00E949E2"/>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3">
    <w:name w:val="Lista clara3"/>
    <w:basedOn w:val="Tablanormal"/>
    <w:uiPriority w:val="61"/>
    <w:rsid w:val="00E949E2"/>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7">
    <w:name w:val="Tabla con cuadrícula17"/>
    <w:basedOn w:val="Tablanormal"/>
    <w:uiPriority w:val="59"/>
    <w:rsid w:val="00E949E2"/>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4">
    <w:name w:val="Lista clara4"/>
    <w:basedOn w:val="Tablanormal"/>
    <w:uiPriority w:val="61"/>
    <w:rsid w:val="00E949E2"/>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8">
    <w:name w:val="Tabla con cuadrícula18"/>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uiPriority w:val="59"/>
    <w:rsid w:val="00E949E2"/>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1">
    <w:name w:val="Lista clara11"/>
    <w:basedOn w:val="Tablanormal"/>
    <w:uiPriority w:val="99"/>
    <w:rsid w:val="00E949E2"/>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Cuadrculaclara-nfasis11">
    <w:name w:val="Cuadrícula clara - Énfasis 11"/>
    <w:basedOn w:val="Tablanormal"/>
    <w:uiPriority w:val="62"/>
    <w:rsid w:val="00E949E2"/>
    <w:rPr>
      <w:rFonts w:ascii="Calibri" w:eastAsia="Calibri" w:hAnsi="Calibri"/>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Tabladecuadrcula3-nfasis51">
    <w:name w:val="Tabla de cuadrícula 3 - Énfasis 51"/>
    <w:basedOn w:val="Tablanormal"/>
    <w:uiPriority w:val="61"/>
    <w:rsid w:val="00E949E2"/>
    <w:rPr>
      <w:rFonts w:ascii="Calibri" w:eastAsia="Calibri" w:hAnsi="Calibri"/>
      <w:sz w:val="22"/>
      <w:szCs w:val="22"/>
      <w:lang w:eastAsia="en-US"/>
    </w:rPr>
    <w:tblPr>
      <w:tblStyleRowBandSize w:val="1"/>
      <w:tblStyleColBandSize w:val="1"/>
      <w:tblInd w:w="0" w:type="nil"/>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Cuadrculaclara1">
    <w:name w:val="Cuadrícula clara1"/>
    <w:basedOn w:val="Tablanormal"/>
    <w:uiPriority w:val="62"/>
    <w:rsid w:val="00E949E2"/>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uiPriority w:val="62"/>
    <w:rsid w:val="00E949E2"/>
    <w:rPr>
      <w:rFonts w:ascii="Calibri" w:eastAsia="Calibri" w:hAnsi="Calibri"/>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MediumGrid31">
    <w:name w:val="Medium Grid 31"/>
    <w:uiPriority w:val="69"/>
    <w:rsid w:val="00E949E2"/>
    <w:rPr>
      <w:rFonts w:ascii="Calibri" w:eastAsia="Calibri" w:hAnsi="Calibri"/>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Tablaconcuadrcula21">
    <w:name w:val="Tabla con cuadrícula21"/>
    <w:basedOn w:val="Tablanormal"/>
    <w:uiPriority w:val="59"/>
    <w:rsid w:val="00E949E2"/>
    <w:pPr>
      <w:widowControl w:val="0"/>
      <w:suppressAutoHyphens/>
      <w:jc w:val="both"/>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medio12">
    <w:name w:val="Sombreado medio 12"/>
    <w:basedOn w:val="Tablanormal"/>
    <w:uiPriority w:val="99"/>
    <w:rsid w:val="00E949E2"/>
    <w:rPr>
      <w:rFonts w:ascii="Calibri" w:eastAsia="Calibri" w:hAnsi="Calibri" w:cs="Calibri"/>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pPr>
      <w:rPr>
        <w:rFonts w:ascii="Calibri" w:hAnsi="Calibri" w:cs="Sylfaen" w:hint="default"/>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pPr>
      <w:rPr>
        <w:rFonts w:ascii="Calibri" w:hAnsi="Calibri" w:cs="Sylfaen" w:hint="default"/>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ascii="Calibri" w:hAnsi="Calibri" w:cs="Sylfaen" w:hint="default"/>
        <w:b/>
        <w:bCs/>
      </w:rPr>
    </w:tblStylePr>
    <w:tblStylePr w:type="lastCol">
      <w:rPr>
        <w:rFonts w:ascii="Calibri" w:hAnsi="Calibri" w:cs="Sylfaen" w:hint="default"/>
        <w:b/>
        <w:bCs/>
      </w:rPr>
    </w:tblStylePr>
    <w:tblStylePr w:type="band1Vert">
      <w:rPr>
        <w:rFonts w:ascii="Calibri" w:hAnsi="Calibri" w:cs="Sylfaen" w:hint="default"/>
      </w:rPr>
      <w:tblPr/>
      <w:tcPr>
        <w:shd w:val="clear" w:color="auto" w:fill="C0C0C0"/>
      </w:tcPr>
    </w:tblStylePr>
    <w:tblStylePr w:type="band1Horz">
      <w:rPr>
        <w:rFonts w:ascii="Calibri" w:hAnsi="Calibri" w:cs="Sylfaen" w:hint="default"/>
      </w:rPr>
      <w:tblPr/>
      <w:tcPr>
        <w:tcBorders>
          <w:insideH w:val="nil"/>
          <w:insideV w:val="nil"/>
        </w:tcBorders>
        <w:shd w:val="clear" w:color="auto" w:fill="C0C0C0"/>
      </w:tcPr>
    </w:tblStylePr>
    <w:tblStylePr w:type="band2Horz">
      <w:rPr>
        <w:rFonts w:ascii="Calibri" w:hAnsi="Calibri" w:cs="Sylfaen" w:hint="default"/>
      </w:rPr>
      <w:tblPr/>
      <w:tcPr>
        <w:tcBorders>
          <w:insideH w:val="nil"/>
          <w:insideV w:val="nil"/>
        </w:tcBorders>
      </w:tcPr>
    </w:tblStylePr>
  </w:style>
  <w:style w:type="table" w:customStyle="1" w:styleId="Listaclara5">
    <w:name w:val="Lista clara5"/>
    <w:basedOn w:val="Tablanormal"/>
    <w:uiPriority w:val="99"/>
    <w:rsid w:val="00E949E2"/>
    <w:rPr>
      <w:rFonts w:ascii="Calibri" w:eastAsia="Calibri" w:hAnsi="Calibri" w:cs="Calibri"/>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pPr>
      <w:rPr>
        <w:rFonts w:ascii="Calibri" w:hAnsi="Calibri" w:cs="Sylfaen" w:hint="default"/>
        <w:b/>
        <w:bCs/>
        <w:color w:val="FFFFFF"/>
      </w:rPr>
      <w:tblPr/>
      <w:tcPr>
        <w:shd w:val="clear" w:color="auto" w:fill="000000"/>
      </w:tcPr>
    </w:tblStylePr>
    <w:tblStylePr w:type="lastRow">
      <w:pPr>
        <w:spacing w:beforeLines="0" w:before="0" w:beforeAutospacing="0" w:afterLines="0" w:after="0" w:afterAutospacing="0"/>
      </w:pPr>
      <w:rPr>
        <w:rFonts w:ascii="Calibri" w:hAnsi="Calibri" w:cs="Sylfaen" w:hint="default"/>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ascii="Calibri" w:hAnsi="Calibri" w:cs="Sylfaen" w:hint="default"/>
        <w:b/>
        <w:bCs/>
      </w:rPr>
    </w:tblStylePr>
    <w:tblStylePr w:type="lastCol">
      <w:rPr>
        <w:rFonts w:ascii="Calibri" w:hAnsi="Calibri" w:cs="Sylfaen" w:hint="default"/>
        <w:b/>
        <w:bCs/>
      </w:rPr>
    </w:tblStylePr>
    <w:tblStylePr w:type="band1Vert">
      <w:rPr>
        <w:rFonts w:ascii="Calibri" w:hAnsi="Calibri" w:cs="Sylfaen" w:hint="default"/>
      </w:rPr>
      <w:tblPr/>
      <w:tcPr>
        <w:tcBorders>
          <w:top w:val="single" w:sz="8" w:space="0" w:color="000000"/>
          <w:left w:val="single" w:sz="8" w:space="0" w:color="000000"/>
          <w:bottom w:val="single" w:sz="8" w:space="0" w:color="000000"/>
          <w:right w:val="single" w:sz="8" w:space="0" w:color="000000"/>
        </w:tcBorders>
      </w:tcPr>
    </w:tblStylePr>
    <w:tblStylePr w:type="band1Horz">
      <w:rPr>
        <w:rFonts w:ascii="Calibri" w:hAnsi="Calibri" w:cs="Sylfaen" w:hint="default"/>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Cuadrculaclara-nfasis12">
    <w:name w:val="Cuadrícula clara - Énfasis 12"/>
    <w:basedOn w:val="Tablanormal"/>
    <w:uiPriority w:val="62"/>
    <w:rsid w:val="00E949E2"/>
    <w:rPr>
      <w:rFonts w:ascii="Calibri" w:eastAsia="Calibri" w:hAnsi="Calibri"/>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nfasis61">
    <w:name w:val="Lista clara - Énfasis 61"/>
    <w:basedOn w:val="Tablanormal"/>
    <w:uiPriority w:val="61"/>
    <w:rsid w:val="00E949E2"/>
    <w:rPr>
      <w:rFonts w:ascii="Calibri" w:eastAsia="Calibri" w:hAnsi="Calibri"/>
      <w:sz w:val="22"/>
      <w:szCs w:val="22"/>
      <w:lang w:eastAsia="en-US"/>
    </w:rPr>
    <w:tblPr>
      <w:tblStyleRowBandSize w:val="1"/>
      <w:tblStyleColBandSize w:val="1"/>
      <w:tblInd w:w="0" w:type="nil"/>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Cuadrculaclara2">
    <w:name w:val="Cuadrícula clara2"/>
    <w:basedOn w:val="Tablanormal"/>
    <w:uiPriority w:val="62"/>
    <w:rsid w:val="00E949E2"/>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Cuadrculamedia1-nfasis11">
    <w:name w:val="Cuadrícula media 1 - Énfasis 11"/>
    <w:basedOn w:val="Tablanormal"/>
    <w:uiPriority w:val="67"/>
    <w:rsid w:val="00E949E2"/>
    <w:rPr>
      <w:rFonts w:ascii="Calibri" w:eastAsia="Calibri" w:hAnsi="Calibri"/>
      <w:sz w:val="20"/>
      <w:szCs w:val="20"/>
      <w:lang w:val="en-US"/>
    </w:rPr>
    <w:tblPr>
      <w:tblStyleRowBandSize w:val="1"/>
      <w:tblStyleColBandSize w:val="1"/>
      <w:tblInd w:w="0" w:type="nil"/>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7BA0CD"/>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customStyle="1" w:styleId="Cuadrculavistosa-nfasis11">
    <w:name w:val="Cuadrícula vistosa - Énfasis 11"/>
    <w:basedOn w:val="Tablanormal"/>
    <w:uiPriority w:val="73"/>
    <w:rsid w:val="00E949E2"/>
    <w:rPr>
      <w:rFonts w:ascii="Calibri" w:eastAsia="Calibri" w:hAnsi="Calibri"/>
      <w:color w:val="000000"/>
      <w:sz w:val="20"/>
      <w:szCs w:val="20"/>
      <w:lang w:val="en-US"/>
    </w:rPr>
    <w:tblPr>
      <w:tblStyleRowBandSize w:val="1"/>
      <w:tblStyleColBandSize w:val="1"/>
      <w:tblInd w:w="0" w:type="nil"/>
      <w:tblBorders>
        <w:insideH w:val="single" w:sz="4" w:space="0" w:color="FFFFFF"/>
      </w:tblBorders>
    </w:tblPr>
    <w:tcPr>
      <w:shd w:val="clear" w:color="auto" w:fill="DBE5F1"/>
    </w:tcPr>
    <w:tblStylePr w:type="firstRow">
      <w:rPr>
        <w:rFonts w:ascii="Calibri" w:hAnsi="Calibri" w:cs="Times New Roman" w:hint="default"/>
        <w:b/>
        <w:bCs/>
      </w:rPr>
      <w:tblPr/>
      <w:tcPr>
        <w:shd w:val="clear" w:color="auto" w:fill="B8CCE4"/>
      </w:tcPr>
    </w:tblStylePr>
    <w:tblStylePr w:type="lastRow">
      <w:rPr>
        <w:rFonts w:ascii="Calibri" w:hAnsi="Calibri" w:cs="Times New Roman" w:hint="default"/>
        <w:b/>
        <w:bCs/>
        <w:color w:val="000000"/>
      </w:rPr>
      <w:tblPr/>
      <w:tcPr>
        <w:shd w:val="clear" w:color="auto" w:fill="B8CCE4"/>
      </w:tcPr>
    </w:tblStylePr>
    <w:tblStylePr w:type="firstCol">
      <w:rPr>
        <w:rFonts w:ascii="Calibri" w:hAnsi="Calibri" w:cs="Times New Roman" w:hint="default"/>
        <w:color w:val="FFFFFF"/>
      </w:rPr>
      <w:tblPr/>
      <w:tcPr>
        <w:shd w:val="clear" w:color="auto" w:fill="365F91"/>
      </w:tcPr>
    </w:tblStylePr>
    <w:tblStylePr w:type="lastCol">
      <w:rPr>
        <w:rFonts w:ascii="Calibri" w:hAnsi="Calibri" w:cs="Times New Roman" w:hint="default"/>
        <w:color w:val="FFFFFF"/>
      </w:rPr>
      <w:tblPr/>
      <w:tcPr>
        <w:shd w:val="clear" w:color="auto" w:fill="365F91"/>
      </w:tc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customStyle="1" w:styleId="LightGrid-Accent111">
    <w:name w:val="Light Grid - Accent 111"/>
    <w:uiPriority w:val="62"/>
    <w:rsid w:val="00E949E2"/>
    <w:rPr>
      <w:rFonts w:ascii="Calibri" w:eastAsia="Calibri" w:hAnsi="Calibri"/>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MediumGrid311">
    <w:name w:val="Medium Grid 311"/>
    <w:uiPriority w:val="69"/>
    <w:rsid w:val="00E949E2"/>
    <w:rPr>
      <w:rFonts w:ascii="Calibri" w:eastAsia="Calibri" w:hAnsi="Calibri"/>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Tablamoderna1">
    <w:name w:val="Tabla moderna1"/>
    <w:basedOn w:val="Tablanormal"/>
    <w:rsid w:val="00E949E2"/>
    <w:rPr>
      <w:sz w:val="20"/>
      <w:szCs w:val="20"/>
      <w:lang w:val="es-ES_tradnl" w:eastAsia="en-US"/>
    </w:r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sutil22">
    <w:name w:val="Tabla sutil 22"/>
    <w:basedOn w:val="Tablanormal"/>
    <w:rsid w:val="00E949E2"/>
    <w:pPr>
      <w:widowControl w:val="0"/>
      <w:suppressAutoHyphens/>
      <w:jc w:val="both"/>
    </w:pPr>
    <w:rPr>
      <w:sz w:val="20"/>
      <w:szCs w:val="20"/>
    </w:rPr>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3">
    <w:name w:val="Tabla web 13"/>
    <w:basedOn w:val="Tablanormal"/>
    <w:rsid w:val="00E949E2"/>
    <w:pPr>
      <w:widowControl w:val="0"/>
      <w:suppressAutoHyphens/>
      <w:jc w:val="both"/>
    </w:pPr>
    <w:rPr>
      <w:sz w:val="20"/>
      <w:szCs w:val="20"/>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Sombreadoclaro2">
    <w:name w:val="Sombreado claro2"/>
    <w:basedOn w:val="Tablanormal"/>
    <w:uiPriority w:val="60"/>
    <w:rsid w:val="00E949E2"/>
    <w:rPr>
      <w:rFonts w:ascii="Calibri" w:eastAsia="Calibri" w:hAnsi="Calibri"/>
      <w:color w:val="000000"/>
      <w:sz w:val="22"/>
      <w:szCs w:val="22"/>
      <w:lang w:eastAsia="en-US"/>
    </w:rPr>
    <w:tblPr>
      <w:tblStyleRowBandSize w:val="1"/>
      <w:tblStyleColBandSize w:val="1"/>
      <w:tblInd w:w="0" w:type="nil"/>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2">
    <w:name w:val="Sombreado claro - Énfasis 12"/>
    <w:basedOn w:val="Tablanormal"/>
    <w:uiPriority w:val="60"/>
    <w:rsid w:val="00E949E2"/>
    <w:rPr>
      <w:rFonts w:ascii="Calibri" w:eastAsia="Calibri" w:hAnsi="Calibri"/>
      <w:color w:val="365F91"/>
      <w:sz w:val="22"/>
      <w:szCs w:val="22"/>
      <w:lang w:eastAsia="en-US"/>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51">
    <w:name w:val="Sombreado medio 2 - Énfasis 51"/>
    <w:basedOn w:val="Tablanormal"/>
    <w:uiPriority w:val="64"/>
    <w:rsid w:val="00E949E2"/>
    <w:rPr>
      <w:rFonts w:ascii="Calibri" w:eastAsia="Calibri" w:hAnsi="Calibri"/>
      <w:sz w:val="22"/>
      <w:szCs w:val="22"/>
      <w:lang w:eastAsia="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medio2-nfasis61">
    <w:name w:val="Sombreado medio 2 - Énfasis 61"/>
    <w:basedOn w:val="Tablanormal"/>
    <w:uiPriority w:val="64"/>
    <w:rsid w:val="00E949E2"/>
    <w:rPr>
      <w:rFonts w:ascii="Calibri" w:eastAsia="Calibri" w:hAnsi="Calibri"/>
      <w:sz w:val="22"/>
      <w:szCs w:val="22"/>
      <w:lang w:eastAsia="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sutil211">
    <w:name w:val="Tabla sutil 211"/>
    <w:basedOn w:val="Tablanormal"/>
    <w:semiHidden/>
    <w:rsid w:val="00E949E2"/>
    <w:pPr>
      <w:widowControl w:val="0"/>
      <w:suppressAutoHyphens/>
      <w:jc w:val="both"/>
    </w:pPr>
    <w:rPr>
      <w:sz w:val="20"/>
      <w:szCs w:val="20"/>
      <w:lang w:eastAsia="en-US"/>
    </w:rPr>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11">
    <w:name w:val="Tabla web 111"/>
    <w:basedOn w:val="Tablanormal"/>
    <w:semiHidden/>
    <w:rsid w:val="00E949E2"/>
    <w:pPr>
      <w:widowControl w:val="0"/>
      <w:suppressAutoHyphens/>
      <w:jc w:val="both"/>
    </w:pPr>
    <w:rPr>
      <w:sz w:val="20"/>
      <w:szCs w:val="20"/>
      <w:lang w:eastAsia="en-US"/>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10">
    <w:name w:val="Tabla con cuadrícula110"/>
    <w:basedOn w:val="Tablanormal"/>
    <w:rsid w:val="00E949E2"/>
    <w:pPr>
      <w:widowControl w:val="0"/>
      <w:suppressAutoHyphens/>
      <w:jc w:val="both"/>
    </w:pPr>
    <w:rPr>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11">
    <w:name w:val="Sombreado claro11"/>
    <w:basedOn w:val="Tablanormal"/>
    <w:uiPriority w:val="60"/>
    <w:rsid w:val="00E949E2"/>
    <w:rPr>
      <w:rFonts w:ascii="Calibri" w:eastAsia="Calibri" w:hAnsi="Calibri"/>
      <w:color w:val="000000"/>
      <w:sz w:val="22"/>
      <w:szCs w:val="22"/>
      <w:lang w:eastAsia="en-US"/>
    </w:rPr>
    <w:tblPr>
      <w:tblStyleRowBandSize w:val="1"/>
      <w:tblStyleColBandSize w:val="1"/>
      <w:tblInd w:w="0" w:type="nil"/>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staclara12">
    <w:name w:val="Lista clara12"/>
    <w:basedOn w:val="Tablanormal"/>
    <w:uiPriority w:val="99"/>
    <w:rsid w:val="00E949E2"/>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100" w:beforeAutospacing="1" w:afterLines="0" w:after="100" w:afterAutospacing="1" w:line="240" w:lineRule="auto"/>
      </w:pPr>
      <w:rPr>
        <w:b/>
        <w:bCs/>
        <w:color w:val="FFFFFF"/>
      </w:rPr>
      <w:tblPr/>
      <w:tcPr>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domedio111">
    <w:name w:val="Sombreado medio 111"/>
    <w:basedOn w:val="Tablanormal"/>
    <w:uiPriority w:val="99"/>
    <w:rsid w:val="00E949E2"/>
    <w:rPr>
      <w:rFonts w:ascii="Calibri" w:eastAsia="Calibri" w:hAnsi="Calibri"/>
      <w:sz w:val="22"/>
      <w:szCs w:val="22"/>
      <w:lang w:eastAsia="en-US"/>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100" w:beforeAutospacing="1" w:afterLines="0" w:after="100" w:afterAutospacing="1"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claro-nfasis111">
    <w:name w:val="Sombreado claro - Énfasis 111"/>
    <w:basedOn w:val="Tablanormal"/>
    <w:uiPriority w:val="60"/>
    <w:rsid w:val="00E949E2"/>
    <w:rPr>
      <w:rFonts w:ascii="Calibri" w:eastAsia="Calibri" w:hAnsi="Calibri"/>
      <w:color w:val="365F91"/>
      <w:sz w:val="22"/>
      <w:szCs w:val="22"/>
      <w:lang w:eastAsia="en-US"/>
    </w:rPr>
    <w:tblPr>
      <w:tblStyleRowBandSize w:val="1"/>
      <w:tblStyleColBandSize w:val="1"/>
      <w:tblInd w:w="0" w:type="nil"/>
      <w:tblBorders>
        <w:top w:val="single" w:sz="8" w:space="0" w:color="4F81BD"/>
        <w:bottom w:val="single" w:sz="8" w:space="0" w:color="4F81BD"/>
      </w:tblBorders>
    </w:tblPr>
    <w:tblStylePr w:type="fir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aconcuadrcula111">
    <w:name w:val="Tabla con cuadrícula111"/>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E949E2"/>
    <w:rPr>
      <w:rFonts w:ascii="Arial" w:eastAsia="Calibri" w:hAnsi="Arial"/>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
    <w:name w:val="Tabla con cuadrícula101"/>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rsid w:val="00E949E2"/>
    <w:rPr>
      <w:sz w:val="20"/>
      <w:szCs w:val="20"/>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1">
    <w:name w:val="Tabla con cuadrícula141"/>
    <w:basedOn w:val="Tablanormal"/>
    <w:rsid w:val="00E949E2"/>
    <w:pPr>
      <w:widowControl w:val="0"/>
      <w:suppressAutoHyphens/>
      <w:jc w:val="both"/>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web121">
    <w:name w:val="Tabla web 121"/>
    <w:basedOn w:val="Tablanormal"/>
    <w:rsid w:val="00E949E2"/>
    <w:pPr>
      <w:widowControl w:val="0"/>
      <w:suppressAutoHyphens/>
      <w:jc w:val="both"/>
    </w:pPr>
    <w:rPr>
      <w:sz w:val="20"/>
      <w:szCs w:val="20"/>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51">
    <w:name w:val="Tabla con cuadrícula151"/>
    <w:basedOn w:val="Tablanormal"/>
    <w:uiPriority w:val="59"/>
    <w:rsid w:val="00E949E2"/>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21">
    <w:name w:val="Lista clara21"/>
    <w:basedOn w:val="Tablanormal"/>
    <w:uiPriority w:val="61"/>
    <w:rsid w:val="00E949E2"/>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61">
    <w:name w:val="Tabla con cuadrícula161"/>
    <w:basedOn w:val="Tablanormal"/>
    <w:uiPriority w:val="59"/>
    <w:rsid w:val="00E949E2"/>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31">
    <w:name w:val="Lista clara31"/>
    <w:basedOn w:val="Tablanormal"/>
    <w:uiPriority w:val="61"/>
    <w:rsid w:val="00E949E2"/>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71">
    <w:name w:val="Tabla con cuadrícula171"/>
    <w:basedOn w:val="Tablanormal"/>
    <w:uiPriority w:val="59"/>
    <w:rsid w:val="00E949E2"/>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41">
    <w:name w:val="Lista clara41"/>
    <w:basedOn w:val="Tablanormal"/>
    <w:uiPriority w:val="61"/>
    <w:rsid w:val="00E949E2"/>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81">
    <w:name w:val="Tabla con cuadrícula181"/>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1">
    <w:name w:val="Tabla con cuadrícula191"/>
    <w:basedOn w:val="Tablanormal"/>
    <w:uiPriority w:val="59"/>
    <w:rsid w:val="00E949E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1">
    <w:name w:val="Tabla con cuadrícula201"/>
    <w:basedOn w:val="Tablanormal"/>
    <w:uiPriority w:val="59"/>
    <w:rsid w:val="00E949E2"/>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11">
    <w:name w:val="Lista clara111"/>
    <w:basedOn w:val="Tablanormal"/>
    <w:uiPriority w:val="61"/>
    <w:rsid w:val="00E949E2"/>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Cuadrculaclara-nfasis111">
    <w:name w:val="Cuadrícula clara - Énfasis 111"/>
    <w:basedOn w:val="Tablanormal"/>
    <w:uiPriority w:val="62"/>
    <w:rsid w:val="00E949E2"/>
    <w:rPr>
      <w:rFonts w:ascii="Calibri" w:eastAsia="Calibri" w:hAnsi="Calibri"/>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Cuadrculaclara11">
    <w:name w:val="Cuadrícula clara11"/>
    <w:basedOn w:val="Tablanormal"/>
    <w:uiPriority w:val="62"/>
    <w:rsid w:val="00E949E2"/>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
    <w:name w:val="11"/>
    <w:basedOn w:val="Tablanormal"/>
    <w:rsid w:val="00E949E2"/>
    <w:pPr>
      <w:spacing w:after="200" w:line="276" w:lineRule="auto"/>
    </w:pPr>
    <w:rPr>
      <w:rFonts w:ascii="Calibri" w:eastAsia="Calibri" w:hAnsi="Calibri" w:cs="Calibri"/>
      <w:color w:val="000000"/>
      <w:sz w:val="22"/>
      <w:szCs w:val="20"/>
    </w:rPr>
    <w:tblPr>
      <w:tblStyleRowBandSize w:val="1"/>
      <w:tblStyleColBandSize w:val="1"/>
      <w:tblInd w:w="0" w:type="nil"/>
      <w:tblCellMar>
        <w:left w:w="0" w:type="dxa"/>
        <w:right w:w="0" w:type="dxa"/>
      </w:tblCellMar>
    </w:tblPr>
  </w:style>
  <w:style w:type="table" w:customStyle="1" w:styleId="10">
    <w:name w:val="10"/>
    <w:basedOn w:val="Tablanormal"/>
    <w:rsid w:val="00E949E2"/>
    <w:pPr>
      <w:spacing w:after="200" w:line="276" w:lineRule="auto"/>
    </w:pPr>
    <w:rPr>
      <w:rFonts w:ascii="Calibri" w:eastAsia="Calibri" w:hAnsi="Calibri" w:cs="Calibri"/>
      <w:color w:val="000000"/>
      <w:sz w:val="22"/>
      <w:szCs w:val="20"/>
    </w:rPr>
    <w:tblPr>
      <w:tblStyleRowBandSize w:val="1"/>
      <w:tblStyleColBandSize w:val="1"/>
      <w:tblInd w:w="0" w:type="nil"/>
      <w:tblCellMar>
        <w:left w:w="0" w:type="dxa"/>
        <w:right w:w="0" w:type="dxa"/>
      </w:tblCellMar>
    </w:tblPr>
  </w:style>
  <w:style w:type="table" w:customStyle="1" w:styleId="Listaclara-nfasis611">
    <w:name w:val="Lista clara - Énfasis 611"/>
    <w:basedOn w:val="Tablanormal"/>
    <w:uiPriority w:val="61"/>
    <w:rsid w:val="00E949E2"/>
    <w:rPr>
      <w:rFonts w:ascii="Calibri" w:eastAsia="Calibri" w:hAnsi="Calibri"/>
      <w:sz w:val="22"/>
      <w:szCs w:val="22"/>
      <w:lang w:eastAsia="en-US"/>
    </w:rPr>
    <w:tblPr>
      <w:tblStyleRowBandSize w:val="1"/>
      <w:tblStyleColBandSize w:val="1"/>
      <w:tblInd w:w="0" w:type="nil"/>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Sombreadomedio2-nfasis511">
    <w:name w:val="Sombreado medio 2 - Énfasis 511"/>
    <w:basedOn w:val="Tablanormal"/>
    <w:uiPriority w:val="64"/>
    <w:rsid w:val="00E949E2"/>
    <w:rPr>
      <w:rFonts w:ascii="Calibri" w:eastAsia="Calibri" w:hAnsi="Calibri"/>
      <w:sz w:val="22"/>
      <w:szCs w:val="22"/>
      <w:lang w:eastAsia="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medio2-nfasis611">
    <w:name w:val="Sombreado medio 2 - Énfasis 611"/>
    <w:basedOn w:val="Tablanormal"/>
    <w:uiPriority w:val="64"/>
    <w:rsid w:val="00E949E2"/>
    <w:rPr>
      <w:rFonts w:ascii="Calibri" w:eastAsia="Calibri" w:hAnsi="Calibri"/>
      <w:sz w:val="22"/>
      <w:szCs w:val="22"/>
      <w:lang w:eastAsia="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claro111">
    <w:name w:val="Sombreado claro111"/>
    <w:basedOn w:val="Tablanormal"/>
    <w:uiPriority w:val="60"/>
    <w:rsid w:val="00E949E2"/>
    <w:rPr>
      <w:rFonts w:ascii="Calibri" w:eastAsia="Calibri" w:hAnsi="Calibri"/>
      <w:color w:val="000000"/>
      <w:sz w:val="22"/>
      <w:szCs w:val="22"/>
      <w:lang w:eastAsia="en-US"/>
    </w:rPr>
    <w:tblPr>
      <w:tblStyleRowBandSize w:val="1"/>
      <w:tblStyleColBandSize w:val="1"/>
      <w:tblInd w:w="0" w:type="nil"/>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medio1111">
    <w:name w:val="Sombreado medio 1111"/>
    <w:basedOn w:val="Tablanormal"/>
    <w:uiPriority w:val="99"/>
    <w:rsid w:val="00E949E2"/>
    <w:rPr>
      <w:rFonts w:ascii="Calibri" w:eastAsia="Calibri" w:hAnsi="Calibri"/>
      <w:sz w:val="22"/>
      <w:szCs w:val="22"/>
      <w:lang w:eastAsia="en-US"/>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100" w:beforeAutospacing="1" w:afterLines="0" w:after="100" w:afterAutospacing="1"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claro-nfasis1111">
    <w:name w:val="Sombreado claro - Énfasis 1111"/>
    <w:basedOn w:val="Tablanormal"/>
    <w:uiPriority w:val="60"/>
    <w:rsid w:val="00E949E2"/>
    <w:rPr>
      <w:rFonts w:ascii="Calibri" w:eastAsia="Calibri" w:hAnsi="Calibri"/>
      <w:color w:val="365F91"/>
      <w:sz w:val="22"/>
      <w:szCs w:val="22"/>
      <w:lang w:eastAsia="en-US"/>
    </w:rPr>
    <w:tblPr>
      <w:tblStyleRowBandSize w:val="1"/>
      <w:tblStyleColBandSize w:val="1"/>
      <w:tblInd w:w="0" w:type="nil"/>
      <w:tblBorders>
        <w:top w:val="single" w:sz="8" w:space="0" w:color="4F81BD"/>
        <w:bottom w:val="single" w:sz="8" w:space="0" w:color="4F81BD"/>
      </w:tblBorders>
    </w:tblPr>
    <w:tblStylePr w:type="fir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claro-nfasis31">
    <w:name w:val="Sombreado claro - Énfasis 31"/>
    <w:basedOn w:val="Tablanormal"/>
    <w:uiPriority w:val="60"/>
    <w:rsid w:val="00E949E2"/>
    <w:rPr>
      <w:rFonts w:ascii="Calibri" w:eastAsia="Calibri" w:hAnsi="Calibri"/>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Listnum1">
    <w:name w:val="List num 1"/>
    <w:basedOn w:val="ListBullet1"/>
    <w:next w:val="ListBullet1"/>
    <w:autoRedefine/>
    <w:rsid w:val="00E949E2"/>
    <w:pPr>
      <w:tabs>
        <w:tab w:val="clear" w:pos="1800"/>
        <w:tab w:val="num" w:pos="720"/>
      </w:tabs>
      <w:ind w:left="360" w:hanging="360"/>
    </w:pPr>
  </w:style>
  <w:style w:type="numbering" w:customStyle="1" w:styleId="Personal12">
    <w:name w:val="Personal 12"/>
    <w:rsid w:val="00E949E2"/>
    <w:pPr>
      <w:numPr>
        <w:numId w:val="62"/>
      </w:numPr>
    </w:pPr>
  </w:style>
  <w:style w:type="numbering" w:customStyle="1" w:styleId="Personal13">
    <w:name w:val="Personal 13"/>
    <w:rsid w:val="00E949E2"/>
    <w:pPr>
      <w:numPr>
        <w:numId w:val="63"/>
      </w:numPr>
    </w:pPr>
  </w:style>
  <w:style w:type="numbering" w:customStyle="1" w:styleId="1111111">
    <w:name w:val="1 / 1.1 / 1.1.11"/>
    <w:rsid w:val="00E949E2"/>
    <w:pPr>
      <w:numPr>
        <w:numId w:val="64"/>
      </w:numPr>
    </w:pPr>
  </w:style>
  <w:style w:type="numbering" w:customStyle="1" w:styleId="Personal111">
    <w:name w:val="Personal 111"/>
    <w:rsid w:val="00E949E2"/>
    <w:pPr>
      <w:numPr>
        <w:numId w:val="65"/>
      </w:numPr>
    </w:pPr>
  </w:style>
  <w:style w:type="numbering" w:customStyle="1" w:styleId="Personal121">
    <w:name w:val="Personal 121"/>
    <w:rsid w:val="00E949E2"/>
    <w:pPr>
      <w:numPr>
        <w:numId w:val="66"/>
      </w:numPr>
    </w:pPr>
  </w:style>
  <w:style w:type="numbering" w:customStyle="1" w:styleId="Personal1">
    <w:name w:val="Personal 1"/>
    <w:rsid w:val="00E949E2"/>
    <w:pPr>
      <w:numPr>
        <w:numId w:val="67"/>
      </w:numPr>
    </w:pPr>
  </w:style>
  <w:style w:type="paragraph" w:styleId="TtuloTDC">
    <w:name w:val="TOC Heading"/>
    <w:basedOn w:val="Ttulo1"/>
    <w:next w:val="Normal"/>
    <w:uiPriority w:val="39"/>
    <w:unhideWhenUsed/>
    <w:qFormat/>
    <w:rsid w:val="00EB2080"/>
    <w:pPr>
      <w:spacing w:before="240" w:after="0" w:line="259" w:lineRule="auto"/>
      <w:outlineLvl w:val="9"/>
    </w:pPr>
    <w:rPr>
      <w:rFonts w:asciiTheme="majorHAnsi" w:eastAsiaTheme="majorEastAsia" w:hAnsiTheme="majorHAnsi" w:cstheme="majorBidi"/>
      <w:b w:val="0"/>
      <w:color w:val="2F5496" w:themeColor="accent1" w:themeShade="BF"/>
      <w:sz w:val="32"/>
      <w:szCs w:val="32"/>
      <w:lang w:eastAsia="es-MX"/>
    </w:rPr>
  </w:style>
  <w:style w:type="character" w:styleId="Mencinsinresolver">
    <w:name w:val="Unresolved Mention"/>
    <w:basedOn w:val="Fuentedeprrafopredeter"/>
    <w:uiPriority w:val="99"/>
    <w:semiHidden/>
    <w:unhideWhenUsed/>
    <w:rsid w:val="00C56CE3"/>
    <w:rPr>
      <w:color w:val="605E5C"/>
      <w:shd w:val="clear" w:color="auto" w:fill="E1DFDD"/>
    </w:rPr>
  </w:style>
  <w:style w:type="paragraph" w:styleId="Cita">
    <w:name w:val="Quote"/>
    <w:basedOn w:val="Normal"/>
    <w:next w:val="Normal"/>
    <w:link w:val="CitaCar"/>
    <w:uiPriority w:val="29"/>
    <w:qFormat/>
    <w:rsid w:val="00F24410"/>
    <w:pPr>
      <w:spacing w:before="160"/>
      <w:jc w:val="center"/>
    </w:pPr>
    <w:rPr>
      <w:i/>
      <w:iCs/>
      <w:color w:val="404040" w:themeColor="text1" w:themeTint="BF"/>
      <w:lang w:eastAsia="es-MX"/>
    </w:rPr>
  </w:style>
  <w:style w:type="character" w:customStyle="1" w:styleId="CitaCar">
    <w:name w:val="Cita Car"/>
    <w:basedOn w:val="Fuentedeprrafopredeter"/>
    <w:link w:val="Cita"/>
    <w:uiPriority w:val="29"/>
    <w:rsid w:val="00F24410"/>
    <w:rPr>
      <w:i/>
      <w:iCs/>
      <w:color w:val="404040" w:themeColor="text1" w:themeTint="BF"/>
    </w:rPr>
  </w:style>
  <w:style w:type="character" w:styleId="nfasisintenso">
    <w:name w:val="Intense Emphasis"/>
    <w:basedOn w:val="Fuentedeprrafopredeter"/>
    <w:uiPriority w:val="21"/>
    <w:qFormat/>
    <w:rsid w:val="00F24410"/>
    <w:rPr>
      <w:i/>
      <w:iCs/>
      <w:color w:val="2F5496" w:themeColor="accent1" w:themeShade="BF"/>
    </w:rPr>
  </w:style>
  <w:style w:type="paragraph" w:styleId="Citadestacada">
    <w:name w:val="Intense Quote"/>
    <w:basedOn w:val="Normal"/>
    <w:next w:val="Normal"/>
    <w:link w:val="CitadestacadaCar"/>
    <w:uiPriority w:val="30"/>
    <w:qFormat/>
    <w:rsid w:val="00F2441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lang w:eastAsia="es-MX"/>
    </w:rPr>
  </w:style>
  <w:style w:type="character" w:customStyle="1" w:styleId="CitadestacadaCar">
    <w:name w:val="Cita destacada Car"/>
    <w:basedOn w:val="Fuentedeprrafopredeter"/>
    <w:link w:val="Citadestacada"/>
    <w:uiPriority w:val="30"/>
    <w:rsid w:val="00F24410"/>
    <w:rPr>
      <w:i/>
      <w:iCs/>
      <w:color w:val="2F5496" w:themeColor="accent1" w:themeShade="BF"/>
    </w:rPr>
  </w:style>
  <w:style w:type="character" w:styleId="Referenciaintensa">
    <w:name w:val="Intense Reference"/>
    <w:basedOn w:val="Fuentedeprrafopredeter"/>
    <w:uiPriority w:val="32"/>
    <w:qFormat/>
    <w:rsid w:val="00F24410"/>
    <w:rPr>
      <w:b/>
      <w:bCs/>
      <w:smallCaps/>
      <w:color w:val="2F5496" w:themeColor="accent1" w:themeShade="BF"/>
      <w:spacing w:val="5"/>
    </w:rPr>
  </w:style>
  <w:style w:type="paragraph" w:customStyle="1" w:styleId="p1">
    <w:name w:val="p1"/>
    <w:basedOn w:val="Normal"/>
    <w:rsid w:val="00F24410"/>
    <w:rPr>
      <w:rFonts w:ascii="Arial" w:hAnsi="Arial" w:cs="Arial"/>
      <w:color w:val="232323"/>
      <w:sz w:val="14"/>
      <w:szCs w:val="14"/>
      <w:lang w:val="es-ES" w:eastAsia="es-ES_tradnl"/>
    </w:rPr>
  </w:style>
  <w:style w:type="table" w:customStyle="1" w:styleId="TableNormal2">
    <w:name w:val="Table Normal2"/>
    <w:rsid w:val="00FA2CC4"/>
    <w:tblPr>
      <w:tblCellMar>
        <w:top w:w="0" w:type="dxa"/>
        <w:left w:w="0" w:type="dxa"/>
        <w:bottom w:w="0" w:type="dxa"/>
        <w:right w:w="0" w:type="dxa"/>
      </w:tblCellMar>
    </w:tblPr>
  </w:style>
  <w:style w:type="paragraph" w:styleId="Revisin">
    <w:name w:val="Revision"/>
    <w:hidden/>
    <w:uiPriority w:val="99"/>
    <w:semiHidden/>
    <w:rsid w:val="008D37DA"/>
    <w:rPr>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76382303">
      <w:bodyDiv w:val="1"/>
      <w:marLeft w:val="0"/>
      <w:marRight w:val="0"/>
      <w:marTop w:val="0"/>
      <w:marBottom w:val="0"/>
      <w:divBdr>
        <w:top w:val="none" w:sz="0" w:space="0" w:color="auto"/>
        <w:left w:val="none" w:sz="0" w:space="0" w:color="auto"/>
        <w:bottom w:val="none" w:sz="0" w:space="0" w:color="auto"/>
        <w:right w:val="none" w:sz="0" w:space="0" w:color="auto"/>
      </w:divBdr>
      <w:divsChild>
        <w:div w:id="1008675473">
          <w:marLeft w:val="0"/>
          <w:marRight w:val="0"/>
          <w:marTop w:val="0"/>
          <w:marBottom w:val="0"/>
          <w:divBdr>
            <w:top w:val="none" w:sz="0" w:space="0" w:color="auto"/>
            <w:left w:val="none" w:sz="0" w:space="0" w:color="auto"/>
            <w:bottom w:val="none" w:sz="0" w:space="0" w:color="auto"/>
            <w:right w:val="none" w:sz="0" w:space="0" w:color="auto"/>
          </w:divBdr>
          <w:divsChild>
            <w:div w:id="538515369">
              <w:marLeft w:val="0"/>
              <w:marRight w:val="0"/>
              <w:marTop w:val="0"/>
              <w:marBottom w:val="0"/>
              <w:divBdr>
                <w:top w:val="none" w:sz="0" w:space="0" w:color="auto"/>
                <w:left w:val="none" w:sz="0" w:space="0" w:color="auto"/>
                <w:bottom w:val="none" w:sz="0" w:space="0" w:color="auto"/>
                <w:right w:val="none" w:sz="0" w:space="0" w:color="auto"/>
              </w:divBdr>
              <w:divsChild>
                <w:div w:id="1668168142">
                  <w:marLeft w:val="0"/>
                  <w:marRight w:val="0"/>
                  <w:marTop w:val="0"/>
                  <w:marBottom w:val="0"/>
                  <w:divBdr>
                    <w:top w:val="none" w:sz="0" w:space="0" w:color="auto"/>
                    <w:left w:val="none" w:sz="0" w:space="0" w:color="auto"/>
                    <w:bottom w:val="none" w:sz="0" w:space="0" w:color="auto"/>
                    <w:right w:val="none" w:sz="0" w:space="0" w:color="auto"/>
                  </w:divBdr>
                  <w:divsChild>
                    <w:div w:id="18194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1279264611">
      <w:bodyDiv w:val="1"/>
      <w:marLeft w:val="0"/>
      <w:marRight w:val="0"/>
      <w:marTop w:val="0"/>
      <w:marBottom w:val="0"/>
      <w:divBdr>
        <w:top w:val="none" w:sz="0" w:space="0" w:color="auto"/>
        <w:left w:val="none" w:sz="0" w:space="0" w:color="auto"/>
        <w:bottom w:val="none" w:sz="0" w:space="0" w:color="auto"/>
        <w:right w:val="none" w:sz="0" w:space="0" w:color="auto"/>
      </w:divBdr>
    </w:div>
    <w:div w:id="1427843390">
      <w:bodyDiv w:val="1"/>
      <w:marLeft w:val="0"/>
      <w:marRight w:val="0"/>
      <w:marTop w:val="0"/>
      <w:marBottom w:val="0"/>
      <w:divBdr>
        <w:top w:val="none" w:sz="0" w:space="0" w:color="auto"/>
        <w:left w:val="none" w:sz="0" w:space="0" w:color="auto"/>
        <w:bottom w:val="none" w:sz="0" w:space="0" w:color="auto"/>
        <w:right w:val="none" w:sz="0" w:space="0" w:color="auto"/>
      </w:divBdr>
    </w:div>
    <w:div w:id="1752658792">
      <w:bodyDiv w:val="1"/>
      <w:marLeft w:val="0"/>
      <w:marRight w:val="0"/>
      <w:marTop w:val="0"/>
      <w:marBottom w:val="0"/>
      <w:divBdr>
        <w:top w:val="none" w:sz="0" w:space="0" w:color="auto"/>
        <w:left w:val="none" w:sz="0" w:space="0" w:color="auto"/>
        <w:bottom w:val="none" w:sz="0" w:space="0" w:color="auto"/>
        <w:right w:val="none" w:sz="0" w:space="0" w:color="auto"/>
      </w:divBdr>
    </w:div>
    <w:div w:id="2012904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rnesto.krug@imss.gob.mx"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guillermo.saturno@imss.gob.m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rnesto.krug@imss.gob.m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DFAFF6146765134B93B953C01187D8BD" ma:contentTypeVersion="6" ma:contentTypeDescription="Crear nuevo documento." ma:contentTypeScope="" ma:versionID="d7833ee29cfda1a9cbfb965f437f5417">
  <xsd:schema xmlns:xsd="http://www.w3.org/2001/XMLSchema" xmlns:xs="http://www.w3.org/2001/XMLSchema" xmlns:p="http://schemas.microsoft.com/office/2006/metadata/properties" xmlns:ns2="55152978-a01f-4980-be33-6fd14b8afca6" targetNamespace="http://schemas.microsoft.com/office/2006/metadata/properties" ma:root="true" ma:fieldsID="b3d0ad1084f30672c98263b6db565af1" ns2:_="">
    <xsd:import namespace="55152978-a01f-4980-be33-6fd14b8afca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152978-a01f-4980-be33-6fd14b8af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C0F8EC-4E6C-E44A-B497-2B2A74163B10}">
  <ds:schemaRefs>
    <ds:schemaRef ds:uri="http://schemas.openxmlformats.org/officeDocument/2006/bibliography"/>
  </ds:schemaRefs>
</ds:datastoreItem>
</file>

<file path=customXml/itemProps2.xml><?xml version="1.0" encoding="utf-8"?>
<ds:datastoreItem xmlns:ds="http://schemas.openxmlformats.org/officeDocument/2006/customXml" ds:itemID="{12750BAF-E995-45C5-94A6-1B7A71458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152978-a01f-4980-be33-6fd14b8af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2ACF75EA-194F-4B99-8937-A223D1259F9B}">
  <ds:schemaRefs>
    <ds:schemaRef ds:uri="http://schemas.microsoft.com/sharepoint/v3/contenttype/forms"/>
  </ds:schemaRefs>
</ds:datastoreItem>
</file>

<file path=customXml/itemProps5.xml><?xml version="1.0" encoding="utf-8"?>
<ds:datastoreItem xmlns:ds="http://schemas.openxmlformats.org/officeDocument/2006/customXml" ds:itemID="{49908594-7E0C-4C4F-85E3-5E4A016C748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111</Pages>
  <Words>28826</Words>
  <Characters>158548</Characters>
  <Application>Microsoft Office Word</Application>
  <DocSecurity>0</DocSecurity>
  <Lines>1321</Lines>
  <Paragraphs>373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187001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Guadalupe Meza leon</dc:creator>
  <cp:keywords/>
  <dc:description/>
  <cp:lastModifiedBy>Adriana Stephanie Luna Millan</cp:lastModifiedBy>
  <cp:revision>2</cp:revision>
  <cp:lastPrinted>2024-07-10T18:53:00Z</cp:lastPrinted>
  <dcterms:created xsi:type="dcterms:W3CDTF">2026-01-13T20:39:00Z</dcterms:created>
  <dcterms:modified xsi:type="dcterms:W3CDTF">2026-01-13T20:39:00Z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0x010100DFAFF6146765134B93B953C01187D8BD</vt:lpwstr>
  </property>
</Properties>
</file>